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Arial"/>
          <w:sz w:val="20"/>
          <w:szCs w:val="20"/>
          <w:lang w:val="af-ZA"/>
        </w:rPr>
        <w:t xml:space="preserve">STATEMENT:</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Arial"/>
          <w:sz w:val="20"/>
          <w:szCs w:val="20"/>
          <w:lang w:val="af-ZA"/>
        </w:rPr>
        <w:t xml:space="preserve">RATING:</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QUESTION: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ABOUT:</w:t>
      </w:r>
    </w:p>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0"/>
          <w:lang w:val="af-ZA"/>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Arial"/>
          <w:sz w:val="20"/>
          <w:szCs w:val="20"/>
          <w:lang w:val="af-ZA"/>
        </w:rPr>
        <w:t xml:space="preserve">Announcement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hereby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the text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approved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appraiser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of the commission</w:t>
      </w:r>
    </w:p>
    <w:p w:rsidR="00532D6C" w:rsidRPr="00C64296" w:rsidRDefault="00532D6C" w:rsidP="00106D44">
      <w:pPr xmlns:w="http://schemas.openxmlformats.org/wordprocessingml/2006/main">
        <w:tabs>
          <w:tab w:val="left" w:pos="426"/>
        </w:tabs>
        <w:spacing w:after="0" w:line="240" w:lineRule="auto"/>
        <w:jc w:val="center"/>
        <w:rPr>
          <w:rFonts w:ascii="GHEA Grapalat" w:eastAsia="Times New Roman" w:hAnsi="GHEA Grapalat" w:cs="Arial"/>
          <w:sz w:val="20"/>
          <w:szCs w:val="20"/>
          <w:lang w:val="af-ZA"/>
        </w:rPr>
      </w:pPr>
      <w:bookmarkStart xmlns:w="http://schemas.openxmlformats.org/wordprocessingml/2006/main" w:id="0" w:name="_GoBack"/>
      <w:r xmlns:w="http://schemas.openxmlformats.org/wordprocessingml/2006/main" w:rsidRPr="00C64296">
        <w:rPr>
          <w:rFonts w:ascii="GHEA Grapalat" w:eastAsia="Times New Roman" w:hAnsi="GHEA Grapalat" w:cs="Arial"/>
          <w:sz w:val="20"/>
          <w:szCs w:val="20"/>
          <w:lang w:val="af-ZA"/>
        </w:rPr>
        <w:t xml:space="preserve">By decision No. 01 of December 6, 2024</w:t>
      </w:r>
    </w:p>
    <w:bookmarkEnd w:id="0"/>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0"/>
          <w:lang w:val="af-ZA"/>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Arial"/>
          <w:sz w:val="20"/>
          <w:szCs w:val="20"/>
          <w:lang w:val="af-ZA"/>
        </w:rPr>
        <w:t xml:space="preserve">of the procedure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Code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004C0DFD">
        <w:rPr>
          <w:rFonts w:ascii="Arial" w:eastAsia="Times New Roman" w:hAnsi="Arial" w:cs="Arial"/>
          <w:b/>
          <w:color w:val="000000"/>
          <w:sz w:val="20"/>
          <w:szCs w:val="27"/>
          <w:lang w:val="hy-AM"/>
        </w:rPr>
        <w:t xml:space="preserve">LM-THAT-GHAPZB-25/03</w:t>
      </w:r>
      <w:r xmlns:w="http://schemas.openxmlformats.org/wordprocessingml/2006/main" w:rsidR="002D32DD">
        <w:rPr>
          <w:rFonts w:ascii="GHEA Grapalat" w:eastAsia="Times New Roman" w:hAnsi="GHEA Grapalat" w:cs="Arial"/>
          <w:b/>
          <w:color w:val="000000"/>
          <w:sz w:val="20"/>
          <w:szCs w:val="27"/>
          <w:lang w:val="hy-AM"/>
        </w:rPr>
        <w:t xml:space="preserve">         </w:t>
      </w:r>
      <w:r xmlns:w="http://schemas.openxmlformats.org/wordprocessingml/2006/main" w:rsidRPr="00532D6C">
        <w:rPr>
          <w:rFonts w:ascii="GHEA Grapalat" w:eastAsia="Times New Roman" w:hAnsi="GHEA Grapalat" w:cs="Courier New"/>
          <w:color w:val="000000"/>
          <w:sz w:val="20"/>
          <w:szCs w:val="27"/>
          <w:lang w:val="af-ZA"/>
        </w:rPr>
        <w:t xml:space="preserve"> </w:t>
      </w:r>
      <w:r xmlns:w="http://schemas.openxmlformats.org/wordprocessingml/2006/main" w:rsidRPr="00532D6C">
        <w:rPr>
          <w:rFonts w:ascii="GHEA Grapalat" w:eastAsia="Times New Roman" w:hAnsi="GHEA Grapalat" w:cs="Times New Roman"/>
          <w:sz w:val="20"/>
          <w:szCs w:val="20"/>
          <w:u w:val="single"/>
          <w:lang w:val="af-ZA"/>
        </w:rPr>
        <w:t xml:space="preserve">        </w:t>
      </w: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0"/>
          <w:lang w:val="af-ZA"/>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Arial"/>
          <w:sz w:val="20"/>
          <w:szCs w:val="20"/>
          <w:lang w:val="hy-AM"/>
        </w:rPr>
        <w:t xml:space="preserve">The </w:t>
      </w:r>
      <w:r xmlns:w="http://schemas.openxmlformats.org/wordprocessingml/2006/main" w:rsidRPr="00532D6C">
        <w:rPr>
          <w:rFonts w:ascii="GHEA Grapalat" w:eastAsia="Times New Roman" w:hAnsi="GHEA Grapalat" w:cs="Arial"/>
          <w:sz w:val="20"/>
          <w:szCs w:val="20"/>
          <w:lang w:val="af-ZA"/>
        </w:rPr>
        <w:t xml:space="preserve">client </w:t>
      </w:r>
      <w:r xmlns:w="http://schemas.openxmlformats.org/wordprocessingml/2006/main" w:rsidRPr="00532D6C">
        <w:rPr>
          <w:rFonts w:ascii="GHEA Grapalat" w:eastAsia="Times New Roman" w:hAnsi="GHEA Grapalat" w:cs="Times New Roman"/>
          <w:sz w:val="20"/>
          <w:szCs w:val="20"/>
          <w:lang w:val="af-ZA"/>
        </w:rPr>
        <w:t xml:space="preserve">is </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004C0DFD">
        <w:rPr>
          <w:rFonts w:ascii="GHEA Grapalat" w:eastAsia="Times New Roman" w:hAnsi="GHEA Grapalat" w:cs="Arial"/>
          <w:b/>
          <w:sz w:val="20"/>
          <w:szCs w:val="20"/>
          <w:lang w:val="hy-AM"/>
        </w:rPr>
        <w:t xml:space="preserve">Tumanyan community communal </w:t>
      </w:r>
      <w:r xmlns:w="http://schemas.openxmlformats.org/wordprocessingml/2006/main" w:rsidRPr="00532D6C">
        <w:rPr>
          <w:rFonts w:ascii="GHEA Grapalat" w:eastAsia="Times New Roman" w:hAnsi="GHEA Grapalat" w:cs="Arial"/>
          <w:sz w:val="20"/>
          <w:szCs w:val="20"/>
          <w:lang w:val="af-ZA"/>
        </w:rPr>
        <w:t xml:space="preserve">economy </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hy-AM"/>
        </w:rPr>
        <w:t xml:space="preserve">JSC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Times New Roman"/>
          <w:sz w:val="20"/>
          <w:szCs w:val="20"/>
          <w:lang w:val="es-ES"/>
        </w:rPr>
        <w:t xml:space="preserve">which</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located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hy-AM"/>
        </w:rPr>
        <w:t xml:space="preserve">Tumanyan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community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b/>
          <w:sz w:val="20"/>
          <w:szCs w:val="20"/>
          <w:lang w:val="hy-AM"/>
        </w:rPr>
        <w:t xml:space="preserve">Central street</w:t>
      </w:r>
      <w:r xmlns:w="http://schemas.openxmlformats.org/wordprocessingml/2006/main" w:rsidRPr="00532D6C">
        <w:rPr>
          <w:rFonts w:ascii="GHEA Grapalat" w:eastAsia="Calibri" w:hAnsi="GHEA Grapalat" w:cs="Times New Roman"/>
          <w:sz w:val="20"/>
          <w:szCs w:val="20"/>
          <w:lang w:val="es-ES"/>
        </w:rPr>
        <w:t xml:space="preserve"> </w:t>
      </w:r>
      <w:r xmlns:w="http://schemas.openxmlformats.org/wordprocessingml/2006/main" w:rsidRPr="00532D6C">
        <w:rPr>
          <w:rFonts w:ascii="GHEA Grapalat" w:eastAsia="Times New Roman" w:hAnsi="GHEA Grapalat" w:cs="Arial"/>
          <w:b/>
          <w:sz w:val="20"/>
          <w:szCs w:val="20"/>
          <w:lang w:val="hy-AM"/>
        </w:rPr>
        <w:t xml:space="preserve">1 </w:t>
      </w:r>
      <w:r xmlns:w="http://schemas.openxmlformats.org/wordprocessingml/2006/main" w:rsidRPr="00532D6C">
        <w:rPr>
          <w:rFonts w:ascii="GHEA Grapalat" w:eastAsia="Times New Roman" w:hAnsi="GHEA Grapalat" w:cs="Arial"/>
          <w:sz w:val="20"/>
          <w:szCs w:val="20"/>
          <w:lang w:val="hy-AM"/>
        </w:rPr>
        <w:t xml:space="preserve">building </w:t>
      </w:r>
      <w:r xmlns:w="http://schemas.openxmlformats.org/wordprocessingml/2006/main" w:rsidRPr="00532D6C">
        <w:rPr>
          <w:rFonts w:ascii="GHEA Grapalat" w:eastAsia="Times New Roman" w:hAnsi="GHEA Grapalat" w:cs="Arial"/>
          <w:sz w:val="20"/>
          <w:szCs w:val="20"/>
          <w:lang w:val="af-ZA"/>
        </w:rPr>
        <w:t xml:space="preserve">at the address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announcement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quote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question </w:t>
      </w:r>
      <w:r xmlns:w="http://schemas.openxmlformats.org/wordprocessingml/2006/main" w:rsidRPr="00532D6C">
        <w:rPr>
          <w:rFonts w:ascii="GHEA Grapalat" w:eastAsia="Times New Roman" w:hAnsi="GHEA Grapalat" w:cs="Times New Roman"/>
          <w:sz w:val="20"/>
          <w:szCs w:val="20"/>
          <w:lang w:val="af-ZA"/>
        </w:rPr>
        <w:t xml:space="preserve">which</w:t>
      </w:r>
      <w:r xmlns:w="http://schemas.openxmlformats.org/wordprocessingml/2006/main" w:rsidRPr="00532D6C">
        <w:rPr>
          <w:rFonts w:ascii="GHEA Grapalat" w:eastAsia="Times New Roman" w:hAnsi="GHEA Grapalat" w:cs="Arial"/>
          <w:sz w:val="20"/>
          <w:szCs w:val="20"/>
          <w:lang w:val="af-ZA"/>
        </w:rPr>
        <w:t xml:space="preserv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is being implemented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one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in phase </w:t>
      </w:r>
      <w:r xmlns:w="http://schemas.openxmlformats.org/wordprocessingml/2006/main" w:rsidRPr="00532D6C">
        <w:rPr>
          <w:rFonts w:ascii="GHEA Grapalat" w:eastAsia="Times New Roman" w:hAnsi="GHEA Grapalat" w:cs="Times New Roman"/>
          <w:sz w:val="20"/>
          <w:szCs w:val="20"/>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Times New Roman"/>
          <w:sz w:val="20"/>
          <w:szCs w:val="20"/>
          <w:lang w:val="af-ZA"/>
        </w:rPr>
        <w:tab xmlns:w="http://schemas.openxmlformats.org/wordprocessingml/2006/main"/>
      </w:r>
      <w:bookmarkStart xmlns:w="http://schemas.openxmlformats.org/wordprocessingml/2006/main" w:id="1" w:name="_Hlk23167417"/>
      <w:r xmlns:w="http://schemas.openxmlformats.org/wordprocessingml/2006/main" w:rsidRPr="00532D6C">
        <w:rPr>
          <w:rFonts w:ascii="GHEA Grapalat" w:eastAsia="Times New Roman" w:hAnsi="GHEA Grapalat" w:cs="Arial"/>
          <w:sz w:val="20"/>
          <w:szCs w:val="20"/>
          <w:lang w:val="af-ZA"/>
        </w:rPr>
        <w:t xml:space="preserve">Present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of the procedure</w:t>
      </w:r>
      <w:bookmarkEnd xmlns:w="http://schemas.openxmlformats.org/wordprocessingml/2006/main" w:id="1"/>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as a result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hy-AM"/>
        </w:rPr>
        <w:t xml:space="preserve">selected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the participant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defined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in order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will be offered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seal</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002D32DD">
        <w:rPr>
          <w:rFonts w:ascii="GHEA Grapalat" w:eastAsia="Times New Roman" w:hAnsi="GHEA Grapalat" w:cs="Arial"/>
          <w:b/>
          <w:sz w:val="20"/>
          <w:szCs w:val="20"/>
          <w:lang w:val="hy-AM"/>
        </w:rPr>
        <w:t xml:space="preserve">of compressed natural gas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of supply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contract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hereinafter </w:t>
      </w:r>
      <w:r xmlns:w="http://schemas.openxmlformats.org/wordprocessingml/2006/main" w:rsidRPr="00532D6C">
        <w:rPr>
          <w:rFonts w:ascii="GHEA Grapalat" w:eastAsia="Times New Roman" w:hAnsi="GHEA Grapalat" w:cs="Times New Roman"/>
          <w:sz w:val="20"/>
          <w:szCs w:val="20"/>
          <w:lang w:val="af-ZA"/>
        </w:rPr>
        <w:t xml:space="preserve">referred to as </w:t>
      </w:r>
      <w:r xmlns:w="http://schemas.openxmlformats.org/wordprocessingml/2006/main" w:rsidRPr="00532D6C">
        <w:rPr>
          <w:rFonts w:ascii="GHEA Grapalat" w:eastAsia="Times New Roman" w:hAnsi="GHEA Grapalat" w:cs="Arial"/>
          <w:sz w:val="20"/>
          <w:szCs w:val="20"/>
          <w:lang w:val="af-ZA"/>
        </w:rPr>
        <w:t xml:space="preserve">the contract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w:t>
      </w:r>
      <w:r xmlns:w="http://schemas.openxmlformats.org/wordprocessingml/2006/main" w:rsidRPr="00532D6C">
        <w:rPr>
          <w:rFonts w:ascii="GHEA Grapalat" w:eastAsia="Times New Roman" w:hAnsi="GHEA Grapalat" w:cs="Times New Roman"/>
          <w:sz w:val="20"/>
          <w:szCs w:val="20"/>
          <w:lang w:val="af-ZA"/>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Times New Roman"/>
          <w:sz w:val="20"/>
          <w:szCs w:val="20"/>
          <w:lang w:val="af-ZA"/>
        </w:rPr>
        <w:tab xmlns:w="http://schemas.openxmlformats.org/wordprocessingml/2006/main"/>
      </w:r>
      <w:r xmlns:w="http://schemas.openxmlformats.org/wordprocessingml/2006/main" w:rsidRPr="00532D6C">
        <w:rPr>
          <w:rFonts w:ascii="GHEA Grapalat" w:eastAsia="Times New Roman" w:hAnsi="GHEA Grapalat" w:cs="Times New Roman"/>
          <w:sz w:val="20"/>
          <w:szCs w:val="20"/>
          <w:lang w:val="af-ZA"/>
        </w:rPr>
        <w:t xml:space="preserve">Shopping</w:t>
      </w:r>
      <w:r xmlns:w="http://schemas.openxmlformats.org/wordprocessingml/2006/main" w:rsidRPr="00532D6C">
        <w:rPr>
          <w:rFonts w:ascii="GHEA Grapalat" w:eastAsia="Times New Roman" w:hAnsi="GHEA Grapalat" w:cs="Arial"/>
          <w:sz w:val="20"/>
          <w:szCs w:val="20"/>
          <w:lang w:val="af-ZA"/>
        </w:rPr>
        <w:t xml:space="preserv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about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RA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Times New Roman"/>
          <w:sz w:val="20"/>
          <w:szCs w:val="20"/>
          <w:lang w:val="af-ZA"/>
        </w:rPr>
        <w:t xml:space="preserve">7 </w:t>
      </w:r>
      <w:r xmlns:w="http://schemas.openxmlformats.org/wordprocessingml/2006/main" w:rsidRPr="00532D6C">
        <w:rPr>
          <w:rFonts w:ascii="GHEA Grapalat" w:eastAsia="Times New Roman" w:hAnsi="GHEA Grapalat" w:cs="Arial"/>
          <w:sz w:val="20"/>
          <w:szCs w:val="20"/>
          <w:lang w:val="af-ZA"/>
        </w:rPr>
        <w:t xml:space="preserve">of </w:t>
      </w:r>
      <w:r xmlns:w="http://schemas.openxmlformats.org/wordprocessingml/2006/main" w:rsidRPr="00532D6C">
        <w:rPr>
          <w:rFonts w:ascii="GHEA Grapalat" w:eastAsia="Times New Roman" w:hAnsi="GHEA Grapalat" w:cs="Arial"/>
          <w:sz w:val="20"/>
          <w:szCs w:val="20"/>
          <w:lang w:val="af-ZA"/>
        </w:rPr>
        <w:t xml:space="preserve">the law</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of the article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according </w:t>
      </w:r>
      <w:r xmlns:w="http://schemas.openxmlformats.org/wordprocessingml/2006/main" w:rsidRPr="00532D6C">
        <w:rPr>
          <w:rFonts w:ascii="GHEA Grapalat" w:eastAsia="Times New Roman" w:hAnsi="GHEA Grapalat" w:cs="Times New Roman"/>
          <w:sz w:val="20"/>
          <w:szCs w:val="20"/>
          <w:lang w:val="af-ZA"/>
        </w:rPr>
        <w:t xml:space="preserve">to: </w:t>
      </w:r>
      <w:r xmlns:w="http://schemas.openxmlformats.org/wordprocessingml/2006/main" w:rsidRPr="00532D6C">
        <w:rPr>
          <w:rFonts w:ascii="GHEA Grapalat" w:eastAsia="Times New Roman" w:hAnsi="GHEA Grapalat" w:cs="Arial"/>
          <w:sz w:val="20"/>
          <w:szCs w:val="20"/>
          <w:lang w:val="af-ZA"/>
        </w:rPr>
        <w:t xml:space="preserve">any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person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independent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his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foreign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physical</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person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organization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citizenship</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without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person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be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from the circumstance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has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hereby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the procedure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participate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equal</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right</w:t>
      </w:r>
      <w:r xmlns:w="http://schemas.openxmlformats.org/wordprocessingml/2006/main" w:rsidRPr="00532D6C">
        <w:rPr>
          <w:rFonts w:ascii="GHEA Grapalat" w:eastAsia="Times New Roman" w:hAnsi="GHEA Grapalat" w:cs="Times New Roman"/>
          <w:sz w:val="20"/>
          <w:szCs w:val="20"/>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Arial"/>
          <w:sz w:val="20"/>
          <w:szCs w:val="20"/>
          <w:lang w:val="af-ZA"/>
        </w:rPr>
        <w:t xml:space="preserve">Present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the procedure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participate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right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without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persons </w:t>
      </w:r>
      <w:r xmlns:w="http://schemas.openxmlformats.org/wordprocessingml/2006/main" w:rsidRPr="00532D6C">
        <w:rPr>
          <w:rFonts w:ascii="GHEA Grapalat" w:eastAsia="Times New Roman" w:hAnsi="GHEA Grapalat" w:cs="Times New Roman"/>
          <w:sz w:val="20"/>
          <w:szCs w:val="20"/>
          <w:lang w:val="af-ZA"/>
        </w:rPr>
        <w:t xml:space="preserve">as</w:t>
      </w:r>
      <w:r xmlns:w="http://schemas.openxmlformats.org/wordprocessingml/2006/main" w:rsidRPr="00532D6C">
        <w:rPr>
          <w:rFonts w:ascii="GHEA Grapalat" w:eastAsia="Times New Roman" w:hAnsi="GHEA Grapalat" w:cs="Arial"/>
          <w:sz w:val="20"/>
          <w:szCs w:val="20"/>
          <w:lang w:val="af-ZA"/>
        </w:rPr>
        <w:t xml:space="preserv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also</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participants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presentable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conditions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defined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are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hereby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of the procedure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Times New Roman"/>
          <w:sz w:val="20"/>
          <w:szCs w:val="20"/>
          <w:lang w:val="af-ZA"/>
        </w:rPr>
        <w:t xml:space="preserve">by </w:t>
      </w:r>
      <w:r xmlns:w="http://schemas.openxmlformats.org/wordprocessingml/2006/main" w:rsidRPr="00532D6C">
        <w:rPr>
          <w:rFonts w:ascii="GHEA Grapalat" w:eastAsia="Times New Roman" w:hAnsi="GHEA Grapalat" w:cs="Arial"/>
          <w:sz w:val="20"/>
          <w:szCs w:val="20"/>
          <w:lang w:val="af-ZA"/>
        </w:rPr>
        <w:t xml:space="preserve">invitation</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Arial"/>
          <w:sz w:val="20"/>
          <w:szCs w:val="20"/>
          <w:lang w:val="af-ZA"/>
        </w:rPr>
        <w:t xml:space="preserve">Selected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the participant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determined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is</w:t>
      </w:r>
      <w:r xmlns:w="http://schemas.openxmlformats.org/wordprocessingml/2006/main" w:rsidRPr="00532D6C">
        <w:rPr>
          <w:rFonts w:ascii="GHEA Grapalat" w:eastAsia="Times New Roman" w:hAnsi="GHEA Grapalat" w:cs="Times New Roman"/>
          <w:sz w:val="20"/>
          <w:szCs w:val="20"/>
          <w:lang w:val="af-ZA"/>
        </w:rPr>
        <w:t xml:space="preserve"> </w:t>
      </w:r>
      <w:bookmarkStart xmlns:w="http://schemas.openxmlformats.org/wordprocessingml/2006/main" w:id="2" w:name="_Hlk23167512"/>
      <w:r xmlns:w="http://schemas.openxmlformats.org/wordprocessingml/2006/main" w:rsidRPr="00532D6C">
        <w:rPr>
          <w:rFonts w:ascii="GHEA Grapalat" w:eastAsia="Times New Roman" w:hAnsi="GHEA Grapalat" w:cs="Arial"/>
          <w:sz w:val="20"/>
          <w:szCs w:val="20"/>
          <w:lang w:val="af-ZA"/>
        </w:rPr>
        <w:t xml:space="preserve">no</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price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terms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enough</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appreciated</w:t>
      </w:r>
      <w:r xmlns:w="http://schemas.openxmlformats.org/wordprocessingml/2006/main" w:rsidRPr="00532D6C">
        <w:rPr>
          <w:rFonts w:ascii="GHEA Grapalat" w:eastAsia="Times New Roman" w:hAnsi="GHEA Grapalat" w:cs="Times New Roman"/>
          <w:sz w:val="20"/>
          <w:szCs w:val="20"/>
          <w:lang w:val="af-ZA"/>
        </w:rPr>
        <w:t xml:space="preserve"> </w:t>
      </w:r>
      <w:bookmarkEnd xmlns:w="http://schemas.openxmlformats.org/wordprocessingml/2006/main" w:id="2"/>
      <w:r xmlns:w="http://schemas.openxmlformats.org/wordprocessingml/2006/main" w:rsidRPr="00532D6C">
        <w:rPr>
          <w:rFonts w:ascii="GHEA Grapalat" w:eastAsia="Times New Roman" w:hAnsi="GHEA Grapalat" w:cs="Arial"/>
          <w:sz w:val="20"/>
          <w:szCs w:val="20"/>
          <w:lang w:val="af-ZA"/>
        </w:rPr>
        <w:t xml:space="preserve">applications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presented by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participants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of the number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minimum</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price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offer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presented by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the participant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preference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give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in principle.</w:t>
      </w:r>
      <w:r xmlns:w="http://schemas.openxmlformats.org/wordprocessingml/2006/main" w:rsidRPr="00532D6C">
        <w:rPr>
          <w:rFonts w:ascii="GHEA Grapalat" w:eastAsia="Times New Roman" w:hAnsi="GHEA Grapalat" w:cs="Times New Roman"/>
          <w:sz w:val="20"/>
          <w:szCs w:val="20"/>
          <w:lang w:val="af-ZA"/>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Arial"/>
          <w:sz w:val="20"/>
          <w:szCs w:val="20"/>
          <w:lang w:val="af-ZA"/>
        </w:rPr>
        <w:t xml:space="preserve">Electronic</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form</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invitation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provide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demand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case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the customer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free of charge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provide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of invitation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electronic</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form</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providing</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the application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receive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on the day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next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working</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of the day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during.</w:t>
      </w:r>
      <w:r xmlns:w="http://schemas.openxmlformats.org/wordprocessingml/2006/main" w:rsidRPr="00532D6C">
        <w:rPr>
          <w:rFonts w:ascii="GHEA Grapalat" w:eastAsia="Times New Roman" w:hAnsi="GHEA Grapalat" w:cs="Times New Roman"/>
          <w:sz w:val="20"/>
          <w:szCs w:val="20"/>
          <w:lang w:val="af-ZA"/>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Arial"/>
          <w:sz w:val="20"/>
          <w:szCs w:val="20"/>
          <w:lang w:val="af-ZA"/>
        </w:rPr>
        <w:t xml:space="preserve">Invitation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not getting</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no</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restriction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of the participant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herewith</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the procedure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participate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the right.</w:t>
      </w:r>
      <w:r xmlns:w="http://schemas.openxmlformats.org/wordprocessingml/2006/main" w:rsidRPr="00532D6C">
        <w:rPr>
          <w:rFonts w:ascii="GHEA Grapalat" w:eastAsia="Times New Roman" w:hAnsi="GHEA Grapalat" w:cs="Times New Roman"/>
          <w:sz w:val="20"/>
          <w:szCs w:val="20"/>
          <w:lang w:val="af-ZA"/>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Arial"/>
          <w:sz w:val="20"/>
          <w:szCs w:val="20"/>
          <w:lang w:val="af-ZA"/>
        </w:rPr>
        <w:t xml:space="preserve">Present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the procedure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participation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applications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necessary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submit</w:t>
      </w:r>
      <w:r xmlns:w="http://schemas.openxmlformats.org/wordprocessingml/2006/main" w:rsidRPr="00532D6C">
        <w:rPr>
          <w:rFonts w:ascii="GHEA Grapalat" w:eastAsia="Times New Roman" w:hAnsi="GHEA Grapalat" w:cs="Times New Roman"/>
          <w:sz w:val="20"/>
          <w:szCs w:val="20"/>
          <w:lang w:val="af-ZA" w:eastAsia="ru-RU"/>
        </w:rPr>
        <w:t xml:space="preserve">    </w:t>
      </w:r>
      <w:r xmlns:w="http://schemas.openxmlformats.org/wordprocessingml/2006/main" w:rsidRPr="00532D6C">
        <w:rPr>
          <w:rFonts w:ascii="GHEA Grapalat" w:eastAsia="Times New Roman" w:hAnsi="GHEA Grapalat" w:cs="Arial"/>
          <w:sz w:val="20"/>
          <w:szCs w:val="20"/>
          <w:lang w:val="af-ZA"/>
        </w:rPr>
        <w:t xml:space="preserve">Tumanyan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community </w:t>
      </w:r>
      <w:r xmlns:w="http://schemas.openxmlformats.org/wordprocessingml/2006/main" w:rsidRPr="00532D6C">
        <w:rPr>
          <w:rFonts w:ascii="GHEA Grapalat" w:eastAsia="Times New Roman" w:hAnsi="GHEA Grapalat" w:cs="Times New Roman"/>
          <w:sz w:val="20"/>
          <w:szCs w:val="20"/>
          <w:lang w:val="af-ZA"/>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b/>
          <w:sz w:val="20"/>
          <w:szCs w:val="20"/>
          <w:lang w:val="af-ZA"/>
        </w:rPr>
        <w:t xml:space="preserve">c </w:t>
      </w:r>
      <w:r xmlns:w="http://schemas.openxmlformats.org/wordprocessingml/2006/main" w:rsidRPr="00532D6C">
        <w:rPr>
          <w:rFonts w:ascii="GHEA Grapalat" w:eastAsia="Times New Roman" w:hAnsi="GHEA Grapalat" w:cs="Times New Roman"/>
          <w:b/>
          <w:sz w:val="20"/>
          <w:szCs w:val="20"/>
          <w:lang w:val="af-ZA"/>
        </w:rPr>
        <w:t xml:space="preserve">.</w:t>
      </w:r>
      <w:r xmlns:w="http://schemas.openxmlformats.org/wordprocessingml/2006/main" w:rsidRPr="00532D6C">
        <w:rPr>
          <w:rFonts w:ascii="GHEA Grapalat" w:eastAsia="Times New Roman" w:hAnsi="GHEA Grapalat" w:cs="Times New Roman"/>
          <w:b/>
          <w:sz w:val="20"/>
          <w:szCs w:val="20"/>
          <w:lang w:val="hy-AM"/>
        </w:rPr>
        <w:t xml:space="preserve"> </w:t>
      </w:r>
      <w:r xmlns:w="http://schemas.openxmlformats.org/wordprocessingml/2006/main" w:rsidRPr="00532D6C">
        <w:rPr>
          <w:rFonts w:ascii="GHEA Grapalat" w:eastAsia="Times New Roman" w:hAnsi="GHEA Grapalat" w:cs="Arial"/>
          <w:b/>
          <w:sz w:val="20"/>
          <w:szCs w:val="20"/>
          <w:lang w:val="af-ZA"/>
        </w:rPr>
        <w:t xml:space="preserve">Tumanyan </w:t>
      </w:r>
      <w:r xmlns:w="http://schemas.openxmlformats.org/wordprocessingml/2006/main" w:rsidRPr="00532D6C">
        <w:rPr>
          <w:rFonts w:ascii="GHEA Grapalat" w:eastAsia="Times New Roman" w:hAnsi="GHEA Grapalat" w:cs="Times New Roman"/>
          <w:b/>
          <w:sz w:val="20"/>
          <w:szCs w:val="20"/>
          <w:lang w:val="af-ZA"/>
        </w:rPr>
        <w:t xml:space="preserve">, </w:t>
      </w:r>
      <w:r xmlns:w="http://schemas.openxmlformats.org/wordprocessingml/2006/main" w:rsidRPr="00532D6C">
        <w:rPr>
          <w:rFonts w:ascii="GHEA Grapalat" w:eastAsia="Times New Roman" w:hAnsi="GHEA Grapalat" w:cs="Arial"/>
          <w:b/>
          <w:sz w:val="20"/>
          <w:szCs w:val="20"/>
          <w:lang w:val="hy-AM"/>
        </w:rPr>
        <w:t xml:space="preserve">Central Street 1 building</w:t>
      </w:r>
      <w:r xmlns:w="http://schemas.openxmlformats.org/wordprocessingml/2006/main" w:rsidRPr="00532D6C">
        <w:rPr>
          <w:rFonts w:ascii="GHEA Grapalat" w:eastAsia="Calibri" w:hAnsi="GHEA Grapalat" w:cs="Times New Roman"/>
          <w:sz w:val="20"/>
          <w:szCs w:val="20"/>
          <w:lang w:val="es-ES"/>
        </w:rPr>
        <w:t xml:space="preserve">  </w:t>
      </w:r>
      <w:r xmlns:w="http://schemas.openxmlformats.org/wordprocessingml/2006/main" w:rsidRPr="00532D6C">
        <w:rPr>
          <w:rFonts w:ascii="GHEA Grapalat" w:eastAsia="Times New Roman" w:hAnsi="GHEA Grapalat" w:cs="Arial"/>
          <w:sz w:val="20"/>
          <w:szCs w:val="20"/>
          <w:lang w:val="af-ZA"/>
        </w:rPr>
        <w:t xml:space="preserve">to the address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documentary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form</w:t>
      </w:r>
      <w:r xmlns:w="http://schemas.openxmlformats.org/wordprocessingml/2006/main" w:rsidRPr="00532D6C">
        <w:rPr>
          <w:rFonts w:ascii="GHEA Grapalat" w:eastAsia="Times New Roman" w:hAnsi="GHEA Grapalat" w:cs="Times New Roman"/>
          <w:sz w:val="20"/>
          <w:szCs w:val="20"/>
          <w:lang w:val="af-ZA" w:eastAsia="ru-RU"/>
        </w:rPr>
        <w:t xml:space="preserve"> </w:t>
      </w:r>
      <w:r xmlns:w="http://schemas.openxmlformats.org/wordprocessingml/2006/main" w:rsidRPr="00532D6C">
        <w:rPr>
          <w:rFonts w:ascii="GHEA Grapalat" w:eastAsia="Times New Roman" w:hAnsi="GHEA Grapalat" w:cs="Arial"/>
          <w:sz w:val="20"/>
          <w:szCs w:val="20"/>
          <w:lang w:val="af-ZA"/>
        </w:rPr>
        <w:t xml:space="preserve">until</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hereby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statement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publication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next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from the date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including</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004C0DFD" w:rsidRPr="004C0DFD">
        <w:rPr>
          <w:rFonts w:ascii="Arial" w:eastAsia="Times New Roman" w:hAnsi="Arial" w:cs="Arial"/>
          <w:b/>
          <w:sz w:val="20"/>
          <w:szCs w:val="20"/>
          <w:lang w:val="hy-AM"/>
        </w:rPr>
        <w:t xml:space="preserve">13 </w:t>
      </w:r>
      <w:r xmlns:w="http://schemas.openxmlformats.org/wordprocessingml/2006/main" w:rsidR="004C0DFD" w:rsidRPr="004C0DFD">
        <w:rPr>
          <w:rFonts w:ascii="Times New Roman" w:eastAsia="Times New Roman" w:hAnsi="Times New Roman" w:cs="Times New Roman"/>
          <w:b/>
          <w:sz w:val="20"/>
          <w:szCs w:val="20"/>
          <w:lang w:val="hy-AM"/>
        </w:rPr>
        <w:t xml:space="preserve">. </w:t>
      </w:r>
      <w:r xmlns:w="http://schemas.openxmlformats.org/wordprocessingml/2006/main" w:rsidR="004C0DFD" w:rsidRPr="004C0DFD">
        <w:rPr>
          <w:rFonts w:ascii="Arial" w:eastAsia="Times New Roman" w:hAnsi="Arial" w:cs="Arial"/>
          <w:b/>
          <w:sz w:val="20"/>
          <w:szCs w:val="20"/>
          <w:lang w:val="hy-AM"/>
        </w:rPr>
        <w:t xml:space="preserve">12 </w:t>
      </w:r>
      <w:r xmlns:w="http://schemas.openxmlformats.org/wordprocessingml/2006/main" w:rsidR="004C0DFD" w:rsidRPr="004C0DFD">
        <w:rPr>
          <w:rFonts w:ascii="Times New Roman" w:eastAsia="Times New Roman" w:hAnsi="Times New Roman" w:cs="Times New Roman"/>
          <w:b/>
          <w:sz w:val="20"/>
          <w:szCs w:val="20"/>
          <w:lang w:val="hy-AM"/>
        </w:rPr>
        <w:t xml:space="preserve">. </w:t>
      </w:r>
      <w:r xmlns:w="http://schemas.openxmlformats.org/wordprocessingml/2006/main" w:rsidR="0097276F" w:rsidRPr="004C0DFD">
        <w:rPr>
          <w:rFonts w:ascii="Arial" w:eastAsia="Times New Roman" w:hAnsi="Arial" w:cs="Arial"/>
          <w:b/>
          <w:sz w:val="20"/>
          <w:szCs w:val="20"/>
          <w:lang w:val="hy-AM"/>
        </w:rPr>
        <w:t xml:space="preserve">2024</w:t>
      </w:r>
      <w:r xmlns:w="http://schemas.openxmlformats.org/wordprocessingml/2006/main" w:rsidR="00106D44" w:rsidRPr="004C0DFD">
        <w:rPr>
          <w:rFonts w:ascii="Times New Roman" w:eastAsia="Times New Roman" w:hAnsi="Times New Roman" w:cs="Times New Roman"/>
          <w:b/>
          <w:sz w:val="20"/>
          <w:szCs w:val="20"/>
          <w:lang w:val="hy-AM"/>
        </w:rPr>
        <w:t xml:space="preserve">​ </w:t>
      </w:r>
      <w:r xmlns:w="http://schemas.openxmlformats.org/wordprocessingml/2006/main" w:rsidR="00106D44" w:rsidRPr="004C0DFD">
        <w:rPr>
          <w:rFonts w:ascii="Arial" w:eastAsia="Times New Roman" w:hAnsi="Arial" w:cs="Arial"/>
          <w:b/>
          <w:sz w:val="20"/>
          <w:szCs w:val="20"/>
          <w:lang w:val="hy-AM"/>
        </w:rPr>
        <w:t xml:space="preserve">at 14:00 </w:t>
      </w:r>
      <w:r xmlns:w="http://schemas.openxmlformats.org/wordprocessingml/2006/main" w:rsidRPr="0097276F">
        <w:rPr>
          <w:rFonts w:ascii="GHEA Grapalat" w:eastAsia="Times New Roman" w:hAnsi="GHEA Grapalat" w:cs="Arial"/>
          <w:sz w:val="20"/>
          <w:szCs w:val="20"/>
          <w:lang w:val="af-ZA"/>
        </w:rPr>
        <w:t xml:space="preserve">.</w:t>
      </w:r>
      <w:r xmlns:w="http://schemas.openxmlformats.org/wordprocessingml/2006/main" w:rsidRPr="00532D6C">
        <w:rPr>
          <w:rFonts w:ascii="GHEA Grapalat" w:eastAsia="Times New Roman" w:hAnsi="GHEA Grapalat" w:cs="Times New Roman"/>
          <w:sz w:val="20"/>
          <w:szCs w:val="20"/>
          <w:lang w:val="af-ZA"/>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Arial"/>
          <w:sz w:val="20"/>
          <w:szCs w:val="20"/>
          <w:lang w:val="af-ZA"/>
        </w:rPr>
        <w:t xml:space="preserve">Applications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from Armenian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besides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you can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are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presented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also</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english</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Times New Roman"/>
          <w:sz w:val="20"/>
          <w:szCs w:val="20"/>
          <w:lang w:val="af-ZA"/>
        </w:rPr>
        <w:t xml:space="preserve">in </w:t>
      </w:r>
      <w:r xmlns:w="http://schemas.openxmlformats.org/wordprocessingml/2006/main" w:rsidRPr="00532D6C">
        <w:rPr>
          <w:rFonts w:ascii="GHEA Grapalat" w:eastAsia="Times New Roman" w:hAnsi="GHEA Grapalat" w:cs="Arial"/>
          <w:sz w:val="20"/>
          <w:szCs w:val="20"/>
          <w:lang w:val="af-ZA"/>
        </w:rPr>
        <w:t xml:space="preserve">Russian</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Arial"/>
          <w:sz w:val="20"/>
          <w:szCs w:val="20"/>
          <w:lang w:val="af-ZA"/>
        </w:rPr>
        <w:t xml:space="preserve">Applications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the opening</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place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will have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Tumanyan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community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b/>
          <w:sz w:val="20"/>
          <w:szCs w:val="20"/>
          <w:lang w:val="af-ZA"/>
        </w:rPr>
        <w:t xml:space="preserve">c </w:t>
      </w:r>
      <w:r xmlns:w="http://schemas.openxmlformats.org/wordprocessingml/2006/main" w:rsidRPr="00532D6C">
        <w:rPr>
          <w:rFonts w:ascii="GHEA Grapalat" w:eastAsia="Times New Roman" w:hAnsi="GHEA Grapalat" w:cs="Times New Roman"/>
          <w:b/>
          <w:sz w:val="20"/>
          <w:szCs w:val="20"/>
          <w:lang w:val="af-ZA"/>
        </w:rPr>
        <w:t xml:space="preserve">. </w:t>
      </w:r>
      <w:r xmlns:w="http://schemas.openxmlformats.org/wordprocessingml/2006/main" w:rsidRPr="00532D6C">
        <w:rPr>
          <w:rFonts w:ascii="GHEA Grapalat" w:eastAsia="Times New Roman" w:hAnsi="GHEA Grapalat" w:cs="Arial"/>
          <w:b/>
          <w:sz w:val="20"/>
          <w:szCs w:val="20"/>
          <w:lang w:val="af-ZA"/>
        </w:rPr>
        <w:t xml:space="preserve">Tumanyan </w:t>
      </w:r>
      <w:r xmlns:w="http://schemas.openxmlformats.org/wordprocessingml/2006/main" w:rsidRPr="00532D6C">
        <w:rPr>
          <w:rFonts w:ascii="GHEA Grapalat" w:eastAsia="Times New Roman" w:hAnsi="GHEA Grapalat" w:cs="Arial"/>
          <w:b/>
          <w:sz w:val="20"/>
          <w:szCs w:val="20"/>
          <w:lang w:val="hy-AM"/>
        </w:rPr>
        <w:t xml:space="preserve">Central Street 1 building</w:t>
      </w:r>
      <w:r xmlns:w="http://schemas.openxmlformats.org/wordprocessingml/2006/main" w:rsidRPr="00532D6C">
        <w:rPr>
          <w:rFonts w:ascii="GHEA Grapalat" w:eastAsia="Calibri" w:hAnsi="GHEA Grapalat" w:cs="Times New Roman"/>
          <w:sz w:val="20"/>
          <w:szCs w:val="20"/>
          <w:lang w:val="es-ES"/>
        </w:rPr>
        <w:t xml:space="preserve">  </w:t>
      </w:r>
      <w:r xmlns:w="http://schemas.openxmlformats.org/wordprocessingml/2006/main" w:rsidRPr="00532D6C">
        <w:rPr>
          <w:rFonts w:ascii="GHEA Grapalat" w:eastAsia="Times New Roman" w:hAnsi="GHEA Grapalat" w:cs="Arial"/>
          <w:sz w:val="20"/>
          <w:szCs w:val="20"/>
          <w:lang w:val="af-ZA"/>
        </w:rPr>
        <w:t xml:space="preserve">in </w:t>
      </w:r>
      <w:r xmlns:w="http://schemas.openxmlformats.org/wordprocessingml/2006/main" w:rsidRPr="0097276F">
        <w:rPr>
          <w:rFonts w:ascii="Arial" w:eastAsia="Times New Roman" w:hAnsi="Arial" w:cs="Arial"/>
          <w:b/>
          <w:sz w:val="20"/>
          <w:szCs w:val="20"/>
          <w:lang w:val="hy-AM"/>
        </w:rPr>
        <w:t xml:space="preserve">2024</w:t>
      </w:r>
      <w:r xmlns:w="http://schemas.openxmlformats.org/wordprocessingml/2006/main" w:rsidRPr="00532D6C">
        <w:rPr>
          <w:rFonts w:ascii="GHEA Grapalat" w:eastAsia="Times New Roman" w:hAnsi="GHEA Grapalat" w:cs="Times New Roman"/>
          <w:sz w:val="20"/>
          <w:szCs w:val="20"/>
          <w:lang w:val="af-ZA"/>
        </w:rPr>
        <w:t xml:space="preserve">​</w:t>
      </w:r>
      <w:r xmlns:w="http://schemas.openxmlformats.org/wordprocessingml/2006/main" w:rsidRPr="00532D6C">
        <w:rPr>
          <w:rFonts w:ascii="GHEA Grapalat" w:eastAsia="Times New Roman" w:hAnsi="GHEA Grapalat" w:cs="Times New Roman"/>
          <w:b/>
          <w:sz w:val="20"/>
          <w:szCs w:val="20"/>
          <w:lang w:val="af-ZA"/>
        </w:rPr>
        <w:t xml:space="preserve"> </w:t>
      </w:r>
      <w:r xmlns:w="http://schemas.openxmlformats.org/wordprocessingml/2006/main" w:rsidR="004C0DFD">
        <w:rPr>
          <w:rFonts w:ascii="Arial" w:eastAsia="Times New Roman" w:hAnsi="Arial" w:cs="Arial"/>
          <w:b/>
          <w:sz w:val="20"/>
          <w:szCs w:val="20"/>
          <w:lang w:val="hy-AM"/>
        </w:rPr>
        <w:t xml:space="preserve">on December 13 at 14:00 </w:t>
      </w:r>
      <w:r xmlns:w="http://schemas.openxmlformats.org/wordprocessingml/2006/main" w:rsidRPr="00532D6C">
        <w:rPr>
          <w:rFonts w:ascii="GHEA Grapalat" w:eastAsia="Times New Roman" w:hAnsi="GHEA Grapalat" w:cs="Arial"/>
          <w:sz w:val="20"/>
          <w:szCs w:val="20"/>
          <w:lang w:val="af-ZA"/>
        </w:rPr>
        <w:t xml:space="preserve">.</w:t>
      </w:r>
      <w:r xmlns:w="http://schemas.openxmlformats.org/wordprocessingml/2006/main" w:rsidRPr="00532D6C">
        <w:rPr>
          <w:rFonts w:ascii="GHEA Grapalat" w:eastAsia="Times New Roman" w:hAnsi="GHEA Grapalat" w:cs="Times New Roman"/>
          <w:sz w:val="20"/>
          <w:szCs w:val="20"/>
          <w:lang w:val="af-ZA"/>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Arial"/>
          <w:sz w:val="20"/>
          <w:szCs w:val="20"/>
          <w:lang w:val="af-ZA"/>
        </w:rPr>
        <w:t xml:space="preserve">Present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of the procedure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regarding</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complaints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need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submit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shopping</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with</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connected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complaints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examiner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the person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c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Yerevan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Melik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Adamyan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money </w:t>
      </w:r>
      <w:r xmlns:w="http://schemas.openxmlformats.org/wordprocessingml/2006/main" w:rsidRPr="00532D6C">
        <w:rPr>
          <w:rFonts w:ascii="GHEA Grapalat" w:eastAsia="Times New Roman" w:hAnsi="GHEA Grapalat" w:cs="Times New Roman"/>
          <w:sz w:val="20"/>
          <w:szCs w:val="20"/>
          <w:lang w:val="af-ZA"/>
        </w:rPr>
        <w:t xml:space="preserve">​1 </w:t>
      </w:r>
      <w:r xmlns:w="http://schemas.openxmlformats.org/wordprocessingml/2006/main" w:rsidRPr="00532D6C">
        <w:rPr>
          <w:rFonts w:ascii="GHEA Grapalat" w:eastAsia="Times New Roman" w:hAnsi="GHEA Grapalat" w:cs="Arial"/>
          <w:sz w:val="20"/>
          <w:szCs w:val="20"/>
          <w:lang w:val="af-ZA"/>
        </w:rPr>
        <w:t xml:space="preserve">address.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Appeal</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is being implemented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hereby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competition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by invitation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defined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in order.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The appeal</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present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for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required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fee </w:t>
      </w:r>
      <w:r xmlns:w="http://schemas.openxmlformats.org/wordprocessingml/2006/main" w:rsidRPr="00532D6C">
        <w:rPr>
          <w:rFonts w:ascii="GHEA Grapalat" w:eastAsia="Times New Roman" w:hAnsi="GHEA Grapalat" w:cs="Times New Roman"/>
          <w:sz w:val="20"/>
          <w:szCs w:val="20"/>
          <w:lang w:val="af-ZA"/>
        </w:rPr>
        <w:t xml:space="preserve">: 30,000 ( </w:t>
      </w:r>
      <w:r xmlns:w="http://schemas.openxmlformats.org/wordprocessingml/2006/main" w:rsidRPr="00532D6C">
        <w:rPr>
          <w:rFonts w:ascii="GHEA Grapalat" w:eastAsia="Times New Roman" w:hAnsi="GHEA Grapalat" w:cs="Arial"/>
          <w:sz w:val="20"/>
          <w:szCs w:val="20"/>
          <w:lang w:val="af-ZA"/>
        </w:rPr>
        <w:t xml:space="preserve">thirty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thousand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RA</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AMD</w:t>
      </w:r>
      <w:r xmlns:w="http://schemas.openxmlformats.org/wordprocessingml/2006/main" w:rsidRPr="00532D6C">
        <w:rPr>
          <w:rFonts w:ascii="GHEA Grapalat" w:eastAsia="Times New Roman" w:hAnsi="GHEA Grapalat" w:cs="Times New Roman"/>
          <w:sz w:val="20"/>
          <w:szCs w:val="20"/>
          <w:lang w:val="af-ZA"/>
        </w:rPr>
        <w:t xml:space="preserve"> to </w:t>
      </w:r>
      <w:r xmlns:w="http://schemas.openxmlformats.org/wordprocessingml/2006/main" w:rsidRPr="00532D6C">
        <w:rPr>
          <w:rFonts w:ascii="GHEA Grapalat" w:eastAsia="Times New Roman" w:hAnsi="GHEA Grapalat" w:cs="Arial"/>
          <w:sz w:val="20"/>
          <w:szCs w:val="20"/>
          <w:lang w:val="af-ZA"/>
        </w:rPr>
        <w:t xml:space="preserve">the </w:t>
      </w:r>
      <w:r xmlns:w="http://schemas.openxmlformats.org/wordprocessingml/2006/main" w:rsidRPr="00532D6C">
        <w:rPr>
          <w:rFonts w:ascii="GHEA Grapalat" w:eastAsia="Times New Roman" w:hAnsi="GHEA Grapalat" w:cs="Arial"/>
          <w:sz w:val="20"/>
          <w:szCs w:val="20"/>
          <w:lang w:val="af-ZA"/>
        </w:rPr>
        <w:t xml:space="preserve">extent </w:t>
      </w:r>
      <w:r xmlns:w="http://schemas.openxmlformats.org/wordprocessingml/2006/main" w:rsidRPr="00532D6C">
        <w:rPr>
          <w:rFonts w:ascii="GHEA Grapalat" w:eastAsia="Times New Roman" w:hAnsi="GHEA Grapalat" w:cs="Times New Roman"/>
          <w:sz w:val="20"/>
          <w:szCs w:val="20"/>
          <w:lang w:val="af-ZA"/>
        </w:rPr>
        <w:t xml:space="preserve">that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need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be transferred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of Armenia</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Republic</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of finance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of the Ministry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by name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opened </w:t>
      </w:r>
      <w:r xmlns:w="http://schemas.openxmlformats.org/wordprocessingml/2006/main" w:rsidRPr="00532D6C">
        <w:rPr>
          <w:rFonts w:ascii="GHEA Grapalat" w:eastAsia="Times New Roman" w:hAnsi="GHEA Grapalat" w:cs="Arial"/>
          <w:sz w:val="20"/>
          <w:szCs w:val="20"/>
          <w:lang w:val="af-ZA"/>
        </w:rPr>
        <w:t xml:space="preserve">treasury </w:t>
      </w:r>
      <w:r xmlns:w="http://schemas.openxmlformats.org/wordprocessingml/2006/main" w:rsidRPr="00532D6C">
        <w:rPr>
          <w:rFonts w:ascii="GHEA Grapalat" w:eastAsia="Times New Roman" w:hAnsi="GHEA Grapalat" w:cs="Times New Roman"/>
          <w:sz w:val="20"/>
          <w:szCs w:val="20"/>
          <w:lang w:val="af-ZA"/>
        </w:rPr>
        <w:t xml:space="preserve">"900008000482".</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the account </w:t>
      </w:r>
      <w:r xmlns:w="http://schemas.openxmlformats.org/wordprocessingml/2006/main" w:rsidRPr="00532D6C">
        <w:rPr>
          <w:rFonts w:ascii="GHEA Grapalat" w:eastAsia="Times New Roman" w:hAnsi="GHEA Grapalat" w:cs="Times New Roman"/>
          <w:sz w:val="20"/>
          <w:szCs w:val="20"/>
          <w:lang w:val="af-ZA"/>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hy-AM"/>
        </w:rPr>
      </w:pPr>
      <w:r xmlns:w="http://schemas.openxmlformats.org/wordprocessingml/2006/main" w:rsidRPr="00532D6C">
        <w:rPr>
          <w:rFonts w:ascii="GHEA Grapalat" w:eastAsia="Times New Roman" w:hAnsi="GHEA Grapalat" w:cs="Arial"/>
          <w:sz w:val="20"/>
          <w:szCs w:val="20"/>
          <w:lang w:val="af-ZA"/>
        </w:rPr>
        <w:t xml:space="preserve">Present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statement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with</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connected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extra</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information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receive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for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can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are you</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apply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appraiser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of the commission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Secretary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b/>
          <w:sz w:val="20"/>
          <w:szCs w:val="20"/>
          <w:u w:val="single"/>
          <w:lang w:val="hy-AM"/>
        </w:rPr>
        <w:t xml:space="preserve">Margarit Chatinyan</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hy-AM"/>
        </w:rPr>
      </w:pPr>
      <w:r xmlns:w="http://schemas.openxmlformats.org/wordprocessingml/2006/main" w:rsidRPr="00532D6C">
        <w:rPr>
          <w:rFonts w:ascii="GHEA Grapalat" w:eastAsia="Times New Roman" w:hAnsi="GHEA Grapalat" w:cs="Arial"/>
          <w:b/>
          <w:sz w:val="20"/>
          <w:szCs w:val="20"/>
          <w:lang w:val="af-ZA"/>
        </w:rPr>
        <w:t xml:space="preserve">Phone:</w:t>
      </w:r>
      <w:r xmlns:w="http://schemas.openxmlformats.org/wordprocessingml/2006/main" w:rsidRPr="00532D6C">
        <w:rPr>
          <w:rFonts w:ascii="GHEA Grapalat" w:eastAsia="Times New Roman" w:hAnsi="GHEA Grapalat" w:cs="Times New Roman"/>
          <w:b/>
          <w:sz w:val="20"/>
          <w:szCs w:val="20"/>
          <w:lang w:val="af-ZA"/>
        </w:rPr>
        <w:t xml:space="preserve"> </w:t>
      </w:r>
      <w:r xmlns:w="http://schemas.openxmlformats.org/wordprocessingml/2006/main" w:rsidRPr="00532D6C">
        <w:rPr>
          <w:rFonts w:ascii="GHEA Grapalat" w:eastAsia="Times New Roman" w:hAnsi="GHEA Grapalat" w:cs="Times New Roman"/>
          <w:b/>
          <w:sz w:val="20"/>
          <w:szCs w:val="20"/>
          <w:u w:val="single"/>
          <w:lang w:val="af-ZA"/>
        </w:rPr>
        <w:t xml:space="preserve">09 </w:t>
      </w:r>
      <w:r xmlns:w="http://schemas.openxmlformats.org/wordprocessingml/2006/main" w:rsidRPr="00532D6C">
        <w:rPr>
          <w:rFonts w:ascii="GHEA Grapalat" w:eastAsia="Times New Roman" w:hAnsi="GHEA Grapalat" w:cs="Times New Roman"/>
          <w:b/>
          <w:sz w:val="20"/>
          <w:szCs w:val="20"/>
          <w:u w:val="single"/>
          <w:lang w:val="hy-AM"/>
        </w:rPr>
        <w:t xml:space="preserve">3628881</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u w:val="single"/>
          <w:lang w:val="af-ZA"/>
        </w:rPr>
      </w:pPr>
      <w:r xmlns:w="http://schemas.openxmlformats.org/wordprocessingml/2006/main" w:rsidRPr="00532D6C">
        <w:rPr>
          <w:rFonts w:ascii="GHEA Grapalat" w:eastAsia="Times New Roman" w:hAnsi="GHEA Grapalat" w:cs="Arial"/>
          <w:b/>
          <w:sz w:val="20"/>
          <w:szCs w:val="20"/>
          <w:lang w:val="af-ZA"/>
        </w:rPr>
        <w:t xml:space="preserve">Email</w:t>
      </w:r>
      <w:r xmlns:w="http://schemas.openxmlformats.org/wordprocessingml/2006/main" w:rsidRPr="00532D6C">
        <w:rPr>
          <w:rFonts w:ascii="GHEA Grapalat" w:eastAsia="Times New Roman" w:hAnsi="GHEA Grapalat" w:cs="Times New Roman"/>
          <w:b/>
          <w:sz w:val="20"/>
          <w:szCs w:val="20"/>
          <w:lang w:val="af-ZA"/>
        </w:rPr>
        <w:t xml:space="preserve">​ </w:t>
      </w:r>
      <w:r xmlns:w="http://schemas.openxmlformats.org/wordprocessingml/2006/main" w:rsidRPr="00532D6C">
        <w:rPr>
          <w:rFonts w:ascii="GHEA Grapalat" w:eastAsia="Times New Roman" w:hAnsi="GHEA Grapalat" w:cs="Arial"/>
          <w:b/>
          <w:sz w:val="20"/>
          <w:szCs w:val="20"/>
          <w:lang w:val="af-ZA"/>
        </w:rPr>
        <w:t xml:space="preserve">mail</w:t>
      </w:r>
      <w:r xmlns:w="http://schemas.openxmlformats.org/wordprocessingml/2006/main" w:rsidRPr="00532D6C">
        <w:rPr>
          <w:rFonts w:ascii="GHEA Grapalat" w:eastAsia="Times New Roman" w:hAnsi="GHEA Grapalat" w:cs="Times New Roman"/>
          <w:b/>
          <w:sz w:val="20"/>
          <w:szCs w:val="20"/>
          <w:lang w:val="af-ZA"/>
        </w:rPr>
        <w:t xml:space="preserve"> </w:t>
      </w:r>
      <w:r xmlns:w="http://schemas.openxmlformats.org/wordprocessingml/2006/main" w:rsidRPr="00532D6C">
        <w:rPr>
          <w:rFonts w:ascii="GHEA Grapalat" w:eastAsia="Times New Roman" w:hAnsi="GHEA Grapalat" w:cs="Times New Roman"/>
          <w:b/>
          <w:sz w:val="20"/>
          <w:szCs w:val="20"/>
          <w:u w:val="single"/>
          <w:lang w:val="af-ZA"/>
        </w:rPr>
        <w:t xml:space="preserve">margarita.chatinyan@yandex.com</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af-ZA"/>
        </w:rPr>
      </w:pPr>
      <w:r xmlns:w="http://schemas.openxmlformats.org/wordprocessingml/2006/main" w:rsidRPr="00532D6C">
        <w:rPr>
          <w:rFonts w:ascii="GHEA Grapalat" w:eastAsia="Times New Roman" w:hAnsi="GHEA Grapalat" w:cs="Arial"/>
          <w:b/>
          <w:sz w:val="20"/>
          <w:szCs w:val="20"/>
          <w:lang w:val="af-ZA"/>
        </w:rPr>
        <w:t xml:space="preserve">Client:</w:t>
      </w:r>
      <w:r xmlns:w="http://schemas.openxmlformats.org/wordprocessingml/2006/main" w:rsidRPr="00532D6C">
        <w:rPr>
          <w:rFonts w:ascii="GHEA Grapalat" w:eastAsia="Times New Roman" w:hAnsi="GHEA Grapalat" w:cs="Times New Roman"/>
          <w:b/>
          <w:sz w:val="20"/>
          <w:szCs w:val="20"/>
          <w:lang w:val="af-ZA"/>
        </w:rPr>
        <w:t xml:space="preserve">  </w:t>
      </w:r>
      <w:r xmlns:w="http://schemas.openxmlformats.org/wordprocessingml/2006/main" w:rsidRPr="00532D6C">
        <w:rPr>
          <w:rFonts w:ascii="GHEA Grapalat" w:eastAsia="Times New Roman" w:hAnsi="GHEA Grapalat" w:cs="Times New Roman"/>
          <w:b/>
          <w:sz w:val="20"/>
          <w:szCs w:val="20"/>
          <w:lang w:val="es-ES"/>
        </w:rPr>
        <w:t xml:space="preserve">Tumanyan</w:t>
      </w:r>
      <w:r xmlns:w="http://schemas.openxmlformats.org/wordprocessingml/2006/main" w:rsidR="004C0DFD">
        <w:rPr>
          <w:rFonts w:ascii="GHEA Grapalat" w:eastAsia="Times New Roman" w:hAnsi="GHEA Grapalat" w:cs="Arial"/>
          <w:b/>
          <w:sz w:val="20"/>
          <w:szCs w:val="20"/>
          <w:lang w:val="es-ES"/>
        </w:rPr>
        <w:t xml:space="preserve">​</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community</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utility</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economy </w:t>
      </w:r>
      <w:r xmlns:w="http://schemas.openxmlformats.org/wordprocessingml/2006/main" w:rsidRPr="00532D6C">
        <w:rPr>
          <w:rFonts w:ascii="GHEA Grapalat" w:eastAsia="Times New Roman" w:hAnsi="GHEA Grapalat" w:cs="Franklin Gothic Medium Cond"/>
          <w:b/>
          <w:sz w:val="20"/>
          <w:szCs w:val="20"/>
          <w:lang w:val="es-ES"/>
        </w:rPr>
        <w:t xml:space="preserve">»</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AOC:</w:t>
      </w:r>
    </w:p>
    <w:p w:rsidR="00532D6C" w:rsidRPr="00532D6C" w:rsidRDefault="00532D6C" w:rsidP="00106D44">
      <w:pPr>
        <w:tabs>
          <w:tab w:val="left" w:pos="426"/>
        </w:tabs>
        <w:spacing w:after="240" w:line="240" w:lineRule="auto"/>
        <w:jc w:val="both"/>
        <w:rPr>
          <w:rFonts w:ascii="GHEA Grapalat" w:eastAsia="Times New Roman" w:hAnsi="GHEA Grapalat" w:cs="Sylfaen"/>
          <w:b/>
          <w:sz w:val="20"/>
          <w:szCs w:val="20"/>
          <w:lang w:val="es-ES"/>
        </w:rPr>
      </w:pP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0"/>
          <w:lang w:val="af-ZA"/>
        </w:rPr>
      </w:pPr>
    </w:p>
    <w:p w:rsidR="00997EE9" w:rsidRDefault="00997EE9" w:rsidP="00106D44">
      <w:pPr>
        <w:tabs>
          <w:tab w:val="left" w:pos="426"/>
        </w:tabs>
        <w:spacing w:after="0" w:line="240" w:lineRule="auto"/>
        <w:jc w:val="center"/>
        <w:rPr>
          <w:rFonts w:ascii="GHEA Grapalat" w:eastAsia="Times New Roman" w:hAnsi="GHEA Grapalat" w:cs="Times New Roman"/>
          <w:sz w:val="24"/>
          <w:szCs w:val="24"/>
          <w:lang w:val="af-ZA"/>
        </w:rPr>
      </w:pPr>
    </w:p>
    <w:p w:rsidR="00106D44" w:rsidRDefault="00106D44" w:rsidP="00106D44">
      <w:pPr>
        <w:tabs>
          <w:tab w:val="left" w:pos="426"/>
        </w:tabs>
        <w:spacing w:after="0" w:line="240" w:lineRule="auto"/>
        <w:jc w:val="center"/>
        <w:rPr>
          <w:rFonts w:ascii="GHEA Grapalat" w:eastAsia="Times New Roman" w:hAnsi="GHEA Grapalat" w:cs="Times New Roman"/>
          <w:sz w:val="24"/>
          <w:szCs w:val="24"/>
          <w:lang w:val="af-ZA"/>
        </w:rPr>
      </w:pPr>
    </w:p>
    <w:p w:rsidR="00106D44" w:rsidRDefault="00106D44" w:rsidP="00106D44">
      <w:pPr>
        <w:tabs>
          <w:tab w:val="left" w:pos="426"/>
        </w:tabs>
        <w:spacing w:after="0" w:line="240" w:lineRule="auto"/>
        <w:jc w:val="center"/>
        <w:rPr>
          <w:rFonts w:ascii="GHEA Grapalat" w:eastAsia="Times New Roman" w:hAnsi="GHEA Grapalat" w:cs="Times New Roman"/>
          <w:sz w:val="24"/>
          <w:szCs w:val="24"/>
          <w:lang w:val="af-ZA"/>
        </w:rPr>
      </w:pPr>
    </w:p>
    <w:p w:rsidR="00106D44" w:rsidRDefault="00106D44" w:rsidP="00106D44">
      <w:pPr>
        <w:tabs>
          <w:tab w:val="left" w:pos="426"/>
        </w:tabs>
        <w:spacing w:after="0" w:line="240" w:lineRule="auto"/>
        <w:jc w:val="center"/>
        <w:rPr>
          <w:rFonts w:ascii="GHEA Grapalat" w:eastAsia="Times New Roman" w:hAnsi="GHEA Grapalat" w:cs="Times New Roman"/>
          <w:sz w:val="24"/>
          <w:szCs w:val="24"/>
          <w:lang w:val="af-ZA"/>
        </w:rPr>
      </w:pPr>
    </w:p>
    <w:p w:rsidR="00106D44" w:rsidRDefault="00106D44" w:rsidP="00106D44">
      <w:pPr>
        <w:tabs>
          <w:tab w:val="left" w:pos="426"/>
        </w:tabs>
        <w:spacing w:after="0" w:line="240" w:lineRule="auto"/>
        <w:jc w:val="center"/>
        <w:rPr>
          <w:rFonts w:ascii="GHEA Grapalat" w:eastAsia="Times New Roman" w:hAnsi="GHEA Grapalat" w:cs="Times New Roman"/>
          <w:sz w:val="24"/>
          <w:szCs w:val="24"/>
          <w:lang w:val="af-ZA"/>
        </w:rPr>
      </w:pPr>
    </w:p>
    <w:p w:rsidR="00106D44" w:rsidRDefault="00106D44" w:rsidP="00106D44">
      <w:pPr>
        <w:tabs>
          <w:tab w:val="left" w:pos="426"/>
        </w:tabs>
        <w:spacing w:after="0" w:line="240" w:lineRule="auto"/>
        <w:jc w:val="center"/>
        <w:rPr>
          <w:rFonts w:ascii="GHEA Grapalat" w:eastAsia="Times New Roman" w:hAnsi="GHEA Grapalat" w:cs="Times New Roman"/>
          <w:sz w:val="24"/>
          <w:szCs w:val="24"/>
          <w:lang w:val="af-ZA"/>
        </w:rPr>
      </w:pPr>
    </w:p>
    <w:p w:rsidR="00E76958" w:rsidRDefault="00E76958" w:rsidP="00106D44">
      <w:pPr>
        <w:tabs>
          <w:tab w:val="left" w:pos="426"/>
        </w:tabs>
        <w:spacing w:after="0" w:line="240" w:lineRule="auto"/>
        <w:jc w:val="center"/>
        <w:rPr>
          <w:rFonts w:ascii="GHEA Grapalat" w:eastAsia="Times New Roman" w:hAnsi="GHEA Grapalat" w:cs="Times New Roman"/>
          <w:sz w:val="24"/>
          <w:szCs w:val="24"/>
          <w:lang w:val="af-ZA"/>
        </w:rPr>
      </w:pPr>
    </w:p>
    <w:p w:rsidR="00E76958" w:rsidRDefault="00E76958" w:rsidP="00106D44">
      <w:pPr>
        <w:tabs>
          <w:tab w:val="left" w:pos="426"/>
        </w:tabs>
        <w:spacing w:after="0" w:line="240" w:lineRule="auto"/>
        <w:jc w:val="center"/>
        <w:rPr>
          <w:rFonts w:ascii="GHEA Grapalat" w:eastAsia="Times New Roman" w:hAnsi="GHEA Grapalat" w:cs="Times New Roman"/>
          <w:sz w:val="24"/>
          <w:szCs w:val="24"/>
          <w:lang w:val="af-ZA"/>
        </w:rPr>
      </w:pPr>
    </w:p>
    <w:p w:rsidR="00E76958" w:rsidRDefault="00E76958" w:rsidP="00106D44">
      <w:pPr>
        <w:tabs>
          <w:tab w:val="left" w:pos="426"/>
        </w:tabs>
        <w:spacing w:after="0" w:line="240" w:lineRule="auto"/>
        <w:jc w:val="center"/>
        <w:rPr>
          <w:rFonts w:ascii="GHEA Grapalat" w:eastAsia="Times New Roman" w:hAnsi="GHEA Grapalat" w:cs="Times New Roman"/>
          <w:sz w:val="24"/>
          <w:szCs w:val="24"/>
          <w:lang w:val="af-ZA"/>
        </w:rPr>
      </w:pPr>
    </w:p>
    <w:p w:rsidR="00E76958" w:rsidRDefault="00E76958" w:rsidP="00106D44">
      <w:pPr>
        <w:tabs>
          <w:tab w:val="left" w:pos="426"/>
        </w:tabs>
        <w:spacing w:after="0" w:line="240" w:lineRule="auto"/>
        <w:jc w:val="center"/>
        <w:rPr>
          <w:rFonts w:ascii="GHEA Grapalat" w:eastAsia="Times New Roman" w:hAnsi="GHEA Grapalat" w:cs="Times New Roman"/>
          <w:sz w:val="24"/>
          <w:szCs w:val="24"/>
          <w:lang w:val="af-ZA"/>
        </w:rPr>
      </w:pPr>
    </w:p>
    <w:p w:rsidR="00E76958" w:rsidRDefault="00E76958" w:rsidP="00106D44">
      <w:pPr>
        <w:tabs>
          <w:tab w:val="left" w:pos="426"/>
        </w:tabs>
        <w:spacing w:after="0" w:line="240" w:lineRule="auto"/>
        <w:jc w:val="center"/>
        <w:rPr>
          <w:rFonts w:ascii="GHEA Grapalat" w:eastAsia="Times New Roman" w:hAnsi="GHEA Grapalat" w:cs="Times New Roman"/>
          <w:sz w:val="24"/>
          <w:szCs w:val="24"/>
          <w:lang w:val="af-ZA"/>
        </w:rPr>
      </w:pPr>
    </w:p>
    <w:p w:rsidR="00E76958" w:rsidRDefault="00E76958" w:rsidP="00106D44">
      <w:pPr>
        <w:tabs>
          <w:tab w:val="left" w:pos="426"/>
        </w:tabs>
        <w:spacing w:after="0" w:line="240" w:lineRule="auto"/>
        <w:jc w:val="center"/>
        <w:rPr>
          <w:rFonts w:ascii="GHEA Grapalat" w:eastAsia="Times New Roman" w:hAnsi="GHEA Grapalat" w:cs="Times New Roman"/>
          <w:sz w:val="24"/>
          <w:szCs w:val="24"/>
          <w:lang w:val="af-ZA"/>
        </w:rPr>
      </w:pPr>
    </w:p>
    <w:p w:rsidR="00E76958" w:rsidRDefault="00E76958" w:rsidP="00106D44">
      <w:pPr>
        <w:tabs>
          <w:tab w:val="left" w:pos="426"/>
        </w:tabs>
        <w:spacing w:after="0" w:line="240" w:lineRule="auto"/>
        <w:jc w:val="center"/>
        <w:rPr>
          <w:rFonts w:ascii="GHEA Grapalat" w:eastAsia="Times New Roman" w:hAnsi="GHEA Grapalat" w:cs="Times New Roman"/>
          <w:sz w:val="24"/>
          <w:szCs w:val="24"/>
          <w:lang w:val="af-ZA"/>
        </w:rPr>
      </w:pPr>
    </w:p>
    <w:p w:rsidR="00E76958" w:rsidRDefault="00E76958" w:rsidP="00106D44">
      <w:pPr>
        <w:tabs>
          <w:tab w:val="left" w:pos="426"/>
        </w:tabs>
        <w:spacing w:after="0" w:line="240" w:lineRule="auto"/>
        <w:jc w:val="center"/>
        <w:rPr>
          <w:rFonts w:ascii="GHEA Grapalat" w:eastAsia="Times New Roman" w:hAnsi="GHEA Grapalat" w:cs="Times New Roman"/>
          <w:sz w:val="24"/>
          <w:szCs w:val="24"/>
          <w:lang w:val="af-ZA"/>
        </w:rPr>
      </w:pP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Sylfaen"/>
          <w:sz w:val="20"/>
          <w:szCs w:val="20"/>
          <w:lang w:val="af-ZA"/>
        </w:rPr>
      </w:pPr>
      <w:r xmlns:w="http://schemas.openxmlformats.org/wordprocessingml/2006/main" w:rsidRPr="00532D6C">
        <w:rPr>
          <w:rFonts w:ascii="GHEA Grapalat" w:eastAsia="Times New Roman" w:hAnsi="GHEA Grapalat" w:cs="Sylfaen"/>
          <w:sz w:val="20"/>
          <w:szCs w:val="20"/>
          <w:lang w:val="en-US"/>
        </w:rPr>
        <w:t xml:space="preserve">Confirmed</w:t>
      </w:r>
      <w:r xmlns:w="http://schemas.openxmlformats.org/wordprocessingml/2006/main" w:rsidRPr="00532D6C">
        <w:rPr>
          <w:rFonts w:ascii="GHEA Grapalat" w:eastAsia="Times New Roman" w:hAnsi="GHEA Grapalat" w:cs="Times Armenian"/>
          <w:sz w:val="20"/>
          <w:szCs w:val="20"/>
          <w:lang w:val="af-ZA"/>
        </w:rPr>
        <w:t xml:space="preserve"> </w:t>
      </w:r>
      <w:r xmlns:w="http://schemas.openxmlformats.org/wordprocessingml/2006/main" w:rsidRPr="00532D6C">
        <w:rPr>
          <w:rFonts w:ascii="GHEA Grapalat" w:eastAsia="Times New Roman" w:hAnsi="GHEA Grapalat" w:cs="Sylfaen"/>
          <w:sz w:val="20"/>
          <w:szCs w:val="20"/>
          <w:lang w:val="en-US"/>
        </w:rPr>
        <w:t xml:space="preserve">is</w:t>
      </w:r>
    </w:p>
    <w:p w:rsidR="00532D6C" w:rsidRPr="00532D6C" w:rsidRDefault="004C0DFD" w:rsidP="00106D44">
      <w:pPr xmlns:w="http://schemas.openxmlformats.org/wordprocessingml/2006/main">
        <w:tabs>
          <w:tab w:val="left" w:pos="426"/>
        </w:tabs>
        <w:spacing w:after="0" w:line="240" w:lineRule="auto"/>
        <w:jc w:val="right"/>
        <w:rPr>
          <w:rFonts w:ascii="GHEA Grapalat" w:eastAsia="Times New Roman" w:hAnsi="GHEA Grapalat" w:cs="Sylfaen"/>
          <w:sz w:val="20"/>
          <w:szCs w:val="20"/>
          <w:lang w:val="af-ZA"/>
        </w:rPr>
      </w:pPr>
      <w:r xmlns:w="http://schemas.openxmlformats.org/wordprocessingml/2006/main">
        <w:rPr>
          <w:rFonts w:ascii="Arial" w:eastAsia="Times New Roman" w:hAnsi="Arial" w:cs="Arial"/>
          <w:b/>
          <w:color w:val="000000"/>
          <w:sz w:val="20"/>
          <w:szCs w:val="27"/>
          <w:lang w:val="hy-AM"/>
        </w:rPr>
        <w:t xml:space="preserve">LM-THAT-GHAPSDB-25/03</w:t>
      </w:r>
      <w:r xmlns:w="http://schemas.openxmlformats.org/wordprocessingml/2006/main" w:rsidR="002D32DD">
        <w:rPr>
          <w:rFonts w:ascii="GHEA Grapalat" w:eastAsia="Times New Roman" w:hAnsi="GHEA Grapalat" w:cs="Sylfaen"/>
          <w:b/>
          <w:color w:val="000000"/>
          <w:sz w:val="20"/>
          <w:szCs w:val="27"/>
          <w:lang w:val="hy-AM"/>
        </w:rPr>
        <w:t xml:space="preserve">  </w:t>
      </w:r>
      <w:r xmlns:w="http://schemas.openxmlformats.org/wordprocessingml/2006/main" w:rsidR="00532D6C" w:rsidRPr="00532D6C">
        <w:rPr>
          <w:rFonts w:ascii="GHEA Grapalat" w:eastAsia="Times New Roman" w:hAnsi="GHEA Grapalat" w:cs="Sylfaen"/>
          <w:sz w:val="20"/>
          <w:szCs w:val="20"/>
          <w:lang w:val="en-US"/>
        </w:rPr>
        <w:t xml:space="preserve">with code</w:t>
      </w:r>
      <w:r xmlns:w="http://schemas.openxmlformats.org/wordprocessingml/2006/main" w:rsidR="00532D6C" w:rsidRPr="00532D6C">
        <w:rPr>
          <w:rFonts w:ascii="GHEA Grapalat" w:eastAsia="Times New Roman" w:hAnsi="GHEA Grapalat" w:cs="Times Armenian"/>
          <w:sz w:val="20"/>
          <w:szCs w:val="20"/>
          <w:lang w:val="af-ZA"/>
        </w:rPr>
        <w:t xml:space="preserve"> </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Times Armenian"/>
          <w:sz w:val="20"/>
          <w:szCs w:val="20"/>
          <w:lang w:val="af-ZA"/>
        </w:rPr>
      </w:pPr>
      <w:proofErr xmlns:w="http://schemas.openxmlformats.org/wordprocessingml/2006/main" w:type="gramStart"/>
      <w:r xmlns:w="http://schemas.openxmlformats.org/wordprocessingml/2006/main" w:rsidRPr="00532D6C">
        <w:rPr>
          <w:rFonts w:ascii="GHEA Grapalat" w:eastAsia="Times New Roman" w:hAnsi="GHEA Grapalat" w:cs="Sylfaen"/>
          <w:sz w:val="20"/>
          <w:szCs w:val="20"/>
          <w:lang w:val="en-US"/>
        </w:rPr>
        <w:t xml:space="preserve">quote</w:t>
      </w:r>
      <w:proofErr xmlns:w="http://schemas.openxmlformats.org/wordprocessingml/2006/main" w:type="gramEnd"/>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Sylfaen"/>
          <w:sz w:val="20"/>
          <w:szCs w:val="20"/>
          <w:lang w:val="en-US"/>
        </w:rPr>
        <w:t xml:space="preserve">of inquiry</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Times Armeni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appraiser</w:t>
      </w:r>
      <w:r xmlns:w="http://schemas.openxmlformats.org/wordprocessingml/2006/main" w:rsidRPr="00532D6C">
        <w:rPr>
          <w:rFonts w:ascii="GHEA Grapalat" w:eastAsia="Times New Roman" w:hAnsi="GHEA Grapalat" w:cs="Times Armenian"/>
          <w:sz w:val="20"/>
          <w:szCs w:val="20"/>
          <w:lang w:val="af-ZA"/>
        </w:rPr>
        <w:t xml:space="preserve"> </w:t>
      </w:r>
      <w:r xmlns:w="http://schemas.openxmlformats.org/wordprocessingml/2006/main" w:rsidRPr="00532D6C">
        <w:rPr>
          <w:rFonts w:ascii="GHEA Grapalat" w:eastAsia="Times New Roman" w:hAnsi="GHEA Grapalat" w:cs="Sylfaen"/>
          <w:sz w:val="20"/>
          <w:szCs w:val="20"/>
          <w:lang w:val="en-US"/>
        </w:rPr>
        <w:t xml:space="preserve">of the commission</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Sylfaen"/>
          <w:sz w:val="20"/>
          <w:szCs w:val="20"/>
          <w:lang w:val="af-ZA"/>
        </w:rPr>
        <w:t xml:space="preserve">2024</w:t>
      </w:r>
      <w:r xmlns:w="http://schemas.openxmlformats.org/wordprocessingml/2006/main" w:rsidR="0097276F">
        <w:rPr>
          <w:rFonts w:eastAsia="Times New Roman" w:cs="Sylfaen"/>
          <w:sz w:val="20"/>
          <w:szCs w:val="20"/>
          <w:lang w:val="hy-AM"/>
        </w:rPr>
        <w:t xml:space="preserve">​</w:t>
      </w:r>
      <w:r xmlns:w="http://schemas.openxmlformats.org/wordprocessingml/2006/main" w:rsidRPr="00532D6C">
        <w:rPr>
          <w:rFonts w:ascii="GHEA Grapalat" w:eastAsia="Times New Roman" w:hAnsi="GHEA Grapalat" w:cs="Sylfaen"/>
          <w:sz w:val="20"/>
          <w:szCs w:val="20"/>
          <w:lang w:val="en-US"/>
        </w:rPr>
        <w:t xml:space="preserve">​</w:t>
      </w:r>
      <w:r xmlns:w="http://schemas.openxmlformats.org/wordprocessingml/2006/main" w:rsidRPr="00532D6C">
        <w:rPr>
          <w:rFonts w:ascii="GHEA Grapalat" w:eastAsia="Times New Roman" w:hAnsi="GHEA Grapalat" w:cs="Times Armenian"/>
          <w:sz w:val="20"/>
          <w:szCs w:val="20"/>
          <w:lang w:val="af-ZA"/>
        </w:rPr>
        <w:t xml:space="preserve">​ </w:t>
      </w:r>
      <w:r xmlns:w="http://schemas.openxmlformats.org/wordprocessingml/2006/main" w:rsidR="004C0DFD">
        <w:rPr>
          <w:rFonts w:ascii="Arial" w:eastAsia="Times New Roman" w:hAnsi="Arial" w:cs="Arial"/>
          <w:sz w:val="20"/>
          <w:szCs w:val="20"/>
          <w:lang w:val="hy-AM"/>
        </w:rPr>
        <w:t xml:space="preserve">December </w:t>
      </w:r>
      <w:r xmlns:w="http://schemas.openxmlformats.org/wordprocessingml/2006/main" w:rsidRPr="00532D6C">
        <w:rPr>
          <w:rFonts w:ascii="GHEA Grapalat" w:eastAsia="Times New Roman" w:hAnsi="GHEA Grapalat" w:cs="Times Armenian"/>
          <w:sz w:val="20"/>
          <w:szCs w:val="20"/>
          <w:lang w:val="af-ZA"/>
        </w:rPr>
        <w:t xml:space="preserve">6</w:t>
      </w:r>
      <w:r xmlns:w="http://schemas.openxmlformats.org/wordprocessingml/2006/main" w:rsidRPr="00532D6C">
        <w:rPr>
          <w:rFonts w:ascii="GHEA Grapalat" w:eastAsia="Times New Roman" w:hAnsi="GHEA Grapalat" w:cs="Sylfaen"/>
          <w:sz w:val="20"/>
          <w:szCs w:val="20"/>
          <w:lang w:val="af-ZA"/>
        </w:rPr>
        <w:t xml:space="preserve">​</w:t>
      </w:r>
      <w:r xmlns:w="http://schemas.openxmlformats.org/wordprocessingml/2006/main" w:rsidRPr="00532D6C">
        <w:rPr>
          <w:rFonts w:ascii="GHEA Grapalat" w:eastAsia="Times New Roman" w:hAnsi="GHEA Grapalat" w:cs="Times Armenian"/>
          <w:sz w:val="20"/>
          <w:szCs w:val="20"/>
          <w:lang w:val="af-ZA"/>
        </w:rPr>
        <w:t xml:space="preserve"> </w:t>
      </w:r>
      <w:r xmlns:w="http://schemas.openxmlformats.org/wordprocessingml/2006/main" w:rsidRPr="00532D6C">
        <w:rPr>
          <w:rFonts w:ascii="GHEA Grapalat" w:eastAsia="Times New Roman" w:hAnsi="GHEA Grapalat" w:cs="Times Armenian"/>
          <w:sz w:val="20"/>
          <w:szCs w:val="20"/>
          <w:vertAlign w:val="subscript"/>
          <w:lang w:val="af-ZA"/>
        </w:rPr>
        <w:t xml:space="preserve"> </w:t>
      </w:r>
      <w:r xmlns:w="http://schemas.openxmlformats.org/wordprocessingml/2006/main" w:rsidRPr="00532D6C">
        <w:rPr>
          <w:rFonts w:ascii="GHEA Grapalat" w:eastAsia="Times New Roman" w:hAnsi="GHEA Grapalat" w:cs="Times Armenian"/>
          <w:sz w:val="20"/>
          <w:szCs w:val="20"/>
          <w:lang w:val="af-ZA"/>
        </w:rPr>
        <w:t xml:space="preserve">N01 </w:t>
      </w:r>
      <w:r xmlns:w="http://schemas.openxmlformats.org/wordprocessingml/2006/main">
        <w:rPr>
          <w:rFonts w:ascii="GHEA Grapalat" w:eastAsia="Times New Roman" w:hAnsi="GHEA Grapalat" w:cs="Times Armenian"/>
          <w:sz w:val="20"/>
          <w:szCs w:val="20"/>
          <w:lang w:val="hy-AM"/>
        </w:rPr>
        <w:t xml:space="preserve">:</w:t>
      </w:r>
      <w:r xmlns:w="http://schemas.openxmlformats.org/wordprocessingml/2006/main" w:rsidRPr="00532D6C">
        <w:rPr>
          <w:rFonts w:ascii="GHEA Grapalat" w:eastAsia="Times New Roman" w:hAnsi="GHEA Grapalat" w:cs="Times Armenian"/>
          <w:sz w:val="20"/>
          <w:szCs w:val="20"/>
          <w:lang w:val="af-ZA"/>
        </w:rPr>
        <w:t xml:space="preserve">  </w:t>
      </w:r>
      <w:r xmlns:w="http://schemas.openxmlformats.org/wordprocessingml/2006/main" w:rsidRPr="00532D6C">
        <w:rPr>
          <w:rFonts w:ascii="GHEA Grapalat" w:eastAsia="Times New Roman" w:hAnsi="GHEA Grapalat" w:cs="Sylfaen"/>
          <w:sz w:val="20"/>
          <w:szCs w:val="20"/>
          <w:lang w:val="en-US"/>
        </w:rPr>
        <w:t xml:space="preserve">by decision</w:t>
      </w: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8"/>
          <w:szCs w:val="20"/>
          <w:u w:val="single"/>
          <w:lang w:val="af-ZA"/>
        </w:rPr>
      </w:pPr>
      <w:r xmlns:w="http://schemas.openxmlformats.org/wordprocessingml/2006/main" w:rsidRPr="00532D6C">
        <w:rPr>
          <w:rFonts w:ascii="GHEA Grapalat" w:eastAsia="Times New Roman" w:hAnsi="GHEA Grapalat" w:cs="Times New Roman"/>
          <w:b/>
          <w:sz w:val="28"/>
          <w:szCs w:val="20"/>
          <w:u w:val="single"/>
          <w:lang w:val="es-ES"/>
        </w:rPr>
        <w:t xml:space="preserve">TUMANIAN</w:t>
      </w:r>
      <w:r xmlns:w="http://schemas.openxmlformats.org/wordprocessingml/2006/main" w:rsidR="004C0DFD">
        <w:rPr>
          <w:rFonts w:ascii="GHEA Grapalat" w:eastAsia="Times New Roman" w:hAnsi="GHEA Grapalat" w:cs="Sylfaen"/>
          <w:b/>
          <w:sz w:val="28"/>
          <w:szCs w:val="20"/>
          <w:u w:val="single"/>
          <w:lang w:val="en-AU"/>
        </w:rPr>
        <w:t xml:space="preserve">​</w:t>
      </w:r>
      <w:r xmlns:w="http://schemas.openxmlformats.org/wordprocessingml/2006/main" w:rsidRPr="00532D6C">
        <w:rPr>
          <w:rFonts w:ascii="GHEA Grapalat" w:eastAsia="Times New Roman" w:hAnsi="GHEA Grapalat" w:cs="Arial"/>
          <w:b/>
          <w:sz w:val="28"/>
          <w:szCs w:val="20"/>
          <w:u w:val="single"/>
          <w:lang w:val="af-ZA"/>
        </w:rPr>
        <w:t xml:space="preserve"> </w:t>
      </w:r>
      <w:r xmlns:w="http://schemas.openxmlformats.org/wordprocessingml/2006/main" w:rsidRPr="00532D6C">
        <w:rPr>
          <w:rFonts w:ascii="GHEA Grapalat" w:eastAsia="Times New Roman" w:hAnsi="GHEA Grapalat" w:cs="Sylfaen"/>
          <w:b/>
          <w:sz w:val="28"/>
          <w:szCs w:val="20"/>
          <w:u w:val="single"/>
          <w:lang w:val="en-AU"/>
        </w:rPr>
        <w:t xml:space="preserve">OF THE COMMUNITY</w:t>
      </w:r>
      <w:r xmlns:w="http://schemas.openxmlformats.org/wordprocessingml/2006/main" w:rsidRPr="00532D6C">
        <w:rPr>
          <w:rFonts w:ascii="GHEA Grapalat" w:eastAsia="Times New Roman" w:hAnsi="GHEA Grapalat" w:cs="Times New Roman"/>
          <w:b/>
          <w:sz w:val="28"/>
          <w:szCs w:val="20"/>
          <w:u w:val="single"/>
          <w:lang w:val="af-ZA"/>
        </w:rPr>
        <w:t xml:space="preserve"> </w:t>
      </w:r>
      <w:r xmlns:w="http://schemas.openxmlformats.org/wordprocessingml/2006/main" w:rsidRPr="00532D6C">
        <w:rPr>
          <w:rFonts w:ascii="GHEA Grapalat" w:eastAsia="Times New Roman" w:hAnsi="GHEA Grapalat" w:cs="Sylfaen"/>
          <w:b/>
          <w:sz w:val="28"/>
          <w:szCs w:val="20"/>
          <w:u w:val="single"/>
          <w:lang w:val="en-AU"/>
        </w:rPr>
        <w:t xml:space="preserve">UTILITY</w:t>
      </w:r>
      <w:r xmlns:w="http://schemas.openxmlformats.org/wordprocessingml/2006/main" w:rsidRPr="00532D6C">
        <w:rPr>
          <w:rFonts w:ascii="GHEA Grapalat" w:eastAsia="Times New Roman" w:hAnsi="GHEA Grapalat" w:cs="Times New Roman"/>
          <w:b/>
          <w:sz w:val="28"/>
          <w:szCs w:val="20"/>
          <w:u w:val="single"/>
          <w:lang w:val="af-ZA"/>
        </w:rPr>
        <w:t xml:space="preserve"> </w:t>
      </w:r>
      <w:r xmlns:w="http://schemas.openxmlformats.org/wordprocessingml/2006/main" w:rsidRPr="00532D6C">
        <w:rPr>
          <w:rFonts w:ascii="GHEA Grapalat" w:eastAsia="Times New Roman" w:hAnsi="GHEA Grapalat" w:cs="Sylfaen"/>
          <w:b/>
          <w:sz w:val="28"/>
          <w:szCs w:val="20"/>
          <w:u w:val="single"/>
          <w:lang w:val="en-AU"/>
        </w:rPr>
        <w:t xml:space="preserve">ECONOMY </w:t>
      </w:r>
      <w:r xmlns:w="http://schemas.openxmlformats.org/wordprocessingml/2006/main" w:rsidRPr="00532D6C">
        <w:rPr>
          <w:rFonts w:ascii="GHEA Grapalat" w:eastAsia="Times New Roman" w:hAnsi="GHEA Grapalat" w:cs="Times New Roman"/>
          <w:b/>
          <w:sz w:val="28"/>
          <w:szCs w:val="20"/>
          <w:u w:val="single"/>
          <w:lang w:val="es-ES"/>
        </w:rPr>
        <w:t xml:space="preserve">» </w:t>
      </w:r>
      <w:r xmlns:w="http://schemas.openxmlformats.org/wordprocessingml/2006/main" w:rsidRPr="00532D6C">
        <w:rPr>
          <w:rFonts w:ascii="GHEA Grapalat" w:eastAsia="Times New Roman" w:hAnsi="GHEA Grapalat" w:cs="Sylfaen"/>
          <w:b/>
          <w:sz w:val="28"/>
          <w:szCs w:val="20"/>
          <w:u w:val="single"/>
          <w:lang w:val="hy-AM"/>
        </w:rPr>
        <w:t xml:space="preserve">NAOC</w:t>
      </w:r>
    </w:p>
    <w:p w:rsidR="00532D6C" w:rsidRPr="00532D6C" w:rsidRDefault="00532D6C" w:rsidP="00106D44">
      <w:pPr>
        <w:tabs>
          <w:tab w:val="left" w:pos="426"/>
          <w:tab w:val="left" w:pos="5968"/>
        </w:tabs>
        <w:spacing w:after="120" w:line="240" w:lineRule="auto"/>
        <w:ind w:right="-7"/>
        <w:rPr>
          <w:rFonts w:ascii="GHEA Grapalat" w:eastAsia="Times New Roman" w:hAnsi="GHEA Grapalat" w:cs="Times New Roman"/>
          <w:sz w:val="24"/>
          <w:szCs w:val="24"/>
          <w:lang w:val="af-ZA"/>
        </w:rPr>
      </w:pPr>
      <w:r w:rsidRPr="00532D6C">
        <w:rPr>
          <w:rFonts w:ascii="GHEA Grapalat" w:eastAsia="Times New Roman" w:hAnsi="GHEA Grapalat" w:cs="Times New Roman"/>
          <w:sz w:val="24"/>
          <w:szCs w:val="24"/>
          <w:lang w:val="af-ZA"/>
        </w:rPr>
        <w:tab/>
      </w: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xmlns:w="http://schemas.openxmlformats.org/wordprocessingml/2006/main">
        <w:tabs>
          <w:tab w:val="left" w:pos="426"/>
        </w:tabs>
        <w:spacing w:after="120" w:line="240" w:lineRule="auto"/>
        <w:ind w:right="-7"/>
        <w:jc w:val="center"/>
        <w:rPr>
          <w:rFonts w:ascii="GHEA Grapalat" w:eastAsia="Times New Roman" w:hAnsi="GHEA Grapalat" w:cs="Sylfaen"/>
          <w:sz w:val="24"/>
          <w:szCs w:val="24"/>
          <w:lang w:val="af-ZA"/>
        </w:rPr>
      </w:pPr>
      <w:r xmlns:w="http://schemas.openxmlformats.org/wordprocessingml/2006/main" w:rsidRPr="00532D6C">
        <w:rPr>
          <w:rFonts w:ascii="GHEA Grapalat" w:eastAsia="Times New Roman" w:hAnsi="GHEA Grapalat" w:cs="Sylfaen"/>
          <w:sz w:val="24"/>
          <w:szCs w:val="24"/>
          <w:lang w:val="en-US"/>
        </w:rPr>
        <w:t xml:space="preserve">Q:</w:t>
      </w:r>
      <w:r xmlns:w="http://schemas.openxmlformats.org/wordprocessingml/2006/main" w:rsidRPr="00532D6C">
        <w:rPr>
          <w:rFonts w:ascii="GHEA Grapalat" w:eastAsia="Times New Roman" w:hAnsi="GHEA Grapalat" w:cs="Times Armenian"/>
          <w:sz w:val="24"/>
          <w:szCs w:val="24"/>
          <w:lang w:val="af-ZA"/>
        </w:rPr>
        <w:t xml:space="preserve"> </w:t>
      </w:r>
      <w:r xmlns:w="http://schemas.openxmlformats.org/wordprocessingml/2006/main" w:rsidRPr="00532D6C">
        <w:rPr>
          <w:rFonts w:ascii="GHEA Grapalat" w:eastAsia="Times New Roman" w:hAnsi="GHEA Grapalat" w:cs="Sylfaen"/>
          <w:sz w:val="24"/>
          <w:szCs w:val="24"/>
          <w:lang w:val="en-US"/>
        </w:rPr>
        <w:t xml:space="preserve">R:</w:t>
      </w:r>
      <w:r xmlns:w="http://schemas.openxmlformats.org/wordprocessingml/2006/main" w:rsidRPr="00532D6C">
        <w:rPr>
          <w:rFonts w:ascii="GHEA Grapalat" w:eastAsia="Times New Roman" w:hAnsi="GHEA Grapalat" w:cs="Times Armenian"/>
          <w:sz w:val="24"/>
          <w:szCs w:val="24"/>
          <w:lang w:val="af-ZA"/>
        </w:rPr>
        <w:t xml:space="preserve"> </w:t>
      </w:r>
      <w:r xmlns:w="http://schemas.openxmlformats.org/wordprocessingml/2006/main" w:rsidRPr="00532D6C">
        <w:rPr>
          <w:rFonts w:ascii="GHEA Grapalat" w:eastAsia="Times New Roman" w:hAnsi="GHEA Grapalat" w:cs="Sylfaen"/>
          <w:sz w:val="24"/>
          <w:szCs w:val="24"/>
          <w:lang w:val="en-US"/>
        </w:rPr>
        <w:t xml:space="preserve">A:</w:t>
      </w:r>
      <w:r xmlns:w="http://schemas.openxmlformats.org/wordprocessingml/2006/main" w:rsidRPr="00532D6C">
        <w:rPr>
          <w:rFonts w:ascii="GHEA Grapalat" w:eastAsia="Times New Roman" w:hAnsi="GHEA Grapalat" w:cs="Times Armenian"/>
          <w:sz w:val="24"/>
          <w:szCs w:val="24"/>
          <w:lang w:val="af-ZA"/>
        </w:rPr>
        <w:t xml:space="preserve"> </w:t>
      </w:r>
      <w:r xmlns:w="http://schemas.openxmlformats.org/wordprocessingml/2006/main" w:rsidRPr="00532D6C">
        <w:rPr>
          <w:rFonts w:ascii="GHEA Grapalat" w:eastAsia="Times New Roman" w:hAnsi="GHEA Grapalat" w:cs="Sylfaen"/>
          <w:sz w:val="24"/>
          <w:szCs w:val="24"/>
          <w:lang w:val="en-US"/>
        </w:rPr>
        <w:t xml:space="preserve">V:</w:t>
      </w:r>
      <w:r xmlns:w="http://schemas.openxmlformats.org/wordprocessingml/2006/main" w:rsidRPr="00532D6C">
        <w:rPr>
          <w:rFonts w:ascii="GHEA Grapalat" w:eastAsia="Times New Roman" w:hAnsi="GHEA Grapalat" w:cs="Times Armenian"/>
          <w:sz w:val="24"/>
          <w:szCs w:val="24"/>
          <w:lang w:val="af-ZA"/>
        </w:rPr>
        <w:t xml:space="preserve"> </w:t>
      </w:r>
      <w:r xmlns:w="http://schemas.openxmlformats.org/wordprocessingml/2006/main" w:rsidRPr="00532D6C">
        <w:rPr>
          <w:rFonts w:ascii="GHEA Grapalat" w:eastAsia="Times New Roman" w:hAnsi="GHEA Grapalat" w:cs="Sylfaen"/>
          <w:sz w:val="24"/>
          <w:szCs w:val="24"/>
          <w:lang w:val="en-US"/>
        </w:rPr>
        <w:t xml:space="preserve">E:</w:t>
      </w:r>
      <w:r xmlns:w="http://schemas.openxmlformats.org/wordprocessingml/2006/main" w:rsidRPr="00532D6C">
        <w:rPr>
          <w:rFonts w:ascii="GHEA Grapalat" w:eastAsia="Times New Roman" w:hAnsi="GHEA Grapalat" w:cs="Times Armenian"/>
          <w:sz w:val="24"/>
          <w:szCs w:val="24"/>
          <w:lang w:val="af-ZA"/>
        </w:rPr>
        <w:t xml:space="preserve"> </w:t>
      </w:r>
      <w:r xmlns:w="http://schemas.openxmlformats.org/wordprocessingml/2006/main" w:rsidRPr="00532D6C">
        <w:rPr>
          <w:rFonts w:ascii="GHEA Grapalat" w:eastAsia="Times New Roman" w:hAnsi="GHEA Grapalat" w:cs="Sylfaen"/>
          <w:sz w:val="24"/>
          <w:szCs w:val="24"/>
          <w:lang w:val="en-US"/>
        </w:rPr>
        <w:t xml:space="preserve">R:</w:t>
      </w:r>
    </w:p>
    <w:p w:rsidR="00532D6C" w:rsidRPr="00532D6C" w:rsidRDefault="00532D6C" w:rsidP="00106D44">
      <w:pPr>
        <w:tabs>
          <w:tab w:val="left" w:pos="426"/>
        </w:tabs>
        <w:spacing w:after="120" w:line="240" w:lineRule="auto"/>
        <w:ind w:right="-7"/>
        <w:jc w:val="center"/>
        <w:rPr>
          <w:rFonts w:ascii="GHEA Grapalat" w:eastAsia="Times New Roman" w:hAnsi="GHEA Grapalat" w:cs="Sylfaen"/>
          <w:sz w:val="24"/>
          <w:szCs w:val="24"/>
          <w:lang w:val="af-ZA"/>
        </w:rPr>
      </w:pPr>
    </w:p>
    <w:p w:rsidR="00532D6C" w:rsidRPr="00532D6C" w:rsidRDefault="00532D6C" w:rsidP="00106D44">
      <w:pPr>
        <w:tabs>
          <w:tab w:val="left" w:pos="426"/>
        </w:tabs>
        <w:spacing w:after="120" w:line="240" w:lineRule="auto"/>
        <w:ind w:right="-7"/>
        <w:jc w:val="center"/>
        <w:rPr>
          <w:rFonts w:ascii="GHEA Grapalat" w:eastAsia="Times New Roman" w:hAnsi="GHEA Grapalat" w:cs="Sylfaen"/>
          <w:b/>
          <w:sz w:val="24"/>
          <w:szCs w:val="24"/>
          <w:lang w:val="af-ZA"/>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u w:val="single"/>
          <w:lang w:val="af-ZA"/>
        </w:rPr>
      </w:pPr>
      <w:r xmlns:w="http://schemas.openxmlformats.org/wordprocessingml/2006/main" w:rsidRPr="00532D6C">
        <w:rPr>
          <w:rFonts w:ascii="GHEA Grapalat" w:eastAsia="Times New Roman" w:hAnsi="GHEA Grapalat" w:cs="Times New Roman"/>
          <w:b/>
          <w:sz w:val="20"/>
          <w:szCs w:val="20"/>
          <w:lang w:val="es-ES"/>
        </w:rPr>
        <w:t xml:space="preserve">TUMANIAN</w:t>
      </w:r>
      <w:r xmlns:w="http://schemas.openxmlformats.org/wordprocessingml/2006/main" w:rsidRPr="00532D6C">
        <w:rPr>
          <w:rFonts w:ascii="GHEA Grapalat" w:eastAsia="Times New Roman" w:hAnsi="GHEA Grapalat" w:cs="Sylfaen"/>
          <w:b/>
          <w:sz w:val="20"/>
          <w:szCs w:val="20"/>
          <w:lang w:val="en-AU"/>
        </w:rPr>
        <w:t xml:space="preserve">​</w:t>
      </w:r>
      <w:r xmlns:w="http://schemas.openxmlformats.org/wordprocessingml/2006/main" w:rsidRPr="00532D6C">
        <w:rPr>
          <w:rFonts w:ascii="GHEA Grapalat" w:eastAsia="Times New Roman" w:hAnsi="GHEA Grapalat" w:cs="Times New Roman"/>
          <w:b/>
          <w:sz w:val="20"/>
          <w:szCs w:val="20"/>
          <w:lang w:val="af-ZA"/>
        </w:rPr>
        <w:t xml:space="preserve"> </w:t>
      </w:r>
      <w:r xmlns:w="http://schemas.openxmlformats.org/wordprocessingml/2006/main" w:rsidRPr="00532D6C">
        <w:rPr>
          <w:rFonts w:ascii="GHEA Grapalat" w:eastAsia="Times New Roman" w:hAnsi="GHEA Grapalat" w:cs="Sylfaen"/>
          <w:b/>
          <w:sz w:val="20"/>
          <w:szCs w:val="20"/>
          <w:lang w:val="hy-AM"/>
        </w:rPr>
        <w:t xml:space="preserve">OF THE COMMUNITY</w:t>
      </w:r>
      <w:r xmlns:w="http://schemas.openxmlformats.org/wordprocessingml/2006/main" w:rsidRPr="00532D6C">
        <w:rPr>
          <w:rFonts w:ascii="GHEA Grapalat" w:eastAsia="Times New Roman" w:hAnsi="GHEA Grapalat" w:cs="Arial"/>
          <w:b/>
          <w:sz w:val="20"/>
          <w:szCs w:val="20"/>
          <w:lang w:val="hy-AM"/>
        </w:rPr>
        <w:t xml:space="preserve"> </w:t>
      </w:r>
      <w:r xmlns:w="http://schemas.openxmlformats.org/wordprocessingml/2006/main" w:rsidRPr="00532D6C">
        <w:rPr>
          <w:rFonts w:ascii="GHEA Grapalat" w:eastAsia="Times New Roman" w:hAnsi="GHEA Grapalat" w:cs="Sylfaen"/>
          <w:b/>
          <w:sz w:val="20"/>
          <w:szCs w:val="20"/>
          <w:lang w:val="en-AU"/>
        </w:rPr>
        <w:t xml:space="preserve">UTILITY</w:t>
      </w:r>
      <w:r xmlns:w="http://schemas.openxmlformats.org/wordprocessingml/2006/main" w:rsidRPr="00532D6C">
        <w:rPr>
          <w:rFonts w:ascii="GHEA Grapalat" w:eastAsia="Times New Roman" w:hAnsi="GHEA Grapalat" w:cs="Times New Roman"/>
          <w:b/>
          <w:sz w:val="20"/>
          <w:szCs w:val="20"/>
          <w:lang w:val="af-ZA"/>
        </w:rPr>
        <w:t xml:space="preserve"> </w:t>
      </w:r>
      <w:r xmlns:w="http://schemas.openxmlformats.org/wordprocessingml/2006/main" w:rsidRPr="00532D6C">
        <w:rPr>
          <w:rFonts w:ascii="GHEA Grapalat" w:eastAsia="Times New Roman" w:hAnsi="GHEA Grapalat" w:cs="Sylfaen"/>
          <w:b/>
          <w:sz w:val="20"/>
          <w:szCs w:val="20"/>
          <w:lang w:val="en-AU"/>
        </w:rPr>
        <w:t xml:space="preserve">ECONOMY </w:t>
      </w:r>
      <w:r xmlns:w="http://schemas.openxmlformats.org/wordprocessingml/2006/main" w:rsidRPr="00532D6C">
        <w:rPr>
          <w:rFonts w:ascii="GHEA Grapalat" w:eastAsia="Times New Roman" w:hAnsi="GHEA Grapalat" w:cs="Times New Roman"/>
          <w:b/>
          <w:sz w:val="20"/>
          <w:szCs w:val="20"/>
          <w:lang w:val="es-ES"/>
        </w:rPr>
        <w:t xml:space="preserve">»</w:t>
      </w:r>
      <w:r xmlns:w="http://schemas.openxmlformats.org/wordprocessingml/2006/main" w:rsidRPr="00532D6C">
        <w:rPr>
          <w:rFonts w:ascii="GHEA Grapalat" w:eastAsia="Times New Roman" w:hAnsi="GHEA Grapalat" w:cs="Times New Roman"/>
          <w:b/>
          <w:sz w:val="20"/>
          <w:szCs w:val="20"/>
          <w:lang w:val="hy-AM"/>
        </w:rPr>
        <w:t xml:space="preserve"> </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Sylfaen"/>
          <w:b/>
          <w:sz w:val="20"/>
          <w:szCs w:val="20"/>
          <w:lang w:val="hy-AM"/>
        </w:rPr>
        <w:t xml:space="preserve">HOAK </w:t>
      </w:r>
      <w:r xmlns:w="http://schemas.openxmlformats.org/wordprocessingml/2006/main" w:rsidRPr="00532D6C">
        <w:rPr>
          <w:rFonts w:ascii="GHEA Grapalat" w:eastAsia="Times New Roman" w:hAnsi="GHEA Grapalat" w:cs="Sylfaen"/>
          <w:b/>
          <w:sz w:val="20"/>
          <w:szCs w:val="20"/>
          <w:lang w:val="af-ZA"/>
        </w:rPr>
        <w:t xml:space="preserve">- </w:t>
      </w:r>
      <w:r xmlns:w="http://schemas.openxmlformats.org/wordprocessingml/2006/main" w:rsidRPr="00532D6C">
        <w:rPr>
          <w:rFonts w:ascii="GHEA Grapalat" w:eastAsia="Times New Roman" w:hAnsi="GHEA Grapalat" w:cs="Sylfaen"/>
          <w:b/>
          <w:sz w:val="20"/>
          <w:szCs w:val="20"/>
          <w:lang w:val="en-AU"/>
        </w:rPr>
        <w:t xml:space="preserve">I</w:t>
      </w:r>
      <w:r xmlns:w="http://schemas.openxmlformats.org/wordprocessingml/2006/main" w:rsidRPr="00532D6C">
        <w:rPr>
          <w:rFonts w:ascii="GHEA Grapalat" w:eastAsia="Times New Roman" w:hAnsi="GHEA Grapalat" w:cs="Sylfaen"/>
          <w:b/>
          <w:sz w:val="20"/>
          <w:szCs w:val="20"/>
          <w:lang w:val="af-ZA"/>
        </w:rPr>
        <w:t xml:space="preserve"> </w:t>
      </w:r>
      <w:r xmlns:w="http://schemas.openxmlformats.org/wordprocessingml/2006/main" w:rsidRPr="00532D6C">
        <w:rPr>
          <w:rFonts w:ascii="GHEA Grapalat" w:eastAsia="Times New Roman" w:hAnsi="GHEA Grapalat" w:cs="Sylfaen"/>
          <w:b/>
          <w:sz w:val="20"/>
          <w:szCs w:val="20"/>
          <w:lang w:val="en-AU"/>
        </w:rPr>
        <w:t xml:space="preserve">NEEDS</w:t>
      </w:r>
      <w:r xmlns:w="http://schemas.openxmlformats.org/wordprocessingml/2006/main" w:rsidRPr="00532D6C">
        <w:rPr>
          <w:rFonts w:ascii="GHEA Grapalat" w:eastAsia="Times New Roman" w:hAnsi="GHEA Grapalat" w:cs="Times Armenian"/>
          <w:b/>
          <w:sz w:val="20"/>
          <w:szCs w:val="20"/>
          <w:lang w:val="af-ZA"/>
        </w:rPr>
        <w:t xml:space="preserve"> </w:t>
      </w:r>
      <w:r xmlns:w="http://schemas.openxmlformats.org/wordprocessingml/2006/main" w:rsidRPr="00532D6C">
        <w:rPr>
          <w:rFonts w:ascii="GHEA Grapalat" w:eastAsia="Times New Roman" w:hAnsi="GHEA Grapalat" w:cs="Sylfaen"/>
          <w:b/>
          <w:sz w:val="20"/>
          <w:szCs w:val="20"/>
          <w:lang w:val="en-AU"/>
        </w:rPr>
        <w:t xml:space="preserve">FOR:</w:t>
      </w:r>
      <w:r xmlns:w="http://schemas.openxmlformats.org/wordprocessingml/2006/main" w:rsidRPr="00532D6C">
        <w:rPr>
          <w:rFonts w:ascii="GHEA Grapalat" w:eastAsia="Times New Roman" w:hAnsi="GHEA Grapalat" w:cs="Sylfaen"/>
          <w:b/>
          <w:sz w:val="20"/>
          <w:szCs w:val="20"/>
          <w:lang w:val="af-ZA"/>
        </w:rPr>
        <w:t xml:space="preserve"> </w:t>
      </w:r>
      <w:r xmlns:w="http://schemas.openxmlformats.org/wordprocessingml/2006/main" w:rsidR="002D32DD">
        <w:rPr>
          <w:rFonts w:ascii="GHEA Grapalat" w:eastAsia="Times New Roman" w:hAnsi="GHEA Grapalat" w:cs="Sylfaen"/>
          <w:b/>
          <w:sz w:val="20"/>
          <w:szCs w:val="20"/>
          <w:lang w:val="hy-AM"/>
        </w:rPr>
        <w:t xml:space="preserve">COMPRESSED NATURAL GAS</w:t>
      </w:r>
      <w:r xmlns:w="http://schemas.openxmlformats.org/wordprocessingml/2006/main" w:rsidRPr="00532D6C">
        <w:rPr>
          <w:rFonts w:ascii="GHEA Grapalat" w:eastAsia="Times New Roman" w:hAnsi="GHEA Grapalat" w:cs="Sylfaen"/>
          <w:b/>
          <w:sz w:val="20"/>
          <w:szCs w:val="20"/>
          <w:lang w:val="af-ZA"/>
        </w:rPr>
        <w:t xml:space="preserve"> </w:t>
      </w:r>
      <w:r xmlns:w="http://schemas.openxmlformats.org/wordprocessingml/2006/main" w:rsidRPr="00532D6C">
        <w:rPr>
          <w:rFonts w:ascii="GHEA Grapalat" w:eastAsia="Times New Roman" w:hAnsi="GHEA Grapalat" w:cs="Sylfaen"/>
          <w:b/>
          <w:sz w:val="20"/>
          <w:szCs w:val="20"/>
          <w:lang w:val="en-AU"/>
        </w:rPr>
        <w:t xml:space="preserve">ACQUISITION</w:t>
      </w:r>
      <w:r xmlns:w="http://schemas.openxmlformats.org/wordprocessingml/2006/main" w:rsidRPr="00532D6C">
        <w:rPr>
          <w:rFonts w:ascii="GHEA Grapalat" w:eastAsia="Times New Roman" w:hAnsi="GHEA Grapalat" w:cs="Times Armenian"/>
          <w:b/>
          <w:sz w:val="20"/>
          <w:szCs w:val="20"/>
          <w:lang w:val="af-ZA"/>
        </w:rPr>
        <w:t xml:space="preserve"> </w:t>
      </w:r>
      <w:r xmlns:w="http://schemas.openxmlformats.org/wordprocessingml/2006/main" w:rsidRPr="00532D6C">
        <w:rPr>
          <w:rFonts w:ascii="GHEA Grapalat" w:eastAsia="Times New Roman" w:hAnsi="GHEA Grapalat" w:cs="Sylfaen"/>
          <w:b/>
          <w:sz w:val="20"/>
          <w:szCs w:val="20"/>
          <w:lang w:val="en-AU"/>
        </w:rPr>
        <w:t xml:space="preserve">ON PURPOSE</w:t>
      </w:r>
      <w:r xmlns:w="http://schemas.openxmlformats.org/wordprocessingml/2006/main" w:rsidRPr="00532D6C">
        <w:rPr>
          <w:rFonts w:ascii="GHEA Grapalat" w:eastAsia="Times New Roman" w:hAnsi="GHEA Grapalat" w:cs="Sylfaen"/>
          <w:b/>
          <w:sz w:val="20"/>
          <w:szCs w:val="20"/>
          <w:lang w:val="af-ZA"/>
        </w:rPr>
        <w:t xml:space="preserve"> </w:t>
      </w:r>
      <w:r xmlns:w="http://schemas.openxmlformats.org/wordprocessingml/2006/main" w:rsidRPr="00532D6C">
        <w:rPr>
          <w:rFonts w:ascii="GHEA Grapalat" w:eastAsia="Times New Roman" w:hAnsi="GHEA Grapalat" w:cs="Sylfaen"/>
          <w:b/>
          <w:sz w:val="20"/>
          <w:szCs w:val="20"/>
          <w:lang w:val="en-AU"/>
        </w:rPr>
        <w:t xml:space="preserve">ANNOUNCED</w:t>
      </w:r>
      <w:r xmlns:w="http://schemas.openxmlformats.org/wordprocessingml/2006/main" w:rsidRPr="00532D6C">
        <w:rPr>
          <w:rFonts w:ascii="GHEA Grapalat" w:eastAsia="Times New Roman" w:hAnsi="GHEA Grapalat" w:cs="Times Armenian"/>
          <w:b/>
          <w:sz w:val="20"/>
          <w:szCs w:val="20"/>
          <w:lang w:val="af-ZA"/>
        </w:rPr>
        <w:t xml:space="preserve"> </w:t>
      </w:r>
      <w:r xmlns:w="http://schemas.openxmlformats.org/wordprocessingml/2006/main" w:rsidRPr="00532D6C">
        <w:rPr>
          <w:rFonts w:ascii="GHEA Grapalat" w:eastAsia="Times New Roman" w:hAnsi="GHEA Grapalat" w:cs="Sylfaen"/>
          <w:b/>
          <w:sz w:val="20"/>
          <w:szCs w:val="20"/>
          <w:lang w:val="en-AU"/>
        </w:rPr>
        <w:t xml:space="preserve">RATING:</w:t>
      </w:r>
      <w:r xmlns:w="http://schemas.openxmlformats.org/wordprocessingml/2006/main" w:rsidRPr="00532D6C">
        <w:rPr>
          <w:rFonts w:ascii="GHEA Grapalat" w:eastAsia="Times New Roman" w:hAnsi="GHEA Grapalat" w:cs="Sylfaen"/>
          <w:b/>
          <w:sz w:val="20"/>
          <w:szCs w:val="20"/>
          <w:lang w:val="af-ZA"/>
        </w:rPr>
        <w:t xml:space="preserve"> </w:t>
      </w:r>
      <w:r xmlns:w="http://schemas.openxmlformats.org/wordprocessingml/2006/main" w:rsidRPr="00532D6C">
        <w:rPr>
          <w:rFonts w:ascii="GHEA Grapalat" w:eastAsia="Times New Roman" w:hAnsi="GHEA Grapalat" w:cs="Sylfaen"/>
          <w:b/>
          <w:sz w:val="20"/>
          <w:szCs w:val="20"/>
          <w:lang w:val="en-AU"/>
        </w:rPr>
        <w:t xml:space="preserve">QUESTION:</w:t>
      </w: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lang w:val="af-ZA"/>
        </w:rPr>
      </w:pP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w:tabs>
          <w:tab w:val="left" w:pos="426"/>
        </w:tabs>
        <w:spacing w:after="120" w:line="240" w:lineRule="auto"/>
        <w:ind w:right="-7"/>
        <w:jc w:val="center"/>
        <w:rPr>
          <w:rFonts w:ascii="GHEA Grapalat" w:eastAsia="Times New Roman" w:hAnsi="GHEA Grapalat" w:cs="Times New Roman"/>
          <w:sz w:val="24"/>
          <w:szCs w:val="24"/>
          <w:lang w:val="af-ZA"/>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lang w:val="af-ZA"/>
        </w:rPr>
      </w:pPr>
      <w:r xmlns:w="http://schemas.openxmlformats.org/wordprocessingml/2006/main" w:rsidRPr="00532D6C">
        <w:rPr>
          <w:rFonts w:ascii="GHEA Grapalat" w:eastAsia="Times New Roman" w:hAnsi="GHEA Grapalat" w:cs="Sylfaen"/>
          <w:lang w:val="af-ZA"/>
        </w:rPr>
        <w:br xmlns:w="http://schemas.openxmlformats.org/wordprocessingml/2006/main" w:type="page"/>
      </w:r>
      <w:r xmlns:w="http://schemas.openxmlformats.org/wordprocessingml/2006/main" w:rsidRPr="00532D6C">
        <w:rPr>
          <w:rFonts w:ascii="GHEA Grapalat" w:eastAsia="Times New Roman" w:hAnsi="GHEA Grapalat" w:cs="Sylfaen"/>
          <w:lang w:val="en-US"/>
        </w:rPr>
        <w:lastRenderedPageBreak xmlns:w="http://schemas.openxmlformats.org/wordprocessingml/2006/main"/>
      </w:r>
      <w:r xmlns:w="http://schemas.openxmlformats.org/wordprocessingml/2006/main" w:rsidRPr="00532D6C">
        <w:rPr>
          <w:rFonts w:ascii="GHEA Grapalat" w:eastAsia="Times New Roman" w:hAnsi="GHEA Grapalat" w:cs="Sylfaen"/>
          <w:lang w:val="en-US"/>
        </w:rPr>
        <w:t xml:space="preserve">Dear</w:t>
      </w:r>
      <w:r xmlns:w="http://schemas.openxmlformats.org/wordprocessingml/2006/main" w:rsidRPr="00532D6C">
        <w:rPr>
          <w:rFonts w:ascii="GHEA Grapalat" w:eastAsia="Times New Roman" w:hAnsi="GHEA Grapalat" w:cs="Times Armenian"/>
          <w:lang w:val="af-ZA"/>
        </w:rPr>
        <w:t xml:space="preserve"> </w:t>
      </w:r>
      <w:r xmlns:w="http://schemas.openxmlformats.org/wordprocessingml/2006/main" w:rsidRPr="00532D6C">
        <w:rPr>
          <w:rFonts w:ascii="GHEA Grapalat" w:eastAsia="Times New Roman" w:hAnsi="GHEA Grapalat" w:cs="Sylfaen"/>
          <w:lang w:val="en-US"/>
        </w:rPr>
        <w:t xml:space="preserve">participant</w:t>
      </w:r>
      <w:r xmlns:w="http://schemas.openxmlformats.org/wordprocessingml/2006/main" w:rsidRPr="00532D6C">
        <w:rPr>
          <w:rFonts w:ascii="GHEA Grapalat" w:eastAsia="Times New Roman" w:hAnsi="GHEA Grapalat" w:cs="Sylfaen"/>
          <w:lang w:val="af-ZA"/>
        </w:rPr>
        <w:t xml:space="preserve"> </w:t>
      </w:r>
      <w:r xmlns:w="http://schemas.openxmlformats.org/wordprocessingml/2006/main" w:rsidRPr="00532D6C">
        <w:rPr>
          <w:rFonts w:ascii="GHEA Grapalat" w:eastAsia="Times New Roman" w:hAnsi="GHEA Grapalat" w:cs="Sylfaen"/>
          <w:lang w:val="en-US"/>
        </w:rPr>
        <w:t xml:space="preserve">before</w:t>
      </w:r>
      <w:r xmlns:w="http://schemas.openxmlformats.org/wordprocessingml/2006/main" w:rsidRPr="00532D6C">
        <w:rPr>
          <w:rFonts w:ascii="GHEA Grapalat" w:eastAsia="Times New Roman" w:hAnsi="GHEA Grapalat" w:cs="Times Armenian"/>
          <w:lang w:val="af-ZA"/>
        </w:rPr>
        <w:t xml:space="preserve"> </w:t>
      </w:r>
      <w:r xmlns:w="http://schemas.openxmlformats.org/wordprocessingml/2006/main" w:rsidRPr="00532D6C">
        <w:rPr>
          <w:rFonts w:ascii="GHEA Grapalat" w:eastAsia="Times New Roman" w:hAnsi="GHEA Grapalat" w:cs="Sylfaen"/>
          <w:lang w:val="en-US"/>
        </w:rPr>
        <w:t xml:space="preserve">application</w:t>
      </w:r>
      <w:r xmlns:w="http://schemas.openxmlformats.org/wordprocessingml/2006/main" w:rsidRPr="00532D6C">
        <w:rPr>
          <w:rFonts w:ascii="GHEA Grapalat" w:eastAsia="Times New Roman" w:hAnsi="GHEA Grapalat" w:cs="Times Armenian"/>
          <w:lang w:val="af-ZA"/>
        </w:rPr>
        <w:t xml:space="preserve"> </w:t>
      </w:r>
      <w:r xmlns:w="http://schemas.openxmlformats.org/wordprocessingml/2006/main" w:rsidRPr="00532D6C">
        <w:rPr>
          <w:rFonts w:ascii="GHEA Grapalat" w:eastAsia="Times New Roman" w:hAnsi="GHEA Grapalat" w:cs="Sylfaen"/>
          <w:lang w:val="en-US"/>
        </w:rPr>
        <w:t xml:space="preserve">making up</w:t>
      </w:r>
      <w:r xmlns:w="http://schemas.openxmlformats.org/wordprocessingml/2006/main" w:rsidRPr="00532D6C">
        <w:rPr>
          <w:rFonts w:ascii="GHEA Grapalat" w:eastAsia="Times New Roman" w:hAnsi="GHEA Grapalat" w:cs="Times Armenian"/>
          <w:lang w:val="af-ZA"/>
        </w:rPr>
        <w:t xml:space="preserve"> </w:t>
      </w:r>
      <w:r xmlns:w="http://schemas.openxmlformats.org/wordprocessingml/2006/main" w:rsidRPr="00532D6C">
        <w:rPr>
          <w:rFonts w:ascii="GHEA Grapalat" w:eastAsia="Times New Roman" w:hAnsi="GHEA Grapalat" w:cs="Sylfaen"/>
          <w:lang w:val="en-US"/>
        </w:rPr>
        <w:t xml:space="preserve">and:</w:t>
      </w:r>
      <w:r xmlns:w="http://schemas.openxmlformats.org/wordprocessingml/2006/main" w:rsidRPr="00532D6C">
        <w:rPr>
          <w:rFonts w:ascii="GHEA Grapalat" w:eastAsia="Times New Roman" w:hAnsi="GHEA Grapalat" w:cs="Times Armenian"/>
          <w:lang w:val="af-ZA"/>
        </w:rPr>
        <w:t xml:space="preserve"> </w:t>
      </w:r>
      <w:r xmlns:w="http://schemas.openxmlformats.org/wordprocessingml/2006/main" w:rsidRPr="00532D6C">
        <w:rPr>
          <w:rFonts w:ascii="GHEA Grapalat" w:eastAsia="Times New Roman" w:hAnsi="GHEA Grapalat" w:cs="Sylfaen"/>
          <w:lang w:val="en-US"/>
        </w:rPr>
        <w:t xml:space="preserve">presenting</w:t>
      </w:r>
      <w:r xmlns:w="http://schemas.openxmlformats.org/wordprocessingml/2006/main" w:rsidRPr="00532D6C">
        <w:rPr>
          <w:rFonts w:ascii="GHEA Grapalat" w:eastAsia="Times New Roman" w:hAnsi="GHEA Grapalat" w:cs="Times Armenian"/>
          <w:lang w:val="af-ZA"/>
        </w:rPr>
        <w:t xml:space="preserve"> </w:t>
      </w:r>
      <w:r xmlns:w="http://schemas.openxmlformats.org/wordprocessingml/2006/main" w:rsidRPr="00532D6C">
        <w:rPr>
          <w:rFonts w:ascii="GHEA Grapalat" w:eastAsia="Times New Roman" w:hAnsi="GHEA Grapalat" w:cs="Sylfaen"/>
          <w:lang w:val="en-US"/>
        </w:rPr>
        <w:t xml:space="preserve">please</w:t>
      </w:r>
      <w:r xmlns:w="http://schemas.openxmlformats.org/wordprocessingml/2006/main" w:rsidRPr="00532D6C">
        <w:rPr>
          <w:rFonts w:ascii="GHEA Grapalat" w:eastAsia="Times New Roman" w:hAnsi="GHEA Grapalat" w:cs="Times Armenian"/>
          <w:lang w:val="af-ZA"/>
        </w:rPr>
        <w:t xml:space="preserve"> </w:t>
      </w:r>
      <w:r xmlns:w="http://schemas.openxmlformats.org/wordprocessingml/2006/main" w:rsidRPr="00532D6C">
        <w:rPr>
          <w:rFonts w:ascii="GHEA Grapalat" w:eastAsia="Times New Roman" w:hAnsi="GHEA Grapalat" w:cs="Sylfaen"/>
          <w:lang w:val="en-US"/>
        </w:rPr>
        <w:t xml:space="preserve">we are</w:t>
      </w:r>
      <w:r xmlns:w="http://schemas.openxmlformats.org/wordprocessingml/2006/main" w:rsidRPr="00532D6C">
        <w:rPr>
          <w:rFonts w:ascii="GHEA Grapalat" w:eastAsia="Times New Roman" w:hAnsi="GHEA Grapalat" w:cs="Times Armenian"/>
          <w:lang w:val="af-ZA"/>
        </w:rPr>
        <w:t xml:space="preserve"> </w:t>
      </w:r>
      <w:r xmlns:w="http://schemas.openxmlformats.org/wordprocessingml/2006/main" w:rsidRPr="00532D6C">
        <w:rPr>
          <w:rFonts w:ascii="GHEA Grapalat" w:eastAsia="Times New Roman" w:hAnsi="GHEA Grapalat" w:cs="Sylfaen"/>
          <w:lang w:val="en-US"/>
        </w:rPr>
        <w:t xml:space="preserve">in detail</w:t>
      </w:r>
      <w:r xmlns:w="http://schemas.openxmlformats.org/wordprocessingml/2006/main" w:rsidRPr="00532D6C">
        <w:rPr>
          <w:rFonts w:ascii="GHEA Grapalat" w:eastAsia="Times New Roman" w:hAnsi="GHEA Grapalat" w:cs="Times Armenian"/>
          <w:lang w:val="af-ZA"/>
        </w:rPr>
        <w:t xml:space="preserve"> </w:t>
      </w:r>
      <w:r xmlns:w="http://schemas.openxmlformats.org/wordprocessingml/2006/main" w:rsidRPr="00532D6C">
        <w:rPr>
          <w:rFonts w:ascii="GHEA Grapalat" w:eastAsia="Times New Roman" w:hAnsi="GHEA Grapalat" w:cs="Sylfaen"/>
          <w:lang w:val="en-US"/>
        </w:rPr>
        <w:t xml:space="preserve">study</w:t>
      </w:r>
      <w:r xmlns:w="http://schemas.openxmlformats.org/wordprocessingml/2006/main" w:rsidRPr="00532D6C">
        <w:rPr>
          <w:rFonts w:ascii="GHEA Grapalat" w:eastAsia="Times New Roman" w:hAnsi="GHEA Grapalat" w:cs="Times Armenian"/>
          <w:lang w:val="af-ZA"/>
        </w:rPr>
        <w:t xml:space="preserve"> </w:t>
      </w:r>
      <w:r xmlns:w="http://schemas.openxmlformats.org/wordprocessingml/2006/main" w:rsidRPr="00532D6C">
        <w:rPr>
          <w:rFonts w:ascii="GHEA Grapalat" w:eastAsia="Times New Roman" w:hAnsi="GHEA Grapalat" w:cs="Sylfaen"/>
          <w:lang w:val="en-US"/>
        </w:rPr>
        <w:t xml:space="preserve">hereby</w:t>
      </w:r>
      <w:r xmlns:w="http://schemas.openxmlformats.org/wordprocessingml/2006/main" w:rsidRPr="00532D6C">
        <w:rPr>
          <w:rFonts w:ascii="GHEA Grapalat" w:eastAsia="Times New Roman" w:hAnsi="GHEA Grapalat" w:cs="Times Armenian"/>
          <w:lang w:val="af-ZA"/>
        </w:rPr>
        <w:t xml:space="preserve"> </w:t>
      </w:r>
      <w:r xmlns:w="http://schemas.openxmlformats.org/wordprocessingml/2006/main" w:rsidRPr="00532D6C">
        <w:rPr>
          <w:rFonts w:ascii="GHEA Grapalat" w:eastAsia="Times New Roman" w:hAnsi="GHEA Grapalat" w:cs="Sylfaen"/>
          <w:lang w:val="en-US"/>
        </w:rPr>
        <w:t xml:space="preserve">How much </w:t>
      </w:r>
      <w:r xmlns:w="http://schemas.openxmlformats.org/wordprocessingml/2006/main" w:rsidRPr="00532D6C">
        <w:rPr>
          <w:rFonts w:ascii="GHEA Grapalat" w:eastAsia="Times New Roman" w:hAnsi="GHEA Grapalat" w:cs="Sylfaen"/>
          <w:lang w:val="en-US"/>
        </w:rPr>
        <w:t xml:space="preserve">is the invitation </w:t>
      </w:r>
      <w:r xmlns:w="http://schemas.openxmlformats.org/wordprocessingml/2006/main" w:rsidRPr="00532D6C">
        <w:rPr>
          <w:rFonts w:ascii="GHEA Grapalat" w:eastAsia="Times New Roman" w:hAnsi="GHEA Grapalat" w:cs="Times Armenian"/>
          <w:lang w:val="af-ZA"/>
        </w:rPr>
        <w:t xml:space="preserve">?</w:t>
      </w:r>
      <w:r xmlns:w="http://schemas.openxmlformats.org/wordprocessingml/2006/main" w:rsidRPr="00532D6C">
        <w:rPr>
          <w:rFonts w:ascii="GHEA Grapalat" w:eastAsia="Times New Roman" w:hAnsi="GHEA Grapalat" w:cs="Times Armenian"/>
          <w:lang w:val="af-ZA"/>
        </w:rPr>
        <w:t xml:space="preserve"> </w:t>
      </w:r>
      <w:r xmlns:w="http://schemas.openxmlformats.org/wordprocessingml/2006/main" w:rsidRPr="00532D6C">
        <w:rPr>
          <w:rFonts w:ascii="GHEA Grapalat" w:eastAsia="Times New Roman" w:hAnsi="GHEA Grapalat" w:cs="Sylfaen"/>
          <w:lang w:val="en-US"/>
        </w:rPr>
        <w:t xml:space="preserve">that</w:t>
      </w:r>
      <w:r xmlns:w="http://schemas.openxmlformats.org/wordprocessingml/2006/main" w:rsidRPr="00532D6C">
        <w:rPr>
          <w:rFonts w:ascii="GHEA Grapalat" w:eastAsia="Times New Roman" w:hAnsi="GHEA Grapalat" w:cs="Times Armenian"/>
          <w:lang w:val="af-ZA"/>
        </w:rPr>
        <w:t xml:space="preserve"> </w:t>
      </w:r>
      <w:r xmlns:w="http://schemas.openxmlformats.org/wordprocessingml/2006/main" w:rsidRPr="00532D6C">
        <w:rPr>
          <w:rFonts w:ascii="GHEA Grapalat" w:eastAsia="Times New Roman" w:hAnsi="GHEA Grapalat" w:cs="Sylfaen"/>
          <w:lang w:val="en-US"/>
        </w:rPr>
        <w:t xml:space="preserve">to the invitation</w:t>
      </w:r>
      <w:r xmlns:w="http://schemas.openxmlformats.org/wordprocessingml/2006/main" w:rsidRPr="00532D6C">
        <w:rPr>
          <w:rFonts w:ascii="GHEA Grapalat" w:eastAsia="Times New Roman" w:hAnsi="GHEA Grapalat" w:cs="Times Armenian"/>
          <w:lang w:val="af-ZA"/>
        </w:rPr>
        <w:t xml:space="preserve"> </w:t>
      </w:r>
      <w:r xmlns:w="http://schemas.openxmlformats.org/wordprocessingml/2006/main" w:rsidRPr="00532D6C">
        <w:rPr>
          <w:rFonts w:ascii="GHEA Grapalat" w:eastAsia="Times New Roman" w:hAnsi="GHEA Grapalat" w:cs="Sylfaen"/>
          <w:lang w:val="en-US"/>
        </w:rPr>
        <w:t xml:space="preserve">non-compliant</w:t>
      </w:r>
      <w:r xmlns:w="http://schemas.openxmlformats.org/wordprocessingml/2006/main" w:rsidRPr="00532D6C">
        <w:rPr>
          <w:rFonts w:ascii="GHEA Grapalat" w:eastAsia="Times New Roman" w:hAnsi="GHEA Grapalat" w:cs="Times Armenian"/>
          <w:lang w:val="af-ZA"/>
        </w:rPr>
        <w:t xml:space="preserve"> </w:t>
      </w:r>
      <w:r xmlns:w="http://schemas.openxmlformats.org/wordprocessingml/2006/main" w:rsidRPr="00532D6C">
        <w:rPr>
          <w:rFonts w:ascii="GHEA Grapalat" w:eastAsia="Times New Roman" w:hAnsi="GHEA Grapalat" w:cs="Sylfaen"/>
          <w:lang w:val="en-US"/>
        </w:rPr>
        <w:t xml:space="preserve">applications</w:t>
      </w:r>
      <w:r xmlns:w="http://schemas.openxmlformats.org/wordprocessingml/2006/main" w:rsidRPr="00532D6C">
        <w:rPr>
          <w:rFonts w:ascii="GHEA Grapalat" w:eastAsia="Times New Roman" w:hAnsi="GHEA Grapalat" w:cs="Times Armenian"/>
          <w:lang w:val="af-ZA"/>
        </w:rPr>
        <w:t xml:space="preserve"> </w:t>
      </w:r>
      <w:r xmlns:w="http://schemas.openxmlformats.org/wordprocessingml/2006/main" w:rsidRPr="00532D6C">
        <w:rPr>
          <w:rFonts w:ascii="GHEA Grapalat" w:eastAsia="Times New Roman" w:hAnsi="GHEA Grapalat" w:cs="Sylfaen"/>
          <w:lang w:val="en-US"/>
        </w:rPr>
        <w:t xml:space="preserve">subject to</w:t>
      </w:r>
      <w:r xmlns:w="http://schemas.openxmlformats.org/wordprocessingml/2006/main" w:rsidRPr="00532D6C">
        <w:rPr>
          <w:rFonts w:ascii="GHEA Grapalat" w:eastAsia="Times New Roman" w:hAnsi="GHEA Grapalat" w:cs="Times Armenian"/>
          <w:lang w:val="af-ZA"/>
        </w:rPr>
        <w:t xml:space="preserve"> </w:t>
      </w:r>
      <w:r xmlns:w="http://schemas.openxmlformats.org/wordprocessingml/2006/main" w:rsidRPr="00532D6C">
        <w:rPr>
          <w:rFonts w:ascii="GHEA Grapalat" w:eastAsia="Times New Roman" w:hAnsi="GHEA Grapalat" w:cs="Sylfaen"/>
          <w:lang w:val="en-US"/>
        </w:rPr>
        <w:t xml:space="preserve">are</w:t>
      </w:r>
      <w:r xmlns:w="http://schemas.openxmlformats.org/wordprocessingml/2006/main" w:rsidRPr="00532D6C">
        <w:rPr>
          <w:rFonts w:ascii="GHEA Grapalat" w:eastAsia="Times New Roman" w:hAnsi="GHEA Grapalat" w:cs="Times Armenian"/>
          <w:lang w:val="af-ZA"/>
        </w:rPr>
        <w:t xml:space="preserve"> </w:t>
      </w:r>
      <w:r xmlns:w="http://schemas.openxmlformats.org/wordprocessingml/2006/main" w:rsidRPr="00532D6C">
        <w:rPr>
          <w:rFonts w:ascii="GHEA Grapalat" w:eastAsia="Times New Roman" w:hAnsi="GHEA Grapalat" w:cs="Sylfaen"/>
          <w:lang w:val="af-ZA"/>
        </w:rPr>
        <w:t xml:space="preserve">of </w:t>
      </w:r>
      <w:r xmlns:w="http://schemas.openxmlformats.org/wordprocessingml/2006/main" w:rsidRPr="00532D6C">
        <w:rPr>
          <w:rFonts w:ascii="GHEA Grapalat" w:eastAsia="Times New Roman" w:hAnsi="GHEA Grapalat" w:cs="Sylfaen"/>
          <w:lang w:val="en-US"/>
        </w:rPr>
        <w:t xml:space="preserve">rejection</w:t>
      </w:r>
    </w:p>
    <w:p w:rsidR="00532D6C" w:rsidRPr="00532D6C" w:rsidRDefault="00532D6C" w:rsidP="00106D44">
      <w:pPr>
        <w:tabs>
          <w:tab w:val="left" w:pos="426"/>
        </w:tabs>
        <w:spacing w:after="0" w:line="240" w:lineRule="auto"/>
        <w:jc w:val="center"/>
        <w:rPr>
          <w:rFonts w:ascii="GHEA Grapalat" w:eastAsia="Times New Roman" w:hAnsi="GHEA Grapalat" w:cs="Times New Roman"/>
          <w:b/>
          <w:sz w:val="20"/>
          <w:lang w:val="af-ZA"/>
        </w:rPr>
      </w:pPr>
    </w:p>
    <w:p w:rsidR="00532D6C" w:rsidRPr="00532D6C" w:rsidRDefault="00532D6C" w:rsidP="00106D44">
      <w:pPr>
        <w:tabs>
          <w:tab w:val="left" w:pos="426"/>
        </w:tabs>
        <w:spacing w:after="0" w:line="240" w:lineRule="auto"/>
        <w:jc w:val="center"/>
        <w:rPr>
          <w:rFonts w:ascii="GHEA Grapalat" w:eastAsia="Times New Roman" w:hAnsi="GHEA Grapalat" w:cs="Sylfaen"/>
          <w:b/>
          <w:lang w:val="af-ZA"/>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af-ZA"/>
        </w:rPr>
      </w:pPr>
      <w:r xmlns:w="http://schemas.openxmlformats.org/wordprocessingml/2006/main" w:rsidRPr="00532D6C">
        <w:rPr>
          <w:rFonts w:ascii="GHEA Grapalat" w:eastAsia="Times New Roman" w:hAnsi="GHEA Grapalat" w:cs="Sylfaen"/>
          <w:b/>
          <w:sz w:val="20"/>
          <w:szCs w:val="20"/>
          <w:lang w:val="en-US"/>
        </w:rPr>
        <w:t xml:space="preserve">CONTENTS</w:t>
      </w:r>
    </w:p>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4"/>
          <w:lang w:val="af-ZA"/>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af-ZA"/>
        </w:rPr>
      </w:pPr>
      <w:r xmlns:w="http://schemas.openxmlformats.org/wordprocessingml/2006/main" w:rsidRPr="00532D6C">
        <w:rPr>
          <w:rFonts w:ascii="GHEA Grapalat" w:eastAsia="Times New Roman" w:hAnsi="GHEA Grapalat" w:cs="Times New Roman"/>
          <w:b/>
          <w:sz w:val="20"/>
          <w:szCs w:val="20"/>
          <w:lang w:val="es-ES"/>
        </w:rPr>
        <w:t xml:space="preserve">TUMANIAN</w:t>
      </w:r>
      <w:r xmlns:w="http://schemas.openxmlformats.org/wordprocessingml/2006/main" w:rsidRPr="00532D6C">
        <w:rPr>
          <w:rFonts w:ascii="GHEA Grapalat" w:eastAsia="Times New Roman" w:hAnsi="GHEA Grapalat" w:cs="Sylfaen"/>
          <w:b/>
          <w:sz w:val="20"/>
          <w:szCs w:val="20"/>
          <w:lang w:val="en-AU"/>
        </w:rPr>
        <w:t xml:space="preserve">​</w:t>
      </w:r>
      <w:r xmlns:w="http://schemas.openxmlformats.org/wordprocessingml/2006/main" w:rsidRPr="00532D6C">
        <w:rPr>
          <w:rFonts w:ascii="GHEA Grapalat" w:eastAsia="Times New Roman" w:hAnsi="GHEA Grapalat" w:cs="Times New Roman"/>
          <w:b/>
          <w:sz w:val="20"/>
          <w:szCs w:val="20"/>
          <w:lang w:val="af-ZA"/>
        </w:rPr>
        <w:t xml:space="preserve"> </w:t>
      </w:r>
      <w:r xmlns:w="http://schemas.openxmlformats.org/wordprocessingml/2006/main" w:rsidR="004C0DFD">
        <w:rPr>
          <w:rFonts w:ascii="GHEA Grapalat" w:eastAsia="Times New Roman" w:hAnsi="GHEA Grapalat" w:cs="Times New Roman"/>
          <w:b/>
          <w:sz w:val="20"/>
          <w:szCs w:val="20"/>
          <w:lang w:val="hy-AM"/>
        </w:rPr>
        <w:t xml:space="preserve">COMMUNITY </w:t>
      </w:r>
      <w:r xmlns:w="http://schemas.openxmlformats.org/wordprocessingml/2006/main" w:rsidRPr="00532D6C">
        <w:rPr>
          <w:rFonts w:ascii="GHEA Grapalat" w:eastAsia="Times New Roman" w:hAnsi="GHEA Grapalat" w:cs="Sylfaen"/>
          <w:b/>
          <w:sz w:val="20"/>
          <w:szCs w:val="20"/>
          <w:lang w:val="en-AU"/>
        </w:rPr>
        <w:t xml:space="preserve">UTILITY</w:t>
      </w:r>
      <w:r xmlns:w="http://schemas.openxmlformats.org/wordprocessingml/2006/main" w:rsidRPr="00532D6C">
        <w:rPr>
          <w:rFonts w:ascii="GHEA Grapalat" w:eastAsia="Times New Roman" w:hAnsi="GHEA Grapalat" w:cs="Times New Roman"/>
          <w:b/>
          <w:sz w:val="20"/>
          <w:szCs w:val="20"/>
          <w:lang w:val="af-ZA"/>
        </w:rPr>
        <w:t xml:space="preserve"> </w:t>
      </w:r>
      <w:r xmlns:w="http://schemas.openxmlformats.org/wordprocessingml/2006/main" w:rsidRPr="00532D6C">
        <w:rPr>
          <w:rFonts w:ascii="GHEA Grapalat" w:eastAsia="Times New Roman" w:hAnsi="GHEA Grapalat" w:cs="Sylfaen"/>
          <w:b/>
          <w:sz w:val="20"/>
          <w:szCs w:val="20"/>
          <w:lang w:val="en-AU"/>
        </w:rPr>
        <w:t xml:space="preserve">ECONOMY </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Sylfaen"/>
          <w:b/>
          <w:sz w:val="20"/>
          <w:szCs w:val="20"/>
          <w:lang w:val="hy-AM"/>
        </w:rPr>
        <w:t xml:space="preserve">HOAK </w:t>
      </w:r>
      <w:r xmlns:w="http://schemas.openxmlformats.org/wordprocessingml/2006/main" w:rsidRPr="00532D6C">
        <w:rPr>
          <w:rFonts w:ascii="GHEA Grapalat" w:eastAsia="Times New Roman" w:hAnsi="GHEA Grapalat" w:cs="Sylfaen"/>
          <w:b/>
          <w:sz w:val="20"/>
          <w:szCs w:val="20"/>
          <w:lang w:val="af-ZA"/>
        </w:rPr>
        <w:t xml:space="preserve">- </w:t>
      </w:r>
      <w:r xmlns:w="http://schemas.openxmlformats.org/wordprocessingml/2006/main" w:rsidRPr="00532D6C">
        <w:rPr>
          <w:rFonts w:ascii="GHEA Grapalat" w:eastAsia="Times New Roman" w:hAnsi="GHEA Grapalat" w:cs="Sylfaen"/>
          <w:b/>
          <w:sz w:val="20"/>
          <w:szCs w:val="20"/>
          <w:lang w:val="en-AU"/>
        </w:rPr>
        <w:t xml:space="preserve">I:</w:t>
      </w:r>
      <w:r xmlns:w="http://schemas.openxmlformats.org/wordprocessingml/2006/main" w:rsidRPr="00532D6C">
        <w:rPr>
          <w:rFonts w:ascii="GHEA Grapalat" w:eastAsia="Times New Roman" w:hAnsi="GHEA Grapalat" w:cs="Sylfaen"/>
          <w:b/>
          <w:sz w:val="20"/>
          <w:szCs w:val="20"/>
          <w:lang w:val="af-ZA"/>
        </w:rPr>
        <w:t xml:space="preserve"> </w:t>
      </w:r>
      <w:r xmlns:w="http://schemas.openxmlformats.org/wordprocessingml/2006/main" w:rsidRPr="00532D6C">
        <w:rPr>
          <w:rFonts w:ascii="GHEA Grapalat" w:eastAsia="Times New Roman" w:hAnsi="GHEA Grapalat" w:cs="Sylfaen"/>
          <w:b/>
          <w:sz w:val="20"/>
          <w:szCs w:val="20"/>
          <w:lang w:val="en-AU"/>
        </w:rPr>
        <w:t xml:space="preserve">NEEDS</w:t>
      </w:r>
      <w:r xmlns:w="http://schemas.openxmlformats.org/wordprocessingml/2006/main" w:rsidRPr="00532D6C">
        <w:rPr>
          <w:rFonts w:ascii="GHEA Grapalat" w:eastAsia="Times New Roman" w:hAnsi="GHEA Grapalat" w:cs="Times Armenian"/>
          <w:b/>
          <w:sz w:val="20"/>
          <w:szCs w:val="20"/>
          <w:lang w:val="af-ZA"/>
        </w:rPr>
        <w:t xml:space="preserve"> </w:t>
      </w:r>
      <w:r xmlns:w="http://schemas.openxmlformats.org/wordprocessingml/2006/main" w:rsidRPr="00532D6C">
        <w:rPr>
          <w:rFonts w:ascii="GHEA Grapalat" w:eastAsia="Times New Roman" w:hAnsi="GHEA Grapalat" w:cs="Sylfaen"/>
          <w:b/>
          <w:sz w:val="20"/>
          <w:szCs w:val="20"/>
          <w:lang w:val="en-AU"/>
        </w:rPr>
        <w:t xml:space="preserve">FOR </w:t>
      </w:r>
      <w:r xmlns:w="http://schemas.openxmlformats.org/wordprocessingml/2006/main" w:rsidRPr="00532D6C">
        <w:rPr>
          <w:rFonts w:ascii="GHEA Grapalat" w:eastAsia="Times New Roman" w:hAnsi="GHEA Grapalat" w:cs="Times Armenian"/>
          <w:b/>
          <w:sz w:val="20"/>
          <w:szCs w:val="20"/>
          <w:lang w:val="af-ZA"/>
        </w:rPr>
        <w:t xml:space="preserve">:</w:t>
      </w:r>
      <w:r xmlns:w="http://schemas.openxmlformats.org/wordprocessingml/2006/main" w:rsidRPr="00532D6C">
        <w:rPr>
          <w:rFonts w:ascii="GHEA Grapalat" w:eastAsia="Times New Roman" w:hAnsi="GHEA Grapalat" w:cs="Sylfaen"/>
          <w:b/>
          <w:sz w:val="20"/>
          <w:szCs w:val="20"/>
          <w:lang w:val="af-ZA"/>
        </w:rPr>
        <w:t xml:space="preserve"> </w:t>
      </w:r>
      <w:r xmlns:w="http://schemas.openxmlformats.org/wordprocessingml/2006/main" w:rsidR="002D32DD">
        <w:rPr>
          <w:rFonts w:ascii="GHEA Grapalat" w:eastAsia="Times New Roman" w:hAnsi="GHEA Grapalat" w:cs="Sylfaen"/>
          <w:b/>
          <w:sz w:val="20"/>
          <w:szCs w:val="20"/>
          <w:lang w:val="hy-AM"/>
        </w:rPr>
        <w:t xml:space="preserve">COMPRESSED NATURAL GAS</w:t>
      </w:r>
      <w:r xmlns:w="http://schemas.openxmlformats.org/wordprocessingml/2006/main" w:rsidRPr="00532D6C">
        <w:rPr>
          <w:rFonts w:ascii="GHEA Grapalat" w:eastAsia="Times New Roman" w:hAnsi="GHEA Grapalat" w:cs="Sylfaen"/>
          <w:b/>
          <w:sz w:val="20"/>
          <w:szCs w:val="20"/>
          <w:lang w:val="af-ZA"/>
        </w:rPr>
        <w:t xml:space="preserve"> </w:t>
      </w:r>
      <w:r xmlns:w="http://schemas.openxmlformats.org/wordprocessingml/2006/main" w:rsidRPr="00532D6C">
        <w:rPr>
          <w:rFonts w:ascii="GHEA Grapalat" w:eastAsia="Times New Roman" w:hAnsi="GHEA Grapalat" w:cs="Sylfaen"/>
          <w:b/>
          <w:sz w:val="20"/>
          <w:szCs w:val="20"/>
          <w:lang w:val="en-AU"/>
        </w:rPr>
        <w:t xml:space="preserve">ACQUISITION</w:t>
      </w:r>
      <w:r xmlns:w="http://schemas.openxmlformats.org/wordprocessingml/2006/main" w:rsidRPr="00532D6C">
        <w:rPr>
          <w:rFonts w:ascii="GHEA Grapalat" w:eastAsia="Times New Roman" w:hAnsi="GHEA Grapalat" w:cs="Times Armenian"/>
          <w:b/>
          <w:sz w:val="20"/>
          <w:szCs w:val="20"/>
          <w:lang w:val="af-ZA"/>
        </w:rPr>
        <w:t xml:space="preserve"> </w:t>
      </w:r>
      <w:r xmlns:w="http://schemas.openxmlformats.org/wordprocessingml/2006/main" w:rsidRPr="00532D6C">
        <w:rPr>
          <w:rFonts w:ascii="GHEA Grapalat" w:eastAsia="Times New Roman" w:hAnsi="GHEA Grapalat" w:cs="Sylfaen"/>
          <w:b/>
          <w:sz w:val="20"/>
          <w:szCs w:val="20"/>
          <w:lang w:val="en-AU"/>
        </w:rPr>
        <w:t xml:space="preserve">ON PURPOSE</w:t>
      </w:r>
      <w:r xmlns:w="http://schemas.openxmlformats.org/wordprocessingml/2006/main" w:rsidRPr="00532D6C">
        <w:rPr>
          <w:rFonts w:ascii="GHEA Grapalat" w:eastAsia="Times New Roman" w:hAnsi="GHEA Grapalat" w:cs="Times Armenian"/>
          <w:b/>
          <w:sz w:val="20"/>
          <w:szCs w:val="20"/>
          <w:lang w:val="af-ZA"/>
        </w:rPr>
        <w:t xml:space="preserve"> </w:t>
      </w:r>
      <w:r xmlns:w="http://schemas.openxmlformats.org/wordprocessingml/2006/main" w:rsidRPr="00532D6C">
        <w:rPr>
          <w:rFonts w:ascii="GHEA Grapalat" w:eastAsia="Times New Roman" w:hAnsi="GHEA Grapalat" w:cs="Sylfaen"/>
          <w:b/>
          <w:sz w:val="20"/>
          <w:szCs w:val="20"/>
          <w:lang w:val="en-AU"/>
        </w:rPr>
        <w:t xml:space="preserve">ANNOUNCED</w:t>
      </w:r>
      <w:r xmlns:w="http://schemas.openxmlformats.org/wordprocessingml/2006/main" w:rsidRPr="00532D6C">
        <w:rPr>
          <w:rFonts w:ascii="GHEA Grapalat" w:eastAsia="Times New Roman" w:hAnsi="GHEA Grapalat" w:cs="Times Armenian"/>
          <w:b/>
          <w:sz w:val="20"/>
          <w:szCs w:val="20"/>
          <w:lang w:val="af-ZA"/>
        </w:rPr>
        <w:t xml:space="preserve"> </w:t>
      </w:r>
      <w:r xmlns:w="http://schemas.openxmlformats.org/wordprocessingml/2006/main" w:rsidRPr="00532D6C">
        <w:rPr>
          <w:rFonts w:ascii="GHEA Grapalat" w:eastAsia="Times New Roman" w:hAnsi="GHEA Grapalat" w:cs="Sylfaen"/>
          <w:b/>
          <w:sz w:val="20"/>
          <w:szCs w:val="20"/>
          <w:lang w:val="en-AU"/>
        </w:rPr>
        <w:t xml:space="preserve">RATING:</w:t>
      </w:r>
      <w:r xmlns:w="http://schemas.openxmlformats.org/wordprocessingml/2006/main" w:rsidRPr="00532D6C">
        <w:rPr>
          <w:rFonts w:ascii="GHEA Grapalat" w:eastAsia="Times New Roman" w:hAnsi="GHEA Grapalat" w:cs="Sylfaen"/>
          <w:b/>
          <w:sz w:val="20"/>
          <w:szCs w:val="20"/>
          <w:lang w:val="af-ZA"/>
        </w:rPr>
        <w:t xml:space="preserve"> </w:t>
      </w:r>
      <w:r xmlns:w="http://schemas.openxmlformats.org/wordprocessingml/2006/main" w:rsidRPr="00532D6C">
        <w:rPr>
          <w:rFonts w:ascii="GHEA Grapalat" w:eastAsia="Times New Roman" w:hAnsi="GHEA Grapalat" w:cs="Sylfaen"/>
          <w:b/>
          <w:sz w:val="20"/>
          <w:szCs w:val="20"/>
          <w:lang w:val="af-ZA"/>
        </w:rPr>
        <w:t xml:space="preserve">INVITATION </w:t>
      </w:r>
      <w:r xmlns:w="http://schemas.openxmlformats.org/wordprocessingml/2006/main" w:rsidRPr="00532D6C">
        <w:rPr>
          <w:rFonts w:ascii="GHEA Grapalat" w:eastAsia="Times New Roman" w:hAnsi="GHEA Grapalat" w:cs="Sylfaen"/>
          <w:b/>
          <w:sz w:val="20"/>
          <w:szCs w:val="20"/>
          <w:lang w:val="en-AU"/>
        </w:rPr>
        <w:t xml:space="preserve">TO SURVEY</w:t>
      </w:r>
    </w:p>
    <w:p w:rsidR="00532D6C" w:rsidRPr="00532D6C" w:rsidRDefault="00532D6C" w:rsidP="00106D44">
      <w:pPr>
        <w:tabs>
          <w:tab w:val="left" w:pos="426"/>
        </w:tabs>
        <w:spacing w:after="0" w:line="240" w:lineRule="auto"/>
        <w:jc w:val="center"/>
        <w:rPr>
          <w:rFonts w:ascii="GHEA Grapalat" w:eastAsia="Times New Roman" w:hAnsi="GHEA Grapalat" w:cs="Sylfaen"/>
          <w:b/>
          <w:sz w:val="20"/>
          <w:lang w:val="af-ZA"/>
        </w:rPr>
      </w:pPr>
    </w:p>
    <w:p w:rsidR="00532D6C" w:rsidRPr="00532D6C" w:rsidRDefault="00532D6C" w:rsidP="00106D44">
      <w:pPr>
        <w:tabs>
          <w:tab w:val="left" w:pos="426"/>
        </w:tabs>
        <w:spacing w:after="0" w:line="240" w:lineRule="auto"/>
        <w:jc w:val="center"/>
        <w:rPr>
          <w:rFonts w:ascii="GHEA Grapalat" w:eastAsia="Times New Roman" w:hAnsi="GHEA Grapalat" w:cs="Sylfaen"/>
          <w:b/>
          <w:sz w:val="20"/>
          <w:lang w:val="af-ZA"/>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4"/>
          <w:lang w:val="af-ZA"/>
        </w:rPr>
      </w:pPr>
      <w:proofErr xmlns:w="http://schemas.openxmlformats.org/wordprocessingml/2006/main" w:type="gramStart"/>
      <w:r xmlns:w="http://schemas.openxmlformats.org/wordprocessingml/2006/main" w:rsidRPr="00532D6C">
        <w:rPr>
          <w:rFonts w:ascii="GHEA Grapalat" w:eastAsia="Times New Roman" w:hAnsi="GHEA Grapalat" w:cs="Sylfaen"/>
          <w:b/>
          <w:sz w:val="20"/>
          <w:lang w:val="en-US"/>
        </w:rPr>
        <w:t xml:space="preserve">PART </w:t>
      </w:r>
      <w:r xmlns:w="http://schemas.openxmlformats.org/wordprocessingml/2006/main" w:rsidRPr="00532D6C">
        <w:rPr>
          <w:rFonts w:ascii="GHEA Grapalat" w:eastAsia="Times New Roman" w:hAnsi="GHEA Grapalat" w:cs="Times Armenian"/>
          <w:b/>
          <w:sz w:val="20"/>
          <w:lang w:val="af-ZA"/>
        </w:rPr>
        <w:t xml:space="preserve">I.</w:t>
      </w:r>
      <w:proofErr xmlns:w="http://schemas.openxmlformats.org/wordprocessingml/2006/main" w:type="gramEnd"/>
      <w:r xmlns:w="http://schemas.openxmlformats.org/wordprocessingml/2006/main" w:rsidRPr="00532D6C">
        <w:rPr>
          <w:rFonts w:ascii="GHEA Grapalat" w:eastAsia="Times New Roman" w:hAnsi="GHEA Grapalat" w:cs="Times Armenian"/>
          <w:b/>
          <w:sz w:val="20"/>
          <w:lang w:val="af-ZA"/>
        </w:rPr>
        <w:t xml:space="preserve">​</w:t>
      </w: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4"/>
          <w:lang w:val="af-ZA"/>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af-ZA"/>
        </w:rPr>
      </w:pPr>
      <w:r xmlns:w="http://schemas.openxmlformats.org/wordprocessingml/2006/main" w:rsidRPr="00532D6C">
        <w:rPr>
          <w:rFonts w:ascii="GHEA Grapalat" w:eastAsia="Times New Roman" w:hAnsi="GHEA Grapalat" w:cs="Times New Roman"/>
          <w:sz w:val="20"/>
          <w:szCs w:val="24"/>
          <w:lang w:val="af-ZA"/>
        </w:rPr>
        <w:t xml:space="preserve">1. </w:t>
      </w:r>
      <w:r xmlns:w="http://schemas.openxmlformats.org/wordprocessingml/2006/main" w:rsidRPr="00532D6C">
        <w:rPr>
          <w:rFonts w:ascii="GHEA Grapalat" w:eastAsia="Times New Roman" w:hAnsi="GHEA Grapalat" w:cs="Sylfaen"/>
          <w:sz w:val="20"/>
          <w:szCs w:val="24"/>
          <w:lang w:val="en-US"/>
        </w:rPr>
        <w:t xml:space="preserve">Purchase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subject</w:t>
      </w:r>
      <w:r xmlns:w="http://schemas.openxmlformats.org/wordprocessingml/2006/main" w:rsidRPr="00532D6C">
        <w:rPr>
          <w:rFonts w:ascii="GHEA Grapalat" w:eastAsia="Times New Roman" w:hAnsi="GHEA Grapalat" w:cs="Times New Rom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the characteristic</w:t>
      </w:r>
      <w:r xmlns:w="http://schemas.openxmlformats.org/wordprocessingml/2006/main" w:rsidRPr="00532D6C">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532D6C">
        <w:rPr>
          <w:rFonts w:ascii="GHEA Grapalat" w:eastAsia="Times New Roman" w:hAnsi="GHEA Grapalat" w:cs="Times Armenian"/>
          <w:sz w:val="20"/>
          <w:szCs w:val="24"/>
          <w:lang w:val="af-ZA"/>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af-ZA"/>
        </w:rPr>
      </w:pPr>
      <w:r xmlns:w="http://schemas.openxmlformats.org/wordprocessingml/2006/main" w:rsidRPr="00532D6C">
        <w:rPr>
          <w:rFonts w:ascii="GHEA Grapalat" w:eastAsia="Times New Roman" w:hAnsi="GHEA Grapalat" w:cs="Times New Roman"/>
          <w:sz w:val="20"/>
          <w:szCs w:val="24"/>
          <w:lang w:val="af-ZA"/>
        </w:rPr>
        <w:t xml:space="preserve">2. </w:t>
      </w:r>
      <w:r xmlns:w="http://schemas.openxmlformats.org/wordprocessingml/2006/main" w:rsidRPr="00532D6C">
        <w:rPr>
          <w:rFonts w:ascii="GHEA Grapalat" w:eastAsia="Times New Roman" w:hAnsi="GHEA Grapalat" w:cs="Sylfaen"/>
          <w:sz w:val="20"/>
          <w:szCs w:val="24"/>
          <w:lang w:val="en-US"/>
        </w:rPr>
        <w:t xml:space="preserve">To participate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participation</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of right</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requirements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to them</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evaluation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order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selected</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participant</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to be recognized</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case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qualification</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provide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to present</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conditions</w:t>
      </w:r>
      <w:r xmlns:w="http://schemas.openxmlformats.org/wordprocessingml/2006/main" w:rsidRPr="00532D6C">
        <w:rPr>
          <w:rFonts w:ascii="GHEA Grapalat" w:eastAsia="Times New Roman" w:hAnsi="GHEA Grapalat" w:cs="Times Armenian"/>
          <w:sz w:val="20"/>
          <w:szCs w:val="24"/>
          <w:lang w:val="af-ZA"/>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af-ZA"/>
        </w:rPr>
      </w:pPr>
      <w:r xmlns:w="http://schemas.openxmlformats.org/wordprocessingml/2006/main" w:rsidRPr="00532D6C">
        <w:rPr>
          <w:rFonts w:ascii="GHEA Grapalat" w:eastAsia="Times New Roman" w:hAnsi="GHEA Grapalat" w:cs="Times New Roman"/>
          <w:sz w:val="20"/>
          <w:szCs w:val="24"/>
          <w:lang w:val="af-ZA"/>
        </w:rPr>
        <w:t xml:space="preserve">3. </w:t>
      </w:r>
      <w:r xmlns:w="http://schemas.openxmlformats.org/wordprocessingml/2006/main" w:rsidRPr="00532D6C">
        <w:rPr>
          <w:rFonts w:ascii="GHEA Grapalat" w:eastAsia="Times New Roman" w:hAnsi="GHEA Grapalat" w:cs="Sylfaen"/>
          <w:sz w:val="20"/>
          <w:szCs w:val="24"/>
          <w:lang w:val="en-US"/>
        </w:rPr>
        <w:t xml:space="preserve">Invitation</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clarification</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and:</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in the invitation</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change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to perform</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order</w:t>
      </w:r>
      <w:r xmlns:w="http://schemas.openxmlformats.org/wordprocessingml/2006/main" w:rsidRPr="00532D6C">
        <w:rPr>
          <w:rFonts w:ascii="GHEA Grapalat" w:eastAsia="Times New Roman" w:hAnsi="GHEA Grapalat" w:cs="Times Armenian"/>
          <w:sz w:val="20"/>
          <w:szCs w:val="24"/>
          <w:lang w:val="af-ZA"/>
        </w:rPr>
        <w:tab xmlns:w="http://schemas.openxmlformats.org/wordprocessingml/2006/main"/>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Times New Roman"/>
          <w:sz w:val="20"/>
          <w:szCs w:val="24"/>
          <w:lang w:val="af-ZA"/>
        </w:rPr>
        <w:t xml:space="preserve">4. </w:t>
      </w:r>
      <w:r xmlns:w="http://schemas.openxmlformats.org/wordprocessingml/2006/main" w:rsidRPr="00532D6C">
        <w:rPr>
          <w:rFonts w:ascii="GHEA Grapalat" w:eastAsia="Times New Roman" w:hAnsi="GHEA Grapalat" w:cs="Sylfaen"/>
          <w:sz w:val="20"/>
          <w:szCs w:val="24"/>
          <w:lang w:val="en-US"/>
        </w:rPr>
        <w:t xml:space="preserve">Application</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to present</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order</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af-ZA"/>
        </w:rPr>
      </w:pPr>
      <w:r xmlns:w="http://schemas.openxmlformats.org/wordprocessingml/2006/main" w:rsidRPr="00532D6C">
        <w:rPr>
          <w:rFonts w:ascii="GHEA Grapalat" w:eastAsia="Times New Roman" w:hAnsi="GHEA Grapalat" w:cs="Times New Roman"/>
          <w:sz w:val="20"/>
          <w:szCs w:val="24"/>
          <w:lang w:val="af-ZA"/>
        </w:rPr>
        <w:t xml:space="preserve">5. </w:t>
      </w:r>
      <w:r xmlns:w="http://schemas.openxmlformats.org/wordprocessingml/2006/main" w:rsidRPr="00532D6C">
        <w:rPr>
          <w:rFonts w:ascii="GHEA Grapalat" w:eastAsia="Times New Roman" w:hAnsi="GHEA Grapalat" w:cs="Times New Roman"/>
          <w:sz w:val="20"/>
          <w:szCs w:val="24"/>
          <w:lang w:val="af-ZA"/>
        </w:rPr>
        <w:tab xmlns:w="http://schemas.openxmlformats.org/wordprocessingml/2006/main"/>
      </w:r>
      <w:r xmlns:w="http://schemas.openxmlformats.org/wordprocessingml/2006/main" w:rsidRPr="00532D6C">
        <w:rPr>
          <w:rFonts w:ascii="GHEA Grapalat" w:eastAsia="Times New Roman" w:hAnsi="GHEA Grapalat" w:cs="Sylfaen"/>
          <w:sz w:val="20"/>
          <w:szCs w:val="24"/>
          <w:lang w:val="en-US"/>
        </w:rPr>
        <w:t xml:space="preserve">Application</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price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the offer</w:t>
      </w:r>
      <w:r xmlns:w="http://schemas.openxmlformats.org/wordprocessingml/2006/main" w:rsidRPr="00532D6C">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532D6C">
        <w:rPr>
          <w:rFonts w:ascii="GHEA Grapalat" w:eastAsia="Times New Roman" w:hAnsi="GHEA Grapalat" w:cs="Times Armenian"/>
          <w:sz w:val="20"/>
          <w:szCs w:val="24"/>
          <w:lang w:val="af-ZA"/>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af-ZA"/>
        </w:rPr>
      </w:pPr>
      <w:r xmlns:w="http://schemas.openxmlformats.org/wordprocessingml/2006/main" w:rsidRPr="00532D6C">
        <w:rPr>
          <w:rFonts w:ascii="GHEA Grapalat" w:eastAsia="Times New Roman" w:hAnsi="GHEA Grapalat" w:cs="Times New Roman"/>
          <w:sz w:val="20"/>
          <w:szCs w:val="24"/>
          <w:lang w:val="af-ZA"/>
        </w:rPr>
        <w:t xml:space="preserve">6. </w:t>
      </w:r>
      <w:r xmlns:w="http://schemas.openxmlformats.org/wordprocessingml/2006/main" w:rsidRPr="00532D6C">
        <w:rPr>
          <w:rFonts w:ascii="GHEA Grapalat" w:eastAsia="Times New Roman" w:hAnsi="GHEA Grapalat" w:cs="Sylfaen"/>
          <w:sz w:val="20"/>
          <w:szCs w:val="24"/>
          <w:lang w:val="en-US"/>
        </w:rPr>
        <w:t xml:space="preserve">Application</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of action</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the term </w:t>
      </w:r>
      <w:r xmlns:w="http://schemas.openxmlformats.org/wordprocessingml/2006/main" w:rsidRPr="00532D6C">
        <w:rPr>
          <w:rFonts w:ascii="GHEA Grapalat" w:eastAsia="Times New Roman" w:hAnsi="GHEA Grapalat" w:cs="Sylfaen"/>
          <w:sz w:val="20"/>
          <w:szCs w:val="24"/>
          <w:lang w:val="en-US"/>
        </w:rPr>
        <w:t xml:space="preserve">in </w:t>
      </w:r>
      <w:r xmlns:w="http://schemas.openxmlformats.org/wordprocessingml/2006/main" w:rsidRPr="00532D6C">
        <w:rPr>
          <w:rFonts w:ascii="GHEA Grapalat" w:eastAsia="Times New Roman" w:hAnsi="GHEA Grapalat" w:cs="Times Armenian"/>
          <w:sz w:val="20"/>
          <w:szCs w:val="24"/>
          <w:lang w:val="af-ZA"/>
        </w:rPr>
        <w:t xml:space="preserve">applications</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change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to perform</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and:</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them</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with</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to take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order</w:t>
      </w:r>
      <w:r xmlns:w="http://schemas.openxmlformats.org/wordprocessingml/2006/main" w:rsidRPr="00532D6C">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532D6C">
        <w:rPr>
          <w:rFonts w:ascii="GHEA Grapalat" w:eastAsia="Times New Roman" w:hAnsi="GHEA Grapalat" w:cs="Times Armenian"/>
          <w:sz w:val="20"/>
          <w:szCs w:val="24"/>
          <w:lang w:val="af-ZA"/>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Times New Roman"/>
          <w:sz w:val="20"/>
          <w:szCs w:val="24"/>
          <w:lang w:val="af-ZA"/>
        </w:rPr>
        <w:t xml:space="preserve">8. </w:t>
      </w:r>
      <w:r xmlns:w="http://schemas.openxmlformats.org/wordprocessingml/2006/main" w:rsidRPr="00532D6C">
        <w:rPr>
          <w:rFonts w:ascii="GHEA Grapalat" w:eastAsia="Times New Roman" w:hAnsi="GHEA Grapalat" w:cs="Sylfaen"/>
          <w:sz w:val="20"/>
          <w:szCs w:val="24"/>
          <w:lang w:val="af-ZA"/>
        </w:rPr>
        <w:t xml:space="preserve">H </w:t>
      </w:r>
      <w:r xmlns:w="http://schemas.openxmlformats.org/wordprocessingml/2006/main" w:rsidRPr="00532D6C">
        <w:rPr>
          <w:rFonts w:ascii="GHEA Grapalat" w:eastAsia="Times New Roman" w:hAnsi="GHEA Grapalat" w:cs="Sylfaen"/>
          <w:sz w:val="20"/>
          <w:szCs w:val="24"/>
          <w:lang w:val="en-US"/>
        </w:rPr>
        <w:t xml:space="preserve">cheeks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opening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evaluation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results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summary</w:t>
      </w:r>
      <w:r xmlns:w="http://schemas.openxmlformats.org/wordprocessingml/2006/main" w:rsidRPr="00532D6C">
        <w:rPr>
          <w:rFonts w:ascii="GHEA Grapalat" w:eastAsia="Times New Roman" w:hAnsi="GHEA Grapalat" w:cs="Sylfaen"/>
          <w:sz w:val="20"/>
          <w:szCs w:val="24"/>
          <w:lang w:val="af-ZA"/>
        </w:rPr>
        <w:tab xmlns:w="http://schemas.openxmlformats.org/wordprocessingml/2006/main"/>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af-ZA"/>
        </w:rPr>
      </w:pPr>
      <w:r xmlns:w="http://schemas.openxmlformats.org/wordprocessingml/2006/main" w:rsidRPr="00532D6C">
        <w:rPr>
          <w:rFonts w:ascii="GHEA Grapalat" w:eastAsia="Times New Roman" w:hAnsi="GHEA Grapalat" w:cs="Times New Roman"/>
          <w:sz w:val="20"/>
          <w:szCs w:val="24"/>
          <w:lang w:val="af-ZA"/>
        </w:rPr>
        <w:t xml:space="preserve">9. </w:t>
      </w:r>
      <w:r xmlns:w="http://schemas.openxmlformats.org/wordprocessingml/2006/main" w:rsidRPr="00532D6C">
        <w:rPr>
          <w:rFonts w:ascii="GHEA Grapalat" w:eastAsia="Times New Roman" w:hAnsi="GHEA Grapalat" w:cs="Sylfaen"/>
          <w:sz w:val="20"/>
          <w:szCs w:val="24"/>
          <w:lang w:val="en-US"/>
        </w:rPr>
        <w:t xml:space="preserve">Of the contract</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sealing</w:t>
      </w:r>
      <w:r xmlns:w="http://schemas.openxmlformats.org/wordprocessingml/2006/main" w:rsidRPr="00532D6C">
        <w:rPr>
          <w:rFonts w:ascii="GHEA Grapalat" w:eastAsia="Times New Roman" w:hAnsi="GHEA Grapalat" w:cs="Times Armenian"/>
          <w:sz w:val="20"/>
          <w:szCs w:val="24"/>
          <w:lang w:val="af-ZA"/>
        </w:rPr>
        <w:tab xmlns:w="http://schemas.openxmlformats.org/wordprocessingml/2006/main"/>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af-ZA"/>
        </w:rPr>
      </w:pPr>
      <w:r xmlns:w="http://schemas.openxmlformats.org/wordprocessingml/2006/main" w:rsidRPr="00532D6C">
        <w:rPr>
          <w:rFonts w:ascii="GHEA Grapalat" w:eastAsia="Times New Roman" w:hAnsi="GHEA Grapalat" w:cs="Times New Roman"/>
          <w:sz w:val="20"/>
          <w:szCs w:val="24"/>
          <w:lang w:val="af-ZA"/>
        </w:rPr>
        <w:t xml:space="preserve">10. </w:t>
      </w:r>
      <w:r xmlns:w="http://schemas.openxmlformats.org/wordprocessingml/2006/main" w:rsidRPr="00532D6C">
        <w:rPr>
          <w:rFonts w:ascii="GHEA Grapalat" w:eastAsia="Times New Roman" w:hAnsi="GHEA Grapalat" w:cs="Sylfaen"/>
          <w:sz w:val="20"/>
          <w:szCs w:val="24"/>
          <w:lang w:val="af-ZA"/>
        </w:rPr>
        <w:t xml:space="preserve">Qualification</w:t>
      </w:r>
      <w:r xmlns:w="http://schemas.openxmlformats.org/wordprocessingml/2006/main" w:rsidRPr="00532D6C">
        <w:rPr>
          <w:rFonts w:ascii="GHEA Grapalat" w:eastAsia="Times New Roman" w:hAnsi="GHEA Grapalat" w:cs="Times New Roma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and:</w:t>
      </w:r>
      <w:r xmlns:w="http://schemas.openxmlformats.org/wordprocessingml/2006/main" w:rsidRPr="00532D6C">
        <w:rPr>
          <w:rFonts w:ascii="GHEA Grapalat" w:eastAsia="Times New Roman" w:hAnsi="GHEA Grapalat" w:cs="Times New Rom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of the contract</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provisions</w:t>
      </w:r>
      <w:r xmlns:w="http://schemas.openxmlformats.org/wordprocessingml/2006/main" w:rsidRPr="00532D6C">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532D6C">
        <w:rPr>
          <w:rFonts w:ascii="GHEA Grapalat" w:eastAsia="Times New Roman" w:hAnsi="GHEA Grapalat" w:cs="Times Armenian"/>
          <w:sz w:val="20"/>
          <w:szCs w:val="24"/>
          <w:lang w:val="af-ZA"/>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af-ZA"/>
        </w:rPr>
      </w:pPr>
      <w:r xmlns:w="http://schemas.openxmlformats.org/wordprocessingml/2006/main" w:rsidRPr="00532D6C">
        <w:rPr>
          <w:rFonts w:ascii="GHEA Grapalat" w:eastAsia="Times New Roman" w:hAnsi="GHEA Grapalat" w:cs="Times New Roman"/>
          <w:sz w:val="20"/>
          <w:szCs w:val="24"/>
          <w:lang w:val="af-ZA"/>
        </w:rPr>
        <w:t xml:space="preserve">11. </w:t>
      </w:r>
      <w:r xmlns:w="http://schemas.openxmlformats.org/wordprocessingml/2006/main" w:rsidRPr="00532D6C">
        <w:rPr>
          <w:rFonts w:ascii="GHEA Grapalat" w:eastAsia="Times New Roman" w:hAnsi="GHEA Grapalat" w:cs="Sylfaen"/>
          <w:sz w:val="20"/>
          <w:szCs w:val="24"/>
          <w:lang w:val="en-US"/>
        </w:rPr>
        <w:t xml:space="preserve">Procedure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non-existent</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to announce</w:t>
      </w:r>
      <w:r xmlns:w="http://schemas.openxmlformats.org/wordprocessingml/2006/main" w:rsidRPr="00532D6C">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532D6C">
        <w:rPr>
          <w:rFonts w:ascii="GHEA Grapalat" w:eastAsia="Times New Roman" w:hAnsi="GHEA Grapalat" w:cs="Times Armenian"/>
          <w:sz w:val="20"/>
          <w:szCs w:val="24"/>
          <w:lang w:val="af-ZA"/>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af-ZA"/>
        </w:rPr>
      </w:pPr>
      <w:r xmlns:w="http://schemas.openxmlformats.org/wordprocessingml/2006/main" w:rsidRPr="00532D6C">
        <w:rPr>
          <w:rFonts w:ascii="GHEA Grapalat" w:eastAsia="Times New Roman" w:hAnsi="GHEA Grapalat" w:cs="Times New Roman"/>
          <w:sz w:val="20"/>
          <w:szCs w:val="24"/>
          <w:lang w:val="af-ZA"/>
        </w:rPr>
        <w:t xml:space="preserve">12. </w:t>
      </w:r>
      <w:r xmlns:w="http://schemas.openxmlformats.org/wordprocessingml/2006/main" w:rsidRPr="00532D6C">
        <w:rPr>
          <w:rFonts w:ascii="GHEA Grapalat" w:eastAsia="Times New Roman" w:hAnsi="GHEA Grapalat" w:cs="Sylfaen"/>
          <w:sz w:val="20"/>
          <w:szCs w:val="24"/>
          <w:lang w:val="en-US"/>
        </w:rPr>
        <w:t xml:space="preserve">Purchase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process</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with</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connected</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actions</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and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or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accepted</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the decisions</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to appeal</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to participate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the right</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and:</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order</w:t>
      </w:r>
      <w:r xmlns:w="http://schemas.openxmlformats.org/wordprocessingml/2006/main" w:rsidRPr="00532D6C">
        <w:rPr>
          <w:rFonts w:ascii="GHEA Grapalat" w:eastAsia="Times New Roman" w:hAnsi="GHEA Grapalat" w:cs="Times Armenian"/>
          <w:sz w:val="20"/>
          <w:szCs w:val="24"/>
          <w:lang w:val="af-ZA"/>
        </w:rPr>
        <w:tab xmlns:w="http://schemas.openxmlformats.org/wordprocessingml/2006/main"/>
      </w: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4"/>
          <w:lang w:val="af-ZA"/>
        </w:rPr>
      </w:pP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4"/>
          <w:lang w:val="af-ZA"/>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4"/>
          <w:lang w:val="af-ZA"/>
        </w:rPr>
      </w:pPr>
      <w:proofErr xmlns:w="http://schemas.openxmlformats.org/wordprocessingml/2006/main" w:type="gramStart"/>
      <w:r xmlns:w="http://schemas.openxmlformats.org/wordprocessingml/2006/main" w:rsidRPr="00532D6C">
        <w:rPr>
          <w:rFonts w:ascii="GHEA Grapalat" w:eastAsia="Times New Roman" w:hAnsi="GHEA Grapalat" w:cs="Sylfaen"/>
          <w:b/>
          <w:sz w:val="20"/>
          <w:szCs w:val="24"/>
          <w:lang w:val="en-US"/>
        </w:rPr>
        <w:t xml:space="preserve">PART </w:t>
      </w:r>
      <w:r xmlns:w="http://schemas.openxmlformats.org/wordprocessingml/2006/main" w:rsidRPr="00532D6C">
        <w:rPr>
          <w:rFonts w:ascii="GHEA Grapalat" w:eastAsia="Times New Roman" w:hAnsi="GHEA Grapalat" w:cs="Times Armenian"/>
          <w:b/>
          <w:sz w:val="20"/>
          <w:szCs w:val="24"/>
          <w:lang w:val="af-ZA"/>
        </w:rPr>
        <w:t xml:space="preserve">II </w:t>
      </w:r>
      <w:proofErr xmlns:w="http://schemas.openxmlformats.org/wordprocessingml/2006/main" w:type="gramEnd"/>
      <w:r xmlns:w="http://schemas.openxmlformats.org/wordprocessingml/2006/main" w:rsidRPr="00532D6C">
        <w:rPr>
          <w:rFonts w:ascii="GHEA Grapalat" w:eastAsia="Times New Roman" w:hAnsi="GHEA Grapalat" w:cs="Times Armenian"/>
          <w:b/>
          <w:sz w:val="20"/>
          <w:szCs w:val="24"/>
          <w:lang w:val="af-ZA"/>
        </w:rPr>
        <w:t xml:space="preserve">. </w:t>
      </w:r>
      <w:r xmlns:w="http://schemas.openxmlformats.org/wordprocessingml/2006/main" w:rsidRPr="00532D6C">
        <w:rPr>
          <w:rFonts w:ascii="GHEA Grapalat" w:eastAsia="Times New Roman" w:hAnsi="GHEA Grapalat" w:cs="Sylfaen"/>
          <w:b/>
          <w:sz w:val="20"/>
          <w:szCs w:val="24"/>
          <w:lang w:val="en-US"/>
        </w:rPr>
        <w:t xml:space="preserve">RATING:</w:t>
      </w:r>
      <w:r xmlns:w="http://schemas.openxmlformats.org/wordprocessingml/2006/main" w:rsidRPr="00532D6C">
        <w:rPr>
          <w:rFonts w:ascii="GHEA Grapalat" w:eastAsia="Times New Roman" w:hAnsi="GHEA Grapalat" w:cs="Sylfaen"/>
          <w:b/>
          <w:sz w:val="20"/>
          <w:szCs w:val="24"/>
          <w:lang w:val="af-ZA"/>
        </w:rPr>
        <w:t xml:space="preserve"> </w:t>
      </w:r>
      <w:proofErr xmlns:w="http://schemas.openxmlformats.org/wordprocessingml/2006/main" w:type="gramStart"/>
      <w:r xmlns:w="http://schemas.openxmlformats.org/wordprocessingml/2006/main" w:rsidRPr="00532D6C">
        <w:rPr>
          <w:rFonts w:ascii="GHEA Grapalat" w:eastAsia="Times New Roman" w:hAnsi="GHEA Grapalat" w:cs="Sylfaen"/>
          <w:b/>
          <w:sz w:val="20"/>
          <w:szCs w:val="24"/>
          <w:lang w:val="en-US"/>
        </w:rPr>
        <w:t xml:space="preserve">QUESTION:</w:t>
      </w:r>
      <w:r xmlns:w="http://schemas.openxmlformats.org/wordprocessingml/2006/main" w:rsidRPr="00532D6C">
        <w:rPr>
          <w:rFonts w:ascii="GHEA Grapalat" w:eastAsia="Times New Roman" w:hAnsi="GHEA Grapalat" w:cs="Times Armenian"/>
          <w:b/>
          <w:sz w:val="20"/>
          <w:szCs w:val="24"/>
          <w:lang w:val="af-ZA"/>
        </w:rPr>
        <w:t xml:space="preserve">  </w:t>
      </w:r>
      <w:r xmlns:w="http://schemas.openxmlformats.org/wordprocessingml/2006/main" w:rsidRPr="00532D6C">
        <w:rPr>
          <w:rFonts w:ascii="GHEA Grapalat" w:eastAsia="Times New Roman" w:hAnsi="GHEA Grapalat" w:cs="Sylfaen"/>
          <w:b/>
          <w:sz w:val="20"/>
          <w:szCs w:val="24"/>
          <w:lang w:val="en-US"/>
        </w:rPr>
        <w:t xml:space="preserve">THE APPLICATION</w:t>
      </w:r>
      <w:proofErr xmlns:w="http://schemas.openxmlformats.org/wordprocessingml/2006/main" w:type="gramEnd"/>
      <w:r xmlns:w="http://schemas.openxmlformats.org/wordprocessingml/2006/main" w:rsidRPr="00532D6C">
        <w:rPr>
          <w:rFonts w:ascii="GHEA Grapalat" w:eastAsia="Times New Roman" w:hAnsi="GHEA Grapalat" w:cs="Times Armenian"/>
          <w:b/>
          <w:sz w:val="20"/>
          <w:szCs w:val="24"/>
          <w:lang w:val="af-ZA"/>
        </w:rPr>
        <w:t xml:space="preserve">  </w:t>
      </w:r>
      <w:r xmlns:w="http://schemas.openxmlformats.org/wordprocessingml/2006/main" w:rsidRPr="00532D6C">
        <w:rPr>
          <w:rFonts w:ascii="GHEA Grapalat" w:eastAsia="Times New Roman" w:hAnsi="GHEA Grapalat" w:cs="Sylfaen"/>
          <w:b/>
          <w:sz w:val="20"/>
          <w:szCs w:val="24"/>
          <w:lang w:val="en-US"/>
        </w:rPr>
        <w:t xml:space="preserve">TO PREPARE</w:t>
      </w:r>
      <w:r xmlns:w="http://schemas.openxmlformats.org/wordprocessingml/2006/main" w:rsidRPr="00532D6C">
        <w:rPr>
          <w:rFonts w:ascii="GHEA Grapalat" w:eastAsia="Times New Roman" w:hAnsi="GHEA Grapalat" w:cs="Times Armenian"/>
          <w:b/>
          <w:sz w:val="20"/>
          <w:szCs w:val="24"/>
          <w:lang w:val="af-ZA"/>
        </w:rPr>
        <w:t xml:space="preserve">  </w:t>
      </w:r>
      <w:r xmlns:w="http://schemas.openxmlformats.org/wordprocessingml/2006/main" w:rsidRPr="00532D6C">
        <w:rPr>
          <w:rFonts w:ascii="GHEA Grapalat" w:eastAsia="Times New Roman" w:hAnsi="GHEA Grapalat" w:cs="Sylfaen"/>
          <w:b/>
          <w:sz w:val="20"/>
          <w:szCs w:val="24"/>
          <w:lang w:val="en-US"/>
        </w:rPr>
        <w:t xml:space="preserve">INSTRUCTION:</w:t>
      </w: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4"/>
          <w:lang w:val="af-ZA"/>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af-ZA"/>
        </w:rPr>
      </w:pPr>
      <w:r xmlns:w="http://schemas.openxmlformats.org/wordprocessingml/2006/main" w:rsidRPr="00532D6C">
        <w:rPr>
          <w:rFonts w:ascii="GHEA Grapalat" w:eastAsia="Times New Roman" w:hAnsi="GHEA Grapalat" w:cs="Times New Roman"/>
          <w:sz w:val="20"/>
          <w:szCs w:val="24"/>
          <w:lang w:val="af-ZA"/>
        </w:rPr>
        <w:t xml:space="preserve">1. </w:t>
      </w:r>
      <w:r xmlns:w="http://schemas.openxmlformats.org/wordprocessingml/2006/main" w:rsidRPr="00532D6C">
        <w:rPr>
          <w:rFonts w:ascii="GHEA Grapalat" w:eastAsia="Times New Roman" w:hAnsi="GHEA Grapalat" w:cs="Times New Roman"/>
          <w:sz w:val="20"/>
          <w:szCs w:val="24"/>
          <w:lang w:val="af-ZA"/>
        </w:rPr>
        <w:tab xmlns:w="http://schemas.openxmlformats.org/wordprocessingml/2006/main"/>
      </w:r>
      <w:proofErr xmlns:w="http://schemas.openxmlformats.org/wordprocessingml/2006/main" w:type="gramStart"/>
      <w:r xmlns:w="http://schemas.openxmlformats.org/wordprocessingml/2006/main" w:rsidRPr="00532D6C">
        <w:rPr>
          <w:rFonts w:ascii="GHEA Grapalat" w:eastAsia="Times New Roman" w:hAnsi="GHEA Grapalat" w:cs="Sylfaen"/>
          <w:sz w:val="20"/>
          <w:szCs w:val="24"/>
          <w:lang w:val="en-US"/>
        </w:rPr>
        <w:t xml:space="preserve">General</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provisions</w:t>
      </w:r>
      <w:proofErr xmlns:w="http://schemas.openxmlformats.org/wordprocessingml/2006/main" w:type="gramEnd"/>
      <w:r xmlns:w="http://schemas.openxmlformats.org/wordprocessingml/2006/main" w:rsidRPr="00532D6C">
        <w:rPr>
          <w:rFonts w:ascii="GHEA Grapalat" w:eastAsia="Times New Roman" w:hAnsi="GHEA Grapalat" w:cs="Times Armenian"/>
          <w:sz w:val="20"/>
          <w:szCs w:val="24"/>
          <w:lang w:val="af-ZA"/>
        </w:rPr>
        <w:tab xmlns:w="http://schemas.openxmlformats.org/wordprocessingml/2006/main"/>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af-ZA"/>
        </w:rPr>
      </w:pPr>
      <w:r xmlns:w="http://schemas.openxmlformats.org/wordprocessingml/2006/main" w:rsidRPr="00532D6C">
        <w:rPr>
          <w:rFonts w:ascii="GHEA Grapalat" w:eastAsia="Times New Roman" w:hAnsi="GHEA Grapalat" w:cs="Times New Roman"/>
          <w:sz w:val="20"/>
          <w:szCs w:val="24"/>
          <w:lang w:val="af-ZA"/>
        </w:rPr>
        <w:t xml:space="preserve">2. </w:t>
      </w:r>
      <w:r xmlns:w="http://schemas.openxmlformats.org/wordprocessingml/2006/main" w:rsidRPr="00532D6C">
        <w:rPr>
          <w:rFonts w:ascii="GHEA Grapalat" w:eastAsia="Times New Roman" w:hAnsi="GHEA Grapalat" w:cs="Times New Roman"/>
          <w:sz w:val="20"/>
          <w:szCs w:val="24"/>
          <w:lang w:val="af-ZA"/>
        </w:rPr>
        <w:tab xmlns:w="http://schemas.openxmlformats.org/wordprocessingml/2006/main"/>
      </w:r>
      <w:r xmlns:w="http://schemas.openxmlformats.org/wordprocessingml/2006/main" w:rsidRPr="00532D6C">
        <w:rPr>
          <w:rFonts w:ascii="GHEA Grapalat" w:eastAsia="Times New Roman" w:hAnsi="GHEA Grapalat" w:cs="Sylfaen"/>
          <w:sz w:val="20"/>
          <w:szCs w:val="24"/>
          <w:lang w:val="en-US"/>
        </w:rPr>
        <w:t xml:space="preserve">Procedure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the application</w:t>
      </w:r>
      <w:r xmlns:w="http://schemas.openxmlformats.org/wordprocessingml/2006/main" w:rsidRPr="00532D6C">
        <w:rPr>
          <w:rFonts w:ascii="GHEA Grapalat" w:eastAsia="Times New Roman" w:hAnsi="GHEA Grapalat" w:cs="Times Armenian"/>
          <w:sz w:val="20"/>
          <w:szCs w:val="24"/>
          <w:lang w:val="af-ZA"/>
        </w:rPr>
        <w:tab xmlns:w="http://schemas.openxmlformats.org/wordprocessingml/2006/main"/>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Armenian"/>
          <w:sz w:val="20"/>
          <w:szCs w:val="24"/>
          <w:lang w:val="af-ZA"/>
        </w:rPr>
      </w:pPr>
      <w:r xmlns:w="http://schemas.openxmlformats.org/wordprocessingml/2006/main" w:rsidRPr="00532D6C">
        <w:rPr>
          <w:rFonts w:ascii="GHEA Grapalat" w:eastAsia="Times New Roman" w:hAnsi="GHEA Grapalat" w:cs="Times New Roman"/>
          <w:sz w:val="20"/>
          <w:szCs w:val="24"/>
          <w:lang w:val="af-ZA"/>
        </w:rPr>
        <w:t xml:space="preserve">3. </w:t>
      </w:r>
      <w:r xmlns:w="http://schemas.openxmlformats.org/wordprocessingml/2006/main" w:rsidRPr="00532D6C">
        <w:rPr>
          <w:rFonts w:ascii="GHEA Grapalat" w:eastAsia="Times New Roman" w:hAnsi="GHEA Grapalat" w:cs="Times New Roman"/>
          <w:sz w:val="20"/>
          <w:szCs w:val="24"/>
          <w:lang w:val="af-ZA"/>
        </w:rPr>
        <w:tab xmlns:w="http://schemas.openxmlformats.org/wordprocessingml/2006/main"/>
      </w:r>
      <w:r xmlns:w="http://schemas.openxmlformats.org/wordprocessingml/2006/main" w:rsidRPr="00532D6C">
        <w:rPr>
          <w:rFonts w:ascii="GHEA Grapalat" w:eastAsia="Times New Roman" w:hAnsi="GHEA Grapalat" w:cs="Sylfaen"/>
          <w:sz w:val="20"/>
          <w:szCs w:val="24"/>
          <w:lang w:val="en-US"/>
        </w:rPr>
        <w:t xml:space="preserve">Appendices </w:t>
      </w:r>
      <w:r xmlns:w="http://schemas.openxmlformats.org/wordprocessingml/2006/main" w:rsidRPr="00532D6C">
        <w:rPr>
          <w:rFonts w:ascii="GHEA Grapalat" w:eastAsia="Times New Roman" w:hAnsi="GHEA Grapalat" w:cs="Times Armenian"/>
          <w:sz w:val="20"/>
          <w:szCs w:val="24"/>
          <w:lang w:val="af-ZA"/>
        </w:rPr>
        <w:t xml:space="preserve">1-6</w:t>
      </w:r>
      <w:r xmlns:w="http://schemas.openxmlformats.org/wordprocessingml/2006/main" w:rsidRPr="00532D6C">
        <w:rPr>
          <w:rFonts w:ascii="GHEA Grapalat" w:eastAsia="Times New Roman" w:hAnsi="GHEA Grapalat" w:cs="Times Armenian"/>
          <w:sz w:val="20"/>
          <w:szCs w:val="24"/>
          <w:lang w:val="af-ZA"/>
        </w:rPr>
        <w:tab xmlns:w="http://schemas.openxmlformats.org/wordprocessingml/2006/main"/>
      </w:r>
    </w:p>
    <w:p w:rsidR="00532D6C" w:rsidRPr="00532D6C" w:rsidRDefault="00532D6C" w:rsidP="00106D44">
      <w:pPr>
        <w:tabs>
          <w:tab w:val="left" w:pos="426"/>
        </w:tabs>
        <w:spacing w:after="0" w:line="240" w:lineRule="auto"/>
        <w:jc w:val="both"/>
        <w:rPr>
          <w:rFonts w:ascii="GHEA Grapalat" w:eastAsia="Times New Roman" w:hAnsi="GHEA Grapalat" w:cs="Times Armenian"/>
          <w:sz w:val="20"/>
          <w:szCs w:val="24"/>
          <w:lang w:val="af-ZA"/>
        </w:rPr>
      </w:pPr>
    </w:p>
    <w:p w:rsidR="00532D6C" w:rsidRPr="00532D6C" w:rsidRDefault="00532D6C" w:rsidP="00106D44">
      <w:pPr>
        <w:tabs>
          <w:tab w:val="left" w:pos="426"/>
        </w:tabs>
        <w:spacing w:after="0" w:line="240" w:lineRule="auto"/>
        <w:jc w:val="both"/>
        <w:rPr>
          <w:rFonts w:ascii="GHEA Grapalat" w:eastAsia="Times New Roman" w:hAnsi="GHEA Grapalat" w:cs="Times Armenian"/>
          <w:sz w:val="20"/>
          <w:szCs w:val="24"/>
          <w:lang w:val="af-ZA"/>
        </w:rPr>
      </w:pPr>
    </w:p>
    <w:p w:rsidR="00532D6C" w:rsidRPr="00532D6C" w:rsidRDefault="00532D6C" w:rsidP="00106D44">
      <w:pPr>
        <w:tabs>
          <w:tab w:val="left" w:pos="426"/>
        </w:tabs>
        <w:spacing w:after="0" w:line="240" w:lineRule="auto"/>
        <w:jc w:val="both"/>
        <w:rPr>
          <w:rFonts w:ascii="GHEA Grapalat" w:eastAsia="Times New Roman" w:hAnsi="GHEA Grapalat" w:cs="Times Armenian"/>
          <w:sz w:val="20"/>
          <w:szCs w:val="24"/>
          <w:lang w:val="af-ZA"/>
        </w:rPr>
      </w:pPr>
    </w:p>
    <w:p w:rsidR="00532D6C" w:rsidRPr="00532D6C" w:rsidRDefault="00532D6C" w:rsidP="00106D44">
      <w:pPr>
        <w:tabs>
          <w:tab w:val="left" w:pos="426"/>
        </w:tabs>
        <w:spacing w:after="0" w:line="240" w:lineRule="auto"/>
        <w:jc w:val="both"/>
        <w:rPr>
          <w:rFonts w:ascii="GHEA Grapalat" w:eastAsia="Times New Roman" w:hAnsi="GHEA Grapalat" w:cs="Times Armenian"/>
          <w:sz w:val="20"/>
          <w:szCs w:val="24"/>
          <w:lang w:val="af-ZA"/>
        </w:rPr>
      </w:pPr>
    </w:p>
    <w:p w:rsidR="00532D6C" w:rsidRPr="00532D6C" w:rsidRDefault="00532D6C" w:rsidP="00106D44">
      <w:pPr>
        <w:tabs>
          <w:tab w:val="left" w:pos="426"/>
        </w:tabs>
        <w:spacing w:after="0" w:line="240" w:lineRule="auto"/>
        <w:jc w:val="both"/>
        <w:rPr>
          <w:rFonts w:ascii="GHEA Grapalat" w:eastAsia="Times New Roman" w:hAnsi="GHEA Grapalat" w:cs="Times Armenian"/>
          <w:sz w:val="20"/>
          <w:szCs w:val="24"/>
          <w:lang w:val="af-ZA"/>
        </w:rPr>
      </w:pPr>
    </w:p>
    <w:p w:rsidR="00532D6C" w:rsidRPr="00532D6C" w:rsidRDefault="00532D6C" w:rsidP="00106D44">
      <w:pPr>
        <w:tabs>
          <w:tab w:val="left" w:pos="426"/>
        </w:tabs>
        <w:spacing w:after="0" w:line="240" w:lineRule="auto"/>
        <w:jc w:val="both"/>
        <w:rPr>
          <w:rFonts w:ascii="GHEA Grapalat" w:eastAsia="Times New Roman" w:hAnsi="GHEA Grapalat" w:cs="Times Armenian"/>
          <w:sz w:val="20"/>
          <w:szCs w:val="24"/>
          <w:lang w:val="af-ZA"/>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Armenian"/>
          <w:sz w:val="20"/>
          <w:szCs w:val="24"/>
          <w:lang w:val="af-ZA"/>
        </w:rPr>
      </w:pP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Times Armenian"/>
          <w:sz w:val="20"/>
          <w:szCs w:val="24"/>
          <w:lang w:val="af-ZA"/>
        </w:rPr>
        <w:br xmlns:w="http://schemas.openxmlformats.org/wordprocessingml/2006/main" w:type="page"/>
      </w:r>
      <w:r xmlns:w="http://schemas.openxmlformats.org/wordprocessingml/2006/main" w:rsidRPr="00532D6C">
        <w:rPr>
          <w:rFonts w:ascii="GHEA Grapalat" w:eastAsia="Times New Roman" w:hAnsi="GHEA Grapalat" w:cs="Times Armenian"/>
          <w:sz w:val="20"/>
          <w:szCs w:val="24"/>
          <w:lang w:val="af-ZA"/>
        </w:rPr>
        <w:lastRenderedPageBreak xmlns:w="http://schemas.openxmlformats.org/wordprocessingml/2006/main"/>
      </w:r>
      <w:r xmlns:w="http://schemas.openxmlformats.org/wordprocessingml/2006/main" w:rsidRPr="00532D6C">
        <w:rPr>
          <w:rFonts w:ascii="GHEA Grapalat" w:eastAsia="Times New Roman" w:hAnsi="GHEA Grapalat" w:cs="Times Armenian"/>
          <w:sz w:val="20"/>
          <w:szCs w:val="24"/>
          <w:lang w:val="af-ZA"/>
        </w:rPr>
        <w:tab xmlns:w="http://schemas.openxmlformats.org/wordprocessingml/2006/main"/>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af-ZA"/>
        </w:rPr>
      </w:pPr>
      <w:r xmlns:w="http://schemas.openxmlformats.org/wordprocessingml/2006/main" w:rsidRPr="00532D6C">
        <w:rPr>
          <w:rFonts w:ascii="GHEA Grapalat" w:eastAsia="Times New Roman" w:hAnsi="GHEA Grapalat" w:cs="Times New Rom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Present</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the invitation</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provided</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is</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in:</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addition</w:t>
      </w:r>
      <w:r xmlns:w="http://schemas.openxmlformats.org/wordprocessingml/2006/main" w:rsidRPr="00532D6C">
        <w:rPr>
          <w:rFonts w:ascii="GHEA Grapalat" w:eastAsia="Times New Roman" w:hAnsi="GHEA Grapalat" w:cs="Times New Roman"/>
          <w:sz w:val="20"/>
          <w:szCs w:val="24"/>
          <w:lang w:val="af-ZA"/>
        </w:rPr>
        <w:t xml:space="preserve"> </w:t>
      </w:r>
      <w:r xmlns:w="http://schemas.openxmlformats.org/wordprocessingml/2006/main" w:rsidR="004C0DFD">
        <w:rPr>
          <w:rFonts w:ascii="Arial" w:eastAsia="Times New Roman" w:hAnsi="Arial" w:cs="Arial"/>
          <w:b/>
          <w:color w:val="000000"/>
          <w:sz w:val="20"/>
          <w:szCs w:val="27"/>
          <w:lang w:val="af-ZA"/>
        </w:rPr>
        <w:t xml:space="preserve">LM-THAT-GHAPSDB-25/03</w:t>
      </w:r>
      <w:r xmlns:w="http://schemas.openxmlformats.org/wordprocessingml/2006/main" w:rsidRPr="00532D6C">
        <w:rPr>
          <w:rFonts w:ascii="GHEA Grapalat" w:eastAsia="Times New Roman" w:hAnsi="GHEA Grapalat" w:cs="Times New Roman"/>
          <w:b/>
          <w:color w:val="000000"/>
          <w:sz w:val="20"/>
          <w:szCs w:val="27"/>
          <w:lang w:val="af-ZA"/>
        </w:rPr>
        <w:t xml:space="preserve"> </w:t>
      </w:r>
      <w:r xmlns:w="http://schemas.openxmlformats.org/wordprocessingml/2006/main" w:rsidRPr="00532D6C">
        <w:rPr>
          <w:rFonts w:ascii="GHEA Grapalat" w:eastAsia="Times New Roman" w:hAnsi="GHEA Grapalat" w:cs="Sylfaen"/>
          <w:sz w:val="20"/>
          <w:szCs w:val="24"/>
          <w:lang w:val="en-US"/>
        </w:rPr>
        <w:t xml:space="preserve">with code</w:t>
      </w:r>
      <w:r xmlns:w="http://schemas.openxmlformats.org/wordprocessingml/2006/main" w:rsidRPr="00532D6C">
        <w:rPr>
          <w:rFonts w:ascii="GHEA Grapalat" w:eastAsia="Times New Roman" w:hAnsi="GHEA Grapalat" w:cs="Times New Rom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held</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quote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of the request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hereinafter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procedure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statement </w:t>
      </w:r>
      <w:r xmlns:w="http://schemas.openxmlformats.org/wordprocessingml/2006/main" w:rsidRPr="00532D6C">
        <w:rPr>
          <w:rFonts w:ascii="GHEA Grapalat" w:eastAsia="Times New Roman" w:hAnsi="GHEA Grapalat" w:cs="Tahoma"/>
          <w:sz w:val="20"/>
          <w:szCs w:val="24"/>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af-ZA"/>
        </w:rPr>
      </w:pPr>
      <w:r xmlns:w="http://schemas.openxmlformats.org/wordprocessingml/2006/main" w:rsidRPr="00532D6C">
        <w:rPr>
          <w:rFonts w:ascii="GHEA Grapalat" w:eastAsia="Times New Roman" w:hAnsi="GHEA Grapalat" w:cs="Sylfaen"/>
          <w:sz w:val="20"/>
          <w:szCs w:val="24"/>
          <w:lang w:val="en-US"/>
        </w:rPr>
        <w:t xml:space="preserve">Present</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the invitation</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to be composed</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is</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shopping</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about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RA:</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legislation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that</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including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Times New Rom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Shopping</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about </w:t>
      </w:r>
      <w:r xmlns:w="http://schemas.openxmlformats.org/wordprocessingml/2006/main" w:rsidRPr="00532D6C">
        <w:rPr>
          <w:rFonts w:ascii="GHEA Grapalat" w:eastAsia="Times New Roman" w:hAnsi="GHEA Grapalat" w:cs="Times New Rom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RA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of Law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hereinafter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Law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RA</w:t>
      </w:r>
      <w:r xmlns:w="http://schemas.openxmlformats.org/wordprocessingml/2006/main" w:rsidRPr="00532D6C">
        <w:rPr>
          <w:rFonts w:ascii="GHEA Grapalat" w:eastAsia="Times New Roman" w:hAnsi="GHEA Grapalat" w:cs="Times Armenian"/>
          <w:sz w:val="20"/>
          <w:szCs w:val="24"/>
          <w:lang w:val="af-ZA"/>
        </w:rPr>
        <w:t xml:space="preserve"> of </w:t>
      </w:r>
      <w:r xmlns:w="http://schemas.openxmlformats.org/wordprocessingml/2006/main" w:rsidRPr="00532D6C">
        <w:rPr>
          <w:rFonts w:ascii="GHEA Grapalat" w:eastAsia="Times New Roman" w:hAnsi="GHEA Grapalat" w:cs="Times Armenian"/>
          <w:sz w:val="20"/>
          <w:szCs w:val="24"/>
          <w:lang w:val="af-ZA"/>
        </w:rPr>
        <w:t xml:space="preserve">the </w:t>
      </w:r>
      <w:r xmlns:w="http://schemas.openxmlformats.org/wordprocessingml/2006/main" w:rsidRPr="00532D6C">
        <w:rPr>
          <w:rFonts w:ascii="GHEA Grapalat" w:eastAsia="Times New Roman" w:hAnsi="GHEA Grapalat" w:cs="Sylfaen"/>
          <w:sz w:val="20"/>
          <w:szCs w:val="24"/>
          <w:lang w:val="en-US"/>
        </w:rPr>
        <w:t xml:space="preserve">government </w:t>
      </w:r>
      <w:r xmlns:w="http://schemas.openxmlformats.org/wordprocessingml/2006/main" w:rsidRPr="00532D6C">
        <w:rPr>
          <w:rFonts w:ascii="GHEA Grapalat" w:eastAsia="Times New Roman" w:hAnsi="GHEA Grapalat" w:cs="Sylfaen"/>
          <w:sz w:val="20"/>
          <w:szCs w:val="24"/>
          <w:lang w:val="en-US"/>
        </w:rPr>
        <w:t xml:space="preserve">in </w:t>
      </w:r>
      <w:r xmlns:w="http://schemas.openxmlformats.org/wordprocessingml/2006/main" w:rsidRPr="00532D6C">
        <w:rPr>
          <w:rFonts w:ascii="GHEA Grapalat" w:eastAsia="Times New Roman" w:hAnsi="GHEA Grapalat" w:cs="Times Armenian"/>
          <w:sz w:val="20"/>
          <w:szCs w:val="24"/>
          <w:lang w:val="af-ZA"/>
        </w:rPr>
        <w:t xml:space="preserve">2017 </w:t>
      </w:r>
      <w:r xmlns:w="http://schemas.openxmlformats.org/wordprocessingml/2006/main" w:rsidRPr="00532D6C">
        <w:rPr>
          <w:rFonts w:ascii="GHEA Grapalat" w:eastAsia="Times New Roman" w:hAnsi="GHEA Grapalat" w:cs="Sylfaen"/>
          <w:sz w:val="20"/>
          <w:szCs w:val="24"/>
          <w:lang w:val="af-ZA"/>
        </w:rPr>
        <w:t xml:space="preserve">May </w:t>
      </w:r>
      <w:r xmlns:w="http://schemas.openxmlformats.org/wordprocessingml/2006/main" w:rsidRPr="00532D6C">
        <w:rPr>
          <w:rFonts w:ascii="GHEA Grapalat" w:eastAsia="Times New Roman" w:hAnsi="GHEA Grapalat" w:cs="Times Armenian"/>
          <w:sz w:val="20"/>
          <w:szCs w:val="24"/>
          <w:lang w:val="af-ZA"/>
        </w:rPr>
        <w:t xml:space="preserve">4 </w:t>
      </w:r>
      <w:r xmlns:w="http://schemas.openxmlformats.org/wordprocessingml/2006/main" w:rsidRPr="00532D6C">
        <w:rPr>
          <w:rFonts w:ascii="GHEA Grapalat" w:eastAsia="Times New Roman" w:hAnsi="GHEA Grapalat" w:cs="Sylfaen"/>
          <w:sz w:val="20"/>
          <w:szCs w:val="24"/>
          <w:lang w:val="af-ZA"/>
        </w:rPr>
        <w:t xml:space="preserve">N </w:t>
      </w:r>
      <w:r xmlns:w="http://schemas.openxmlformats.org/wordprocessingml/2006/main" w:rsidRPr="00532D6C">
        <w:rPr>
          <w:rFonts w:ascii="GHEA Grapalat" w:eastAsia="Times New Roman" w:hAnsi="GHEA Grapalat" w:cs="Times Armenian"/>
          <w:sz w:val="20"/>
          <w:szCs w:val="24"/>
          <w:lang w:val="af-ZA"/>
        </w:rPr>
        <w:t xml:space="preserve">526- </w:t>
      </w:r>
      <w:r xmlns:w="http://schemas.openxmlformats.org/wordprocessingml/2006/main" w:rsidRPr="00532D6C">
        <w:rPr>
          <w:rFonts w:ascii="GHEA Grapalat" w:eastAsia="Times New Roman" w:hAnsi="GHEA Grapalat" w:cs="Sylfaen"/>
          <w:sz w:val="20"/>
          <w:szCs w:val="24"/>
          <w:lang w:val="en-US"/>
        </w:rPr>
        <w:t xml:space="preserve">N</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by decision</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approved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Shopping</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process</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of organization </w:t>
      </w:r>
      <w:r xmlns:w="http://schemas.openxmlformats.org/wordprocessingml/2006/main" w:rsidRPr="00532D6C">
        <w:rPr>
          <w:rFonts w:ascii="GHEA Grapalat" w:eastAsia="Times New Roman" w:hAnsi="GHEA Grapalat" w:cs="Times New Rom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order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hereinafter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Order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and</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other</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legal</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of acts</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requirements</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appropriate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and:</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purpose: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has</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Times New Roman"/>
          <w:sz w:val="20"/>
          <w:szCs w:val="24"/>
          <w:lang w:val="af-ZA"/>
        </w:rPr>
        <w:t xml:space="preserve">Tumanyan</w:t>
      </w:r>
      <w:r xmlns:w="http://schemas.openxmlformats.org/wordprocessingml/2006/main" w:rsidR="004C0DFD">
        <w:rPr>
          <w:rFonts w:ascii="GHEA Grapalat" w:eastAsia="Times New Roman" w:hAnsi="GHEA Grapalat" w:cs="Sylfaen"/>
          <w:sz w:val="20"/>
          <w:szCs w:val="24"/>
          <w:lang w:val="af-ZA"/>
        </w:rPr>
        <w:t xml:space="preserve">​</w:t>
      </w:r>
      <w:r xmlns:w="http://schemas.openxmlformats.org/wordprocessingml/2006/main" w:rsidRPr="00532D6C">
        <w:rPr>
          <w:rFonts w:ascii="GHEA Grapalat" w:eastAsia="Times New Roman" w:hAnsi="GHEA Grapalat" w:cs="Times New Roma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community</w:t>
      </w:r>
      <w:r xmlns:w="http://schemas.openxmlformats.org/wordprocessingml/2006/main" w:rsidRPr="00532D6C">
        <w:rPr>
          <w:rFonts w:ascii="GHEA Grapalat" w:eastAsia="Times New Roman" w:hAnsi="GHEA Grapalat" w:cs="Times New Roma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utility</w:t>
      </w:r>
      <w:r xmlns:w="http://schemas.openxmlformats.org/wordprocessingml/2006/main" w:rsidRPr="00532D6C">
        <w:rPr>
          <w:rFonts w:ascii="GHEA Grapalat" w:eastAsia="Times New Roman" w:hAnsi="GHEA Grapalat" w:cs="Times New Roma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economy </w:t>
      </w:r>
      <w:r xmlns:w="http://schemas.openxmlformats.org/wordprocessingml/2006/main" w:rsidRPr="00532D6C">
        <w:rPr>
          <w:rFonts w:ascii="GHEA Grapalat" w:eastAsia="Times New Roman" w:hAnsi="GHEA Grapalat" w:cs="Franklin Gothic Medium Cond"/>
          <w:sz w:val="20"/>
          <w:szCs w:val="24"/>
          <w:lang w:val="af-ZA"/>
        </w:rPr>
        <w:t xml:space="preserve">»</w:t>
      </w:r>
      <w:r xmlns:w="http://schemas.openxmlformats.org/wordprocessingml/2006/main" w:rsidRPr="00532D6C">
        <w:rPr>
          <w:rFonts w:ascii="GHEA Grapalat" w:eastAsia="Times New Roman" w:hAnsi="GHEA Grapalat" w:cs="Times New Rom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of </w:t>
      </w:r>
      <w:r xmlns:w="http://schemas.openxmlformats.org/wordprocessingml/2006/main" w:rsidRPr="00532D6C">
        <w:rPr>
          <w:rFonts w:ascii="GHEA Grapalat" w:eastAsia="Times New Roman" w:hAnsi="GHEA Grapalat" w:cs="Sylfaen"/>
          <w:sz w:val="20"/>
          <w:szCs w:val="24"/>
          <w:lang w:val="af-ZA"/>
        </w:rPr>
        <w:t xml:space="preserve">NAOC</w:t>
      </w:r>
      <w:r xmlns:w="http://schemas.openxmlformats.org/wordprocessingml/2006/main" w:rsidRPr="00532D6C">
        <w:rPr>
          <w:rFonts w:ascii="GHEA Grapalat" w:eastAsia="Times New Roman" w:hAnsi="GHEA Grapalat" w:cs="Times New Roman"/>
          <w:sz w:val="20"/>
          <w:szCs w:val="24"/>
          <w:lang w:val="af-ZA"/>
        </w:rPr>
        <w:t xml:space="preserve">​</w:t>
      </w:r>
      <w:r xmlns:w="http://schemas.openxmlformats.org/wordprocessingml/2006/main" w:rsidRPr="00532D6C">
        <w:rPr>
          <w:rFonts w:ascii="GHEA Grapalat" w:eastAsia="Times New Roman" w:hAnsi="GHEA Grapalat" w:cs="Times New Roman"/>
          <w:sz w:val="20"/>
          <w:szCs w:val="24"/>
          <w:lang w:val="af-ZA"/>
        </w:rPr>
        <w:t xml:space="preserve">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hereinafter </w:t>
      </w:r>
      <w:r xmlns:w="http://schemas.openxmlformats.org/wordprocessingml/2006/main" w:rsidRPr="00532D6C">
        <w:rPr>
          <w:rFonts w:ascii="GHEA Grapalat" w:eastAsia="Times New Roman" w:hAnsi="GHEA Grapalat" w:cs="Times Armenian"/>
          <w:sz w:val="20"/>
          <w:szCs w:val="24"/>
          <w:lang w:val="af-ZA"/>
        </w:rPr>
        <w:t xml:space="preserve">referred </w:t>
      </w:r>
      <w:r xmlns:w="http://schemas.openxmlformats.org/wordprocessingml/2006/main" w:rsidRPr="00532D6C">
        <w:rPr>
          <w:rFonts w:ascii="GHEA Grapalat" w:eastAsia="Times New Roman" w:hAnsi="GHEA Grapalat" w:cs="Sylfaen"/>
          <w:sz w:val="20"/>
          <w:szCs w:val="24"/>
          <w:lang w:val="en-US"/>
        </w:rPr>
        <w:t xml:space="preserve">to as </w:t>
      </w:r>
      <w:r xmlns:w="http://schemas.openxmlformats.org/wordprocessingml/2006/main" w:rsidRPr="00532D6C">
        <w:rPr>
          <w:rFonts w:ascii="GHEA Grapalat" w:eastAsia="Times New Roman" w:hAnsi="GHEA Grapalat" w:cs="Sylfaen"/>
          <w:sz w:val="20"/>
          <w:szCs w:val="24"/>
          <w:lang w:val="en-US"/>
        </w:rPr>
        <w:t xml:space="preserve">the customer </w:t>
      </w:r>
      <w:r xmlns:w="http://schemas.openxmlformats.org/wordprocessingml/2006/main" w:rsidRPr="00532D6C">
        <w:rPr>
          <w:rFonts w:ascii="GHEA Grapalat" w:eastAsia="Times New Roman" w:hAnsi="GHEA Grapalat" w:cs="Times Armenian"/>
          <w:sz w:val="20"/>
          <w:szCs w:val="24"/>
          <w:lang w:val="af-ZA"/>
        </w:rPr>
        <w:t xml:space="preserv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declared</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to the procedure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to participate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intention</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having</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to inform </w:t>
      </w:r>
      <w:r xmlns:w="http://schemas.openxmlformats.org/wordprocessingml/2006/main" w:rsidRPr="00532D6C">
        <w:rPr>
          <w:rFonts w:ascii="GHEA Grapalat" w:eastAsia="Times New Roman" w:hAnsi="GHEA Grapalat" w:cs="Sylfaen"/>
          <w:sz w:val="20"/>
          <w:szCs w:val="24"/>
          <w:lang w:val="en-US"/>
        </w:rPr>
        <w:t xml:space="preserve">persons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hereinafter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participants </w:t>
      </w:r>
      <w:r xmlns:w="http://schemas.openxmlformats.org/wordprocessingml/2006/main" w:rsidRPr="00532D6C">
        <w:rPr>
          <w:rFonts w:ascii="GHEA Grapalat" w:eastAsia="Times New Roman" w:hAnsi="GHEA Grapalat" w:cs="Times Armenian"/>
          <w:sz w:val="20"/>
          <w:szCs w:val="24"/>
          <w:lang w:val="af-ZA"/>
        </w:rPr>
        <w:t xml:space="preserv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of the procedure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conditions </w:t>
      </w:r>
      <w:r xmlns:w="http://schemas.openxmlformats.org/wordprocessingml/2006/main" w:rsidRPr="00532D6C">
        <w:rPr>
          <w:rFonts w:ascii="GHEA Grapalat" w:eastAsia="Times New Roman" w:hAnsi="GHEA Grapalat" w:cs="Times Armenian"/>
          <w:sz w:val="20"/>
          <w:szCs w:val="24"/>
          <w:lang w:val="af-ZA"/>
        </w:rPr>
        <w:t xml:space="preserve">of </w:t>
      </w:r>
      <w:r xmlns:w="http://schemas.openxmlformats.org/wordprocessingml/2006/main" w:rsidRPr="00532D6C">
        <w:rPr>
          <w:rFonts w:ascii="GHEA Grapalat" w:eastAsia="Times New Roman" w:hAnsi="GHEA Grapalat" w:cs="Sylfaen"/>
          <w:sz w:val="20"/>
          <w:szCs w:val="24"/>
          <w:lang w:val="en-US"/>
        </w:rPr>
        <w:t xml:space="preserve">purchase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subject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procedure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holding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hy-AM"/>
        </w:rPr>
        <w:t xml:space="preserve">to the selected participant</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to decide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and:</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his</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with</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contract</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to seal</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about </w:t>
      </w:r>
      <w:r xmlns:w="http://schemas.openxmlformats.org/wordprocessingml/2006/main" w:rsidRPr="00532D6C">
        <w:rPr>
          <w:rFonts w:ascii="GHEA Grapalat" w:eastAsia="Times New Roman" w:hAnsi="GHEA Grapalat" w:cs="Times Armenian"/>
          <w:sz w:val="20"/>
          <w:szCs w:val="24"/>
          <w:lang w:val="af-ZA"/>
        </w:rPr>
        <w:t xml:space="preserve">how</w:t>
      </w:r>
      <w:r xmlns:w="http://schemas.openxmlformats.org/wordprocessingml/2006/main" w:rsidRPr="00532D6C">
        <w:rPr>
          <w:rFonts w:ascii="GHEA Grapalat" w:eastAsia="Times New Roman" w:hAnsi="GHEA Grapalat" w:cs="Sylfaen"/>
          <w:sz w:val="20"/>
          <w:szCs w:val="24"/>
          <w:lang w:val="en-US"/>
        </w:rPr>
        <w:t xml:space="preserv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also</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to assist</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of the procedure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the application</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while preparing </w:t>
      </w:r>
      <w:r xmlns:w="http://schemas.openxmlformats.org/wordprocessingml/2006/main" w:rsidRPr="00532D6C">
        <w:rPr>
          <w:rFonts w:ascii="GHEA Grapalat" w:eastAsia="Times New Roman" w:hAnsi="GHEA Grapalat" w:cs="Tahoma"/>
          <w:sz w:val="20"/>
          <w:szCs w:val="24"/>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af-ZA"/>
        </w:rPr>
      </w:pPr>
      <w:r xmlns:w="http://schemas.openxmlformats.org/wordprocessingml/2006/main" w:rsidRPr="00532D6C">
        <w:rPr>
          <w:rFonts w:ascii="GHEA Grapalat" w:eastAsia="Times New Roman" w:hAnsi="GHEA Grapalat" w:cs="Sylfaen"/>
          <w:sz w:val="20"/>
          <w:szCs w:val="24"/>
          <w:lang w:val="en-US"/>
        </w:rPr>
        <w:t xml:space="preserve">Applications:</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can</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are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submit</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all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people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independent</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to them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 foreigner</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physical</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person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organization </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citizenship</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without</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person</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to be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from the circumstance </w:t>
      </w:r>
      <w:r xmlns:w="http://schemas.openxmlformats.org/wordprocessingml/2006/main" w:rsidRPr="00532D6C">
        <w:rPr>
          <w:rFonts w:ascii="GHEA Grapalat" w:eastAsia="Times New Roman" w:hAnsi="GHEA Grapalat" w:cs="Tahoma"/>
          <w:sz w:val="20"/>
          <w:szCs w:val="24"/>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Armenian"/>
          <w:sz w:val="20"/>
          <w:szCs w:val="24"/>
          <w:lang w:val="af-ZA"/>
        </w:rPr>
      </w:pPr>
      <w:r xmlns:w="http://schemas.openxmlformats.org/wordprocessingml/2006/main" w:rsidRPr="00532D6C">
        <w:rPr>
          <w:rFonts w:ascii="GHEA Grapalat" w:eastAsia="Times New Roman" w:hAnsi="GHEA Grapalat" w:cs="Sylfaen"/>
          <w:sz w:val="20"/>
          <w:szCs w:val="24"/>
          <w:lang w:val="en-US"/>
        </w:rPr>
        <w:t xml:space="preserve">Present</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of the procedure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with</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connected</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of relations</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towards</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applies</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is</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of Armenia</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Republic</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the right </w:t>
      </w:r>
      <w:r xmlns:w="http://schemas.openxmlformats.org/wordprocessingml/2006/main" w:rsidRPr="00532D6C">
        <w:rPr>
          <w:rFonts w:ascii="GHEA Grapalat" w:eastAsia="Times New Roman" w:hAnsi="GHEA Grapalat" w:cs="Tahoma"/>
          <w:sz w:val="20"/>
          <w:szCs w:val="24"/>
          <w:lang w:val="af-ZA"/>
        </w:rPr>
        <w:t xml:space="preserv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Present</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of the procedure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with</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connected</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disputes</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subject to</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are</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exam</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of Armenia</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Republic</w:t>
      </w:r>
      <w:r xmlns:w="http://schemas.openxmlformats.org/wordprocessingml/2006/main" w:rsidRPr="00532D6C">
        <w:rPr>
          <w:rFonts w:ascii="GHEA Grapalat" w:eastAsia="Times New Roman" w:hAnsi="GHEA Grapalat" w:cs="Times Armenian"/>
          <w:sz w:val="20"/>
          <w:szCs w:val="24"/>
          <w:lang w:val="af-ZA"/>
        </w:rPr>
        <w:t xml:space="preserve"> </w:t>
      </w:r>
      <w:r xmlns:w="http://schemas.openxmlformats.org/wordprocessingml/2006/main" w:rsidRPr="00532D6C">
        <w:rPr>
          <w:rFonts w:ascii="GHEA Grapalat" w:eastAsia="Times New Roman" w:hAnsi="GHEA Grapalat" w:cs="Sylfaen"/>
          <w:sz w:val="20"/>
          <w:szCs w:val="24"/>
          <w:lang w:val="en-US"/>
        </w:rPr>
        <w:t xml:space="preserve">in the courts </w:t>
      </w:r>
      <w:r xmlns:w="http://schemas.openxmlformats.org/wordprocessingml/2006/main" w:rsidRPr="00532D6C">
        <w:rPr>
          <w:rFonts w:ascii="GHEA Grapalat" w:eastAsia="Times New Roman" w:hAnsi="GHEA Grapalat" w:cs="Tahoma"/>
          <w:sz w:val="20"/>
          <w:szCs w:val="24"/>
          <w:lang w:val="af-ZA"/>
        </w:rPr>
        <w:t xml:space="preserve">.</w:t>
      </w:r>
      <w:r xmlns:w="http://schemas.openxmlformats.org/wordprocessingml/2006/main" w:rsidRPr="00532D6C">
        <w:rPr>
          <w:rFonts w:ascii="GHEA Grapalat" w:eastAsia="Times New Roman" w:hAnsi="GHEA Grapalat" w:cs="Times Armenian"/>
          <w:sz w:val="20"/>
          <w:szCs w:val="24"/>
          <w:lang w:val="af-ZA"/>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Sylfaen"/>
          <w:sz w:val="20"/>
          <w:szCs w:val="20"/>
          <w:lang w:val="af-ZA"/>
        </w:rPr>
        <w:t xml:space="preserve">Appraiser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of the commission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of the secretary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electronic</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of mail</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the address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is </w:t>
      </w:r>
      <w:r xmlns:w="http://schemas.openxmlformats.org/wordprocessingml/2006/main" w:rsidRPr="00532D6C">
        <w:rPr>
          <w:rFonts w:ascii="GHEA Grapalat" w:eastAsia="Times New Roman" w:hAnsi="GHEA Grapalat" w:cs="Times New Roman"/>
          <w:sz w:val="20"/>
          <w:szCs w:val="20"/>
          <w:lang w:val="af-ZA"/>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0"/>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0"/>
          <w:lang w:val="af-ZA"/>
        </w:rPr>
        <w:t xml:space="preserve">margarita.chatinyan@yandex.com</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4"/>
          <w:lang w:val="af-ZA"/>
        </w:rPr>
      </w:pPr>
      <w:r xmlns:w="http://schemas.openxmlformats.org/wordprocessingml/2006/main" w:rsidRPr="00532D6C">
        <w:rPr>
          <w:rFonts w:ascii="GHEA Grapalat" w:eastAsia="Times New Roman" w:hAnsi="GHEA Grapalat" w:cs="Times New Roman"/>
          <w:sz w:val="16"/>
          <w:szCs w:val="16"/>
          <w:lang w:val="af-ZA"/>
        </w:rPr>
        <w:br xmlns:w="http://schemas.openxmlformats.org/wordprocessingml/2006/main" w:type="page"/>
      </w:r>
      <w:proofErr xmlns:w="http://schemas.openxmlformats.org/wordprocessingml/2006/main" w:type="gramStart"/>
      <w:r xmlns:w="http://schemas.openxmlformats.org/wordprocessingml/2006/main" w:rsidRPr="00532D6C">
        <w:rPr>
          <w:rFonts w:ascii="GHEA Grapalat" w:eastAsia="Times New Roman" w:hAnsi="GHEA Grapalat" w:cs="Sylfaen"/>
          <w:sz w:val="24"/>
          <w:lang w:val="en-US"/>
        </w:rPr>
        <w:lastRenderedPageBreak xmlns:w="http://schemas.openxmlformats.org/wordprocessingml/2006/main"/>
      </w:r>
      <w:r xmlns:w="http://schemas.openxmlformats.org/wordprocessingml/2006/main" w:rsidRPr="00532D6C">
        <w:rPr>
          <w:rFonts w:ascii="GHEA Grapalat" w:eastAsia="Times New Roman" w:hAnsi="GHEA Grapalat" w:cs="Sylfaen"/>
          <w:sz w:val="24"/>
          <w:lang w:val="en-US"/>
        </w:rPr>
        <w:t xml:space="preserve">PART </w:t>
      </w:r>
      <w:r xmlns:w="http://schemas.openxmlformats.org/wordprocessingml/2006/main" w:rsidRPr="00532D6C">
        <w:rPr>
          <w:rFonts w:ascii="GHEA Grapalat" w:eastAsia="Times New Roman" w:hAnsi="GHEA Grapalat" w:cs="Times Armenian"/>
          <w:sz w:val="24"/>
          <w:lang w:val="af-ZA"/>
        </w:rPr>
        <w:t xml:space="preserve">I:</w:t>
      </w:r>
      <w:proofErr xmlns:w="http://schemas.openxmlformats.org/wordprocessingml/2006/main" w:type="gramEnd"/>
    </w:p>
    <w:p w:rsidR="00532D6C" w:rsidRPr="00532D6C" w:rsidRDefault="00532D6C" w:rsidP="00106D44">
      <w:pPr>
        <w:keepNext/>
        <w:tabs>
          <w:tab w:val="left" w:pos="426"/>
        </w:tabs>
        <w:spacing w:after="0" w:line="240" w:lineRule="auto"/>
        <w:jc w:val="center"/>
        <w:outlineLvl w:val="2"/>
        <w:rPr>
          <w:rFonts w:ascii="GHEA Grapalat" w:eastAsia="Times New Roman" w:hAnsi="GHEA Grapalat" w:cs="Times New Roman"/>
          <w:sz w:val="24"/>
          <w:lang w:val="af-ZA"/>
        </w:rPr>
      </w:pPr>
    </w:p>
    <w:p w:rsidR="00532D6C" w:rsidRPr="00532D6C" w:rsidRDefault="00532D6C" w:rsidP="00106D44">
      <w:pPr xmlns:w="http://schemas.openxmlformats.org/wordprocessingml/2006/main">
        <w:numPr>
          <w:ilvl w:val="0"/>
          <w:numId w:val="3"/>
        </w:numPr>
        <w:tabs>
          <w:tab w:val="left" w:pos="426"/>
        </w:tabs>
        <w:spacing w:after="0" w:line="240" w:lineRule="auto"/>
        <w:ind w:left="0" w:firstLine="0"/>
        <w:jc w:val="center"/>
        <w:rPr>
          <w:rFonts w:ascii="GHEA Grapalat" w:eastAsia="Times New Roman" w:hAnsi="GHEA Grapalat" w:cs="Sylfaen"/>
          <w:b/>
          <w:sz w:val="20"/>
          <w:szCs w:val="24"/>
          <w:lang w:val="en-US"/>
        </w:rPr>
      </w:pPr>
      <w:r xmlns:w="http://schemas.openxmlformats.org/wordprocessingml/2006/main" w:rsidRPr="00532D6C">
        <w:rPr>
          <w:rFonts w:ascii="GHEA Grapalat" w:eastAsia="Times New Roman" w:hAnsi="GHEA Grapalat" w:cs="Sylfaen"/>
          <w:b/>
          <w:sz w:val="20"/>
          <w:szCs w:val="24"/>
          <w:lang w:val="en-US"/>
        </w:rPr>
        <w:t xml:space="preserve">CHARACTERISTICS OF THE OBJECT OF PURCHASE</w:t>
      </w:r>
    </w:p>
    <w:p w:rsidR="00532D6C" w:rsidRPr="00532D6C" w:rsidRDefault="00532D6C" w:rsidP="00106D44">
      <w:pPr>
        <w:tabs>
          <w:tab w:val="left" w:pos="426"/>
        </w:tabs>
        <w:spacing w:after="0" w:line="240" w:lineRule="auto"/>
        <w:jc w:val="center"/>
        <w:rPr>
          <w:rFonts w:ascii="GHEA Grapalat" w:eastAsia="Times New Roman" w:hAnsi="GHEA Grapalat" w:cs="Sylfaen"/>
          <w:b/>
          <w:sz w:val="20"/>
          <w:szCs w:val="24"/>
          <w:lang w:val="en-US"/>
        </w:rPr>
      </w:pPr>
    </w:p>
    <w:p w:rsidR="00532D6C" w:rsidRPr="00532D6C" w:rsidRDefault="00532D6C" w:rsidP="00106D44">
      <w:pPr xmlns:w="http://schemas.openxmlformats.org/wordprocessingml/2006/main">
        <w:keepNext/>
        <w:tabs>
          <w:tab w:val="left" w:pos="426"/>
        </w:tabs>
        <w:spacing w:after="0" w:line="240" w:lineRule="auto"/>
        <w:jc w:val="both"/>
        <w:outlineLvl w:val="2"/>
        <w:rPr>
          <w:rFonts w:ascii="GHEA Grapalat" w:eastAsia="Times New Roman" w:hAnsi="GHEA Grapalat" w:cs="Times Armenian"/>
          <w:sz w:val="20"/>
          <w:szCs w:val="20"/>
          <w:lang w:val="af-ZA"/>
        </w:rPr>
      </w:pPr>
      <w:r xmlns:w="http://schemas.openxmlformats.org/wordprocessingml/2006/main" w:rsidRPr="00532D6C">
        <w:rPr>
          <w:rFonts w:ascii="GHEA Grapalat" w:eastAsia="Times New Roman" w:hAnsi="GHEA Grapalat" w:cs="Sylfaen"/>
          <w:sz w:val="20"/>
          <w:szCs w:val="20"/>
          <w:lang w:val="en-AU"/>
        </w:rPr>
        <w:t xml:space="preserve">1.1 Purchase</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Sylfaen"/>
          <w:sz w:val="20"/>
          <w:szCs w:val="20"/>
          <w:lang w:val="en-AU"/>
        </w:rPr>
        <w:t xml:space="preserve">object</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Sylfaen"/>
          <w:sz w:val="20"/>
          <w:szCs w:val="20"/>
          <w:lang w:val="en-AU"/>
        </w:rPr>
        <w:t xml:space="preserve">is</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Sylfaen"/>
          <w:sz w:val="20"/>
          <w:szCs w:val="20"/>
          <w:lang w:val="en-AU"/>
        </w:rPr>
        <w:t xml:space="preserve">belongs to </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Sylfaen"/>
          <w:sz w:val="20"/>
          <w:szCs w:val="20"/>
          <w:lang w:val="en-AU"/>
        </w:rPr>
        <w:t xml:space="preserve">Tumanyan </w:t>
      </w:r>
      <w:r xmlns:w="http://schemas.openxmlformats.org/wordprocessingml/2006/main" w:rsidRPr="00532D6C">
        <w:rPr>
          <w:rFonts w:ascii="GHEA Grapalat" w:eastAsia="Times New Roman" w:hAnsi="GHEA Grapalat" w:cs="Sylfaen"/>
          <w:sz w:val="20"/>
          <w:szCs w:val="20"/>
          <w:lang w:val="af-ZA"/>
        </w:rPr>
        <w:t xml:space="preserve">Communal </w:t>
      </w:r>
      <w:r xmlns:w="http://schemas.openxmlformats.org/wordprocessingml/2006/main" w:rsidRPr="00532D6C">
        <w:rPr>
          <w:rFonts w:ascii="GHEA Grapalat" w:eastAsia="Times New Roman" w:hAnsi="GHEA Grapalat" w:cs="Times New Roman"/>
          <w:sz w:val="20"/>
          <w:szCs w:val="20"/>
          <w:lang w:val="af-ZA"/>
        </w:rPr>
        <w:t xml:space="preserve">Enterprise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JSC</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en-AU"/>
        </w:rPr>
        <w:t xml:space="preserve">needs</w:t>
      </w:r>
      <w:r xmlns:w="http://schemas.openxmlformats.org/wordprocessingml/2006/main" w:rsidRPr="00532D6C">
        <w:rPr>
          <w:rFonts w:ascii="GHEA Grapalat" w:eastAsia="Times New Roman" w:hAnsi="GHEA Grapalat" w:cs="Times Armenian"/>
          <w:sz w:val="20"/>
          <w:szCs w:val="20"/>
          <w:lang w:val="af-ZA"/>
        </w:rPr>
        <w:t xml:space="preserve"> </w:t>
      </w:r>
      <w:r xmlns:w="http://schemas.openxmlformats.org/wordprocessingml/2006/main" w:rsidRPr="00532D6C">
        <w:rPr>
          <w:rFonts w:ascii="GHEA Grapalat" w:eastAsia="Times New Roman" w:hAnsi="GHEA Grapalat" w:cs="Sylfaen"/>
          <w:sz w:val="20"/>
          <w:szCs w:val="20"/>
          <w:lang w:val="en-AU"/>
        </w:rPr>
        <w:t xml:space="preserve">for</w:t>
      </w:r>
      <w:r xmlns:w="http://schemas.openxmlformats.org/wordprocessingml/2006/main" w:rsidRPr="00532D6C">
        <w:rPr>
          <w:rFonts w:ascii="GHEA Grapalat" w:eastAsia="Times New Roman" w:hAnsi="GHEA Grapalat" w:cs="Times Armenian"/>
          <w:sz w:val="20"/>
          <w:szCs w:val="20"/>
          <w:lang w:val="af-ZA"/>
        </w:rPr>
        <w:t xml:space="preserve"> </w:t>
      </w:r>
      <w:r xmlns:w="http://schemas.openxmlformats.org/wordprocessingml/2006/main" w:rsidRPr="00532D6C">
        <w:rPr>
          <w:rFonts w:ascii="GHEA Grapalat" w:eastAsia="Times New Roman" w:hAnsi="GHEA Grapalat" w:cs="Sylfaen"/>
          <w:sz w:val="20"/>
          <w:szCs w:val="20"/>
          <w:lang w:val="en-AU"/>
        </w:rPr>
        <w:t xml:space="preserve">acquisition of </w:t>
      </w:r>
      <w:r xmlns:w="http://schemas.openxmlformats.org/wordprocessingml/2006/main" w:rsidRPr="00532D6C">
        <w:rPr>
          <w:rFonts w:ascii="GHEA Grapalat" w:eastAsia="Times New Roman" w:hAnsi="GHEA Grapalat" w:cs="Sylfaen"/>
          <w:sz w:val="20"/>
          <w:szCs w:val="20"/>
          <w:lang w:val="en-AU"/>
        </w:rPr>
        <w:t xml:space="preserve">compressed </w:t>
      </w:r>
      <w:r xmlns:w="http://schemas.openxmlformats.org/wordprocessingml/2006/main" w:rsidR="0081474C">
        <w:rPr>
          <w:rFonts w:ascii="GHEA Grapalat" w:eastAsia="Times New Roman" w:hAnsi="GHEA Grapalat" w:cs="Times New Roman"/>
          <w:sz w:val="20"/>
          <w:szCs w:val="20"/>
          <w:lang w:val="hy-AM"/>
        </w:rPr>
        <w:t xml:space="preserve">natural gas </w:t>
      </w:r>
      <w:r xmlns:w="http://schemas.openxmlformats.org/wordprocessingml/2006/main" w:rsidRPr="00532D6C">
        <w:rPr>
          <w:rFonts w:ascii="GHEA Grapalat" w:eastAsia="Times New Roman" w:hAnsi="GHEA Grapalat" w:cs="Times New Roman"/>
          <w:sz w:val="20"/>
          <w:szCs w:val="20"/>
          <w:lang w:val="en-AU"/>
        </w:rPr>
        <w:t xml:space="preserve">( </w:t>
      </w:r>
      <w:r xmlns:w="http://schemas.openxmlformats.org/wordprocessingml/2006/main" w:rsidRPr="00532D6C">
        <w:rPr>
          <w:rFonts w:ascii="GHEA Grapalat" w:eastAsia="Times New Roman" w:hAnsi="GHEA Grapalat" w:cs="Sylfaen"/>
          <w:sz w:val="20"/>
          <w:szCs w:val="20"/>
          <w:lang w:val="en-AU"/>
        </w:rPr>
        <w:t xml:space="preserve">hereinafter </w:t>
      </w:r>
      <w:r xmlns:w="http://schemas.openxmlformats.org/wordprocessingml/2006/main" w:rsidRPr="00532D6C">
        <w:rPr>
          <w:rFonts w:ascii="GHEA Grapalat" w:eastAsia="Times New Roman" w:hAnsi="GHEA Grapalat" w:cs="Times New Roman"/>
          <w:sz w:val="20"/>
          <w:szCs w:val="20"/>
          <w:lang w:val="en-AU"/>
        </w:rPr>
        <w:t xml:space="preserve">also</w:t>
      </w:r>
      <w:r xmlns:w="http://schemas.openxmlformats.org/wordprocessingml/2006/main" w:rsidRPr="00532D6C">
        <w:rPr>
          <w:rFonts w:ascii="GHEA Grapalat" w:eastAsia="Times New Roman" w:hAnsi="GHEA Grapalat" w:cs="Times New Roman"/>
          <w:sz w:val="20"/>
          <w:szCs w:val="20"/>
          <w:lang w:val="en-AU"/>
        </w:rPr>
        <w:t xml:space="preserve"> </w:t>
      </w:r>
      <w:r xmlns:w="http://schemas.openxmlformats.org/wordprocessingml/2006/main" w:rsidRPr="00532D6C">
        <w:rPr>
          <w:rFonts w:ascii="GHEA Grapalat" w:eastAsia="Times New Roman" w:hAnsi="GHEA Grapalat" w:cs="Sylfaen"/>
          <w:sz w:val="20"/>
          <w:szCs w:val="20"/>
          <w:lang w:val="en-AU"/>
        </w:rPr>
        <w:t xml:space="preserve">product </w:t>
      </w:r>
      <w:r xmlns:w="http://schemas.openxmlformats.org/wordprocessingml/2006/main" w:rsidRPr="00532D6C">
        <w:rPr>
          <w:rFonts w:ascii="GHEA Grapalat" w:eastAsia="Times New Roman" w:hAnsi="GHEA Grapalat" w:cs="Times New Roman"/>
          <w:sz w:val="20"/>
          <w:szCs w:val="20"/>
          <w:lang w:val="en-AU"/>
        </w:rPr>
        <w:t xml:space="preserve">)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en-AU"/>
        </w:rPr>
        <w:t xml:space="preserve">which</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en-AU"/>
        </w:rPr>
        <w:t xml:space="preserve">grouped together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en-AU"/>
        </w:rPr>
        <w:t xml:space="preserve">are in </w:t>
      </w:r>
      <w:r xmlns:w="http://schemas.openxmlformats.org/wordprocessingml/2006/main" w:rsidRPr="00532D6C">
        <w:rPr>
          <w:rFonts w:ascii="GHEA Grapalat" w:eastAsia="Times New Roman" w:hAnsi="GHEA Grapalat" w:cs="Times New Roman"/>
          <w:sz w:val="20"/>
          <w:szCs w:val="20"/>
          <w:lang w:val="af-ZA"/>
        </w:rPr>
        <w:t xml:space="preserve">1 </w:t>
      </w:r>
      <w:r xmlns:w="http://schemas.openxmlformats.org/wordprocessingml/2006/main" w:rsidR="004C0DFD">
        <w:rPr>
          <w:rFonts w:ascii="GHEA Grapalat" w:eastAsia="Times New Roman" w:hAnsi="GHEA Grapalat" w:cs="Sylfaen"/>
          <w:sz w:val="20"/>
          <w:szCs w:val="20"/>
          <w:lang w:val="en-AU"/>
        </w:rPr>
        <w:t xml:space="preserve">serving </w:t>
      </w:r>
      <w:r xmlns:w="http://schemas.openxmlformats.org/wordprocessingml/2006/main" w:rsidRPr="00532D6C">
        <w:rPr>
          <w:rFonts w:ascii="GHEA Grapalat" w:eastAsia="Times New Roman" w:hAnsi="GHEA Grapalat" w:cs="Times Armenian"/>
          <w:sz w:val="20"/>
          <w:szCs w:val="20"/>
          <w:lang w:val="af-ZA"/>
        </w:rPr>
        <w:t xml:space="preserve">:</w:t>
      </w:r>
    </w:p>
    <w:p w:rsidR="00532D6C" w:rsidRPr="00532D6C" w:rsidRDefault="00532D6C" w:rsidP="00106D44">
      <w:pPr>
        <w:tabs>
          <w:tab w:val="left" w:pos="426"/>
        </w:tabs>
        <w:spacing w:after="0" w:line="240" w:lineRule="auto"/>
        <w:rPr>
          <w:rFonts w:ascii="Times New Roman" w:eastAsia="Times New Roman" w:hAnsi="Times New Roman" w:cs="Times New Roman"/>
          <w:sz w:val="24"/>
          <w:szCs w:val="24"/>
          <w:lang w:val="af-ZA"/>
        </w:rPr>
      </w:pPr>
    </w:p>
    <w:tbl>
      <w:tblPr>
        <w:tblW w:w="825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559"/>
        <w:gridCol w:w="5387"/>
      </w:tblGrid>
      <w:tr w:rsidR="00532D6C" w:rsidRPr="00532D6C" w:rsidTr="00532D6C">
        <w:tc>
          <w:tcPr>
            <w:tcW w:w="1305" w:type="dxa"/>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bCs/>
                <w:iCs/>
                <w:sz w:val="20"/>
                <w:szCs w:val="20"/>
                <w:lang w:val="af-ZA"/>
              </w:rPr>
            </w:pPr>
            <w:r xmlns:w="http://schemas.openxmlformats.org/wordprocessingml/2006/main" w:rsidRPr="00532D6C">
              <w:rPr>
                <w:rFonts w:ascii="GHEA Grapalat" w:eastAsia="Times New Roman" w:hAnsi="GHEA Grapalat" w:cs="Sylfaen"/>
                <w:b/>
                <w:bCs/>
                <w:iCs/>
                <w:sz w:val="20"/>
                <w:szCs w:val="20"/>
                <w:lang w:val="af-ZA"/>
              </w:rPr>
              <w:t xml:space="preserve">Dose</w:t>
            </w:r>
            <w:r xmlns:w="http://schemas.openxmlformats.org/wordprocessingml/2006/main" w:rsidRPr="00532D6C">
              <w:rPr>
                <w:rFonts w:ascii="GHEA Grapalat" w:eastAsia="Times New Roman" w:hAnsi="GHEA Grapalat" w:cs="Times New Roman"/>
                <w:b/>
                <w:bCs/>
                <w:iCs/>
                <w:sz w:val="20"/>
                <w:szCs w:val="20"/>
                <w:lang w:val="af-ZA"/>
              </w:rPr>
              <w:t xml:space="preserve"> </w:t>
            </w:r>
            <w:r xmlns:w="http://schemas.openxmlformats.org/wordprocessingml/2006/main" w:rsidRPr="00532D6C">
              <w:rPr>
                <w:rFonts w:ascii="GHEA Grapalat" w:eastAsia="Times New Roman" w:hAnsi="GHEA Grapalat" w:cs="Sylfaen"/>
                <w:b/>
                <w:bCs/>
                <w:iCs/>
                <w:sz w:val="20"/>
                <w:szCs w:val="20"/>
                <w:lang w:val="af-ZA"/>
              </w:rPr>
              <w:t xml:space="preserve">the number</w:t>
            </w:r>
          </w:p>
        </w:tc>
        <w:tc>
          <w:tcPr>
            <w:tcW w:w="1559" w:type="dxa"/>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Sylfaen"/>
                <w:b/>
                <w:bCs/>
                <w:iCs/>
                <w:sz w:val="20"/>
                <w:szCs w:val="20"/>
                <w:lang w:val="hy-AM"/>
              </w:rPr>
            </w:pPr>
            <w:r xmlns:w="http://schemas.openxmlformats.org/wordprocessingml/2006/main">
              <w:rPr>
                <w:rFonts w:ascii="GHEA Grapalat" w:eastAsia="Times New Roman" w:hAnsi="GHEA Grapalat" w:cs="Sylfaen"/>
                <w:b/>
                <w:bCs/>
                <w:iCs/>
                <w:sz w:val="20"/>
                <w:szCs w:val="20"/>
                <w:lang w:val="hy-AM"/>
              </w:rPr>
              <w:t xml:space="preserve">Purchase price</w:t>
            </w:r>
          </w:p>
        </w:tc>
        <w:tc>
          <w:tcPr>
            <w:tcW w:w="5387" w:type="dxa"/>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bCs/>
                <w:iCs/>
                <w:sz w:val="20"/>
                <w:szCs w:val="20"/>
                <w:lang w:val="af-ZA"/>
              </w:rPr>
            </w:pPr>
            <w:r xmlns:w="http://schemas.openxmlformats.org/wordprocessingml/2006/main" w:rsidRPr="00532D6C">
              <w:rPr>
                <w:rFonts w:ascii="GHEA Grapalat" w:eastAsia="Times New Roman" w:hAnsi="GHEA Grapalat" w:cs="Sylfaen"/>
                <w:b/>
                <w:bCs/>
                <w:iCs/>
                <w:sz w:val="20"/>
                <w:szCs w:val="20"/>
                <w:lang w:val="af-ZA"/>
              </w:rPr>
              <w:t xml:space="preserve">Dose</w:t>
            </w:r>
            <w:r xmlns:w="http://schemas.openxmlformats.org/wordprocessingml/2006/main" w:rsidRPr="00532D6C">
              <w:rPr>
                <w:rFonts w:ascii="GHEA Grapalat" w:eastAsia="Times New Roman" w:hAnsi="GHEA Grapalat" w:cs="Times New Roman"/>
                <w:b/>
                <w:bCs/>
                <w:iCs/>
                <w:sz w:val="20"/>
                <w:szCs w:val="20"/>
                <w:lang w:val="af-ZA"/>
              </w:rPr>
              <w:t xml:space="preserve"> </w:t>
            </w:r>
            <w:r xmlns:w="http://schemas.openxmlformats.org/wordprocessingml/2006/main" w:rsidRPr="00532D6C">
              <w:rPr>
                <w:rFonts w:ascii="GHEA Grapalat" w:eastAsia="Times New Roman" w:hAnsi="GHEA Grapalat" w:cs="Sylfaen"/>
                <w:b/>
                <w:bCs/>
                <w:iCs/>
                <w:sz w:val="20"/>
                <w:szCs w:val="20"/>
                <w:lang w:val="af-ZA"/>
              </w:rPr>
              <w:t xml:space="preserve">name:</w:t>
            </w:r>
          </w:p>
        </w:tc>
      </w:tr>
      <w:tr w:rsidR="00532D6C" w:rsidRPr="00532D6C" w:rsidTr="001902F9">
        <w:trPr>
          <w:trHeight w:val="508"/>
        </w:trPr>
        <w:tc>
          <w:tcPr>
            <w:tcW w:w="1305" w:type="dxa"/>
            <w:shd w:val="clear" w:color="auto" w:fill="FFFFFF" w:themeFill="background1"/>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6"/>
                <w:szCs w:val="20"/>
                <w:lang w:val="af-ZA"/>
              </w:rPr>
            </w:pPr>
            <w:r xmlns:w="http://schemas.openxmlformats.org/wordprocessingml/2006/main" w:rsidRPr="00532D6C">
              <w:rPr>
                <w:rFonts w:ascii="GHEA Grapalat" w:eastAsia="Times New Roman" w:hAnsi="GHEA Grapalat" w:cs="Times New Roman"/>
                <w:sz w:val="16"/>
                <w:szCs w:val="20"/>
                <w:lang w:val="af-ZA"/>
              </w:rPr>
              <w:t xml:space="preserve">1:</w:t>
            </w:r>
          </w:p>
        </w:tc>
        <w:tc>
          <w:tcPr>
            <w:tcW w:w="1559" w:type="dxa"/>
            <w:shd w:val="clear" w:color="auto" w:fill="FFFFFF" w:themeFill="background1"/>
          </w:tcPr>
          <w:p w:rsidR="00532D6C" w:rsidRPr="00950D0E" w:rsidRDefault="004C0DFD" w:rsidP="00E01461">
            <w:pPr xmlns:w="http://schemas.openxmlformats.org/wordprocessingml/2006/main">
              <w:tabs>
                <w:tab w:val="left" w:pos="426"/>
              </w:tabs>
              <w:spacing w:after="0" w:line="240" w:lineRule="auto"/>
              <w:jc w:val="center"/>
              <w:rPr>
                <w:rFonts w:ascii="GHEA Grapalat" w:eastAsia="Times New Roman" w:hAnsi="GHEA Grapalat" w:cs="Sylfaen"/>
                <w:sz w:val="20"/>
                <w:szCs w:val="20"/>
                <w:lang w:val="hy-AM"/>
              </w:rPr>
            </w:pPr>
            <w:r xmlns:w="http://schemas.openxmlformats.org/wordprocessingml/2006/main">
              <w:rPr>
                <w:rFonts w:ascii="GHEA Grapalat" w:eastAsia="Times New Roman" w:hAnsi="GHEA Grapalat" w:cs="Sylfaen"/>
                <w:sz w:val="20"/>
                <w:szCs w:val="20"/>
                <w:lang w:val="hy-AM"/>
              </w:rPr>
              <w:t xml:space="preserve">1:</w:t>
            </w:r>
            <w:r xmlns:w="http://schemas.openxmlformats.org/wordprocessingml/2006/main">
              <w:rPr>
                <w:rFonts w:ascii="Calibri" w:eastAsia="Times New Roman" w:hAnsi="Calibri" w:cs="Calibri"/>
                <w:sz w:val="20"/>
                <w:szCs w:val="20"/>
                <w:lang w:val="hy-AM"/>
              </w:rPr>
              <w:t xml:space="preserve"> </w:t>
            </w:r>
            <w:r xmlns:w="http://schemas.openxmlformats.org/wordprocessingml/2006/main">
              <w:rPr>
                <w:rFonts w:ascii="GHEA Grapalat" w:eastAsia="Times New Roman" w:hAnsi="GHEA Grapalat" w:cs="Sylfaen"/>
                <w:sz w:val="20"/>
                <w:szCs w:val="20"/>
                <w:lang w:val="hy-AM"/>
              </w:rPr>
              <w:t xml:space="preserve">999 500</w:t>
            </w:r>
          </w:p>
        </w:tc>
        <w:tc>
          <w:tcPr>
            <w:tcW w:w="5387" w:type="dxa"/>
            <w:shd w:val="clear" w:color="auto" w:fill="FFFFFF" w:themeFill="background1"/>
            <w:vAlign w:val="center"/>
          </w:tcPr>
          <w:p w:rsidR="00532D6C" w:rsidRPr="002D32DD" w:rsidRDefault="002D32DD"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2D32DD">
              <w:rPr>
                <w:rFonts w:ascii="Arial" w:eastAsia="Times New Roman" w:hAnsi="Arial" w:cs="Arial"/>
                <w:sz w:val="20"/>
                <w:szCs w:val="20"/>
                <w:lang w:val="hy-AM"/>
              </w:rPr>
              <w:t xml:space="preserve">compressed </w:t>
            </w:r>
            <w:r xmlns:w="http://schemas.openxmlformats.org/wordprocessingml/2006/main" w:rsidRPr="002D32DD">
              <w:rPr>
                <w:rFonts w:ascii="GHEA Grapalat" w:eastAsia="Times New Roman" w:hAnsi="GHEA Grapalat" w:cs="Times New Roman"/>
                <w:sz w:val="20"/>
                <w:szCs w:val="20"/>
                <w:lang w:val="hy-AM"/>
              </w:rPr>
              <w:t xml:space="preserve">natural gas</w:t>
            </w:r>
          </w:p>
        </w:tc>
      </w:tr>
    </w:tbl>
    <w:p w:rsidR="00532D6C" w:rsidRPr="00532D6C" w:rsidRDefault="00532D6C" w:rsidP="00106D44">
      <w:pPr>
        <w:tabs>
          <w:tab w:val="left" w:pos="426"/>
        </w:tabs>
        <w:spacing w:after="0" w:line="240" w:lineRule="auto"/>
        <w:jc w:val="both"/>
        <w:rPr>
          <w:rFonts w:ascii="GHEA Grapalat" w:eastAsia="Times New Roman" w:hAnsi="GHEA Grapalat" w:cs="Sylfaen"/>
          <w:sz w:val="20"/>
          <w:szCs w:val="20"/>
          <w:lang w:val="af-ZA"/>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Sylfaen"/>
          <w:sz w:val="20"/>
          <w:szCs w:val="20"/>
          <w:lang w:val="af-ZA"/>
        </w:rPr>
        <w:t xml:space="preserve">Product: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technical</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characteristics </w:t>
      </w:r>
      <w:r xmlns:w="http://schemas.openxmlformats.org/wordprocessingml/2006/main" w:rsidRPr="00532D6C">
        <w:rPr>
          <w:rFonts w:ascii="GHEA Grapalat" w:eastAsia="Times New Roman" w:hAnsi="GHEA Grapalat" w:cs="Times New Roman"/>
          <w:sz w:val="20"/>
          <w:szCs w:val="20"/>
          <w:lang w:val="af-ZA"/>
        </w:rPr>
        <w:t xml:space="preserve">like</w:t>
      </w:r>
      <w:r xmlns:w="http://schemas.openxmlformats.org/wordprocessingml/2006/main" w:rsidRPr="00532D6C">
        <w:rPr>
          <w:rFonts w:ascii="GHEA Grapalat" w:eastAsia="Times New Roman" w:hAnsi="GHEA Grapalat" w:cs="Sylfaen"/>
          <w:sz w:val="20"/>
          <w:szCs w:val="20"/>
          <w:lang w:val="af-ZA"/>
        </w:rPr>
        <w:t xml:space="preserv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also</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specification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technical</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the data</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and: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other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no</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price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conditions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complete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and: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equivalent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description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make up</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are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to be sealed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of the contract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inseparable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part </w:t>
      </w:r>
      <w:r xmlns:w="http://schemas.openxmlformats.org/wordprocessingml/2006/main" w:rsidRPr="00532D6C">
        <w:rPr>
          <w:rFonts w:ascii="GHEA Grapalat" w:eastAsia="Times New Roman" w:hAnsi="GHEA Grapalat" w:cs="Times New Roman"/>
          <w:sz w:val="20"/>
          <w:szCs w:val="20"/>
          <w:lang w:val="af-ZA"/>
        </w:rPr>
        <w:t xml:space="preserve">of </w:t>
      </w:r>
      <w:r xmlns:w="http://schemas.openxmlformats.org/wordprocessingml/2006/main" w:rsidRPr="00532D6C">
        <w:rPr>
          <w:rFonts w:ascii="GHEA Grapalat" w:eastAsia="Times New Roman" w:hAnsi="GHEA Grapalat" w:cs="Sylfaen"/>
          <w:sz w:val="20"/>
          <w:szCs w:val="20"/>
          <w:lang w:val="af-ZA"/>
        </w:rPr>
        <w:t xml:space="preserve">which</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the project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presented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is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hereby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Sylfaen"/>
          <w:sz w:val="20"/>
          <w:szCs w:val="20"/>
          <w:lang w:val="af-ZA"/>
        </w:rPr>
        <w:t xml:space="preserve">in Annex </w:t>
      </w:r>
      <w:r xmlns:w="http://schemas.openxmlformats.org/wordprocessingml/2006/main" w:rsidRPr="00532D6C">
        <w:rPr>
          <w:rFonts w:ascii="GHEA Grapalat" w:eastAsia="Times New Roman" w:hAnsi="GHEA Grapalat" w:cs="Times New Roman"/>
          <w:sz w:val="20"/>
          <w:szCs w:val="20"/>
          <w:lang w:val="af-ZA"/>
        </w:rPr>
        <w:t xml:space="preserve">N 6 </w:t>
      </w:r>
      <w:r xmlns:w="http://schemas.openxmlformats.org/wordprocessingml/2006/main" w:rsidRPr="00532D6C">
        <w:rPr>
          <w:rFonts w:ascii="GHEA Grapalat" w:eastAsia="Times New Roman" w:hAnsi="GHEA Grapalat" w:cs="Sylfaen"/>
          <w:sz w:val="20"/>
          <w:szCs w:val="20"/>
          <w:lang w:val="af-ZA"/>
        </w:rPr>
        <w:t xml:space="preserve">of the invitation </w:t>
      </w:r>
      <w:r xmlns:w="http://schemas.openxmlformats.org/wordprocessingml/2006/main" w:rsidRPr="00532D6C">
        <w:rPr>
          <w:rFonts w:ascii="GHEA Grapalat" w:eastAsia="Times New Roman" w:hAnsi="GHEA Grapalat" w:cs="Tahoma"/>
          <w:sz w:val="20"/>
          <w:szCs w:val="20"/>
          <w:lang w:val="af-ZA"/>
        </w:rPr>
        <w:t xml:space="preserve">.</w:t>
      </w:r>
    </w:p>
    <w:p w:rsidR="00532D6C" w:rsidRPr="00532D6C" w:rsidRDefault="00532D6C" w:rsidP="00106D44">
      <w:pPr>
        <w:tabs>
          <w:tab w:val="left" w:pos="426"/>
        </w:tabs>
        <w:spacing w:after="0" w:line="240" w:lineRule="auto"/>
        <w:jc w:val="center"/>
        <w:rPr>
          <w:rFonts w:ascii="GHEA Grapalat" w:eastAsia="Times New Roman" w:hAnsi="GHEA Grapalat" w:cs="Times New Roman"/>
          <w:b/>
          <w:sz w:val="20"/>
          <w:szCs w:val="24"/>
          <w:lang w:val="es-ES"/>
        </w:rPr>
      </w:pPr>
    </w:p>
    <w:p w:rsidR="00950D0E" w:rsidRPr="00F51251" w:rsidRDefault="00950D0E" w:rsidP="00106D44">
      <w:pPr xmlns:w="http://schemas.openxmlformats.org/wordprocessingml/2006/main">
        <w:tabs>
          <w:tab w:val="left" w:pos="426"/>
        </w:tabs>
        <w:jc w:val="center"/>
        <w:rPr>
          <w:rFonts w:ascii="GHEA Grapalat" w:hAnsi="GHEA Grapalat"/>
          <w:b/>
          <w:sz w:val="20"/>
          <w:lang w:val="es-ES"/>
        </w:rPr>
      </w:pPr>
      <w:r xmlns:w="http://schemas.openxmlformats.org/wordprocessingml/2006/main" w:rsidRPr="00F51251">
        <w:rPr>
          <w:rFonts w:ascii="GHEA Grapalat" w:hAnsi="GHEA Grapalat"/>
          <w:b/>
          <w:sz w:val="20"/>
          <w:lang w:val="es-ES"/>
        </w:rPr>
        <w:t xml:space="preserve">2. </w:t>
      </w:r>
      <w:r xmlns:w="http://schemas.openxmlformats.org/wordprocessingml/2006/main" w:rsidRPr="00F51251">
        <w:rPr>
          <w:rFonts w:ascii="GHEA Grapalat" w:hAnsi="GHEA Grapalat" w:cs="Sylfaen"/>
          <w:b/>
          <w:sz w:val="20"/>
        </w:rPr>
        <w:t xml:space="preserve">PARTICIPANT</w:t>
      </w:r>
      <w:r xmlns:w="http://schemas.openxmlformats.org/wordprocessingml/2006/main" w:rsidRPr="00F51251">
        <w:rPr>
          <w:rFonts w:ascii="GHEA Grapalat" w:hAnsi="GHEA Grapalat"/>
          <w:b/>
          <w:sz w:val="20"/>
          <w:lang w:val="es-ES"/>
        </w:rPr>
        <w:t xml:space="preserve"> </w:t>
      </w:r>
      <w:r xmlns:w="http://schemas.openxmlformats.org/wordprocessingml/2006/main" w:rsidRPr="00F51251">
        <w:rPr>
          <w:rFonts w:ascii="GHEA Grapalat" w:hAnsi="GHEA Grapalat" w:cs="Sylfaen"/>
          <w:b/>
          <w:sz w:val="20"/>
        </w:rPr>
        <w:t xml:space="preserve">PARTICIPATION</w:t>
      </w:r>
      <w:r xmlns:w="http://schemas.openxmlformats.org/wordprocessingml/2006/main" w:rsidRPr="00F51251">
        <w:rPr>
          <w:rFonts w:ascii="GHEA Grapalat" w:hAnsi="GHEA Grapalat"/>
          <w:b/>
          <w:sz w:val="20"/>
          <w:lang w:val="es-ES"/>
        </w:rPr>
        <w:t xml:space="preserve"> </w:t>
      </w:r>
      <w:r xmlns:w="http://schemas.openxmlformats.org/wordprocessingml/2006/main" w:rsidRPr="00F51251">
        <w:rPr>
          <w:rFonts w:ascii="GHEA Grapalat" w:hAnsi="GHEA Grapalat" w:cs="Sylfaen"/>
          <w:b/>
          <w:sz w:val="20"/>
        </w:rPr>
        <w:t xml:space="preserve">RIGHT</w:t>
      </w:r>
      <w:r xmlns:w="http://schemas.openxmlformats.org/wordprocessingml/2006/main" w:rsidRPr="00F51251">
        <w:rPr>
          <w:rFonts w:ascii="GHEA Grapalat" w:hAnsi="GHEA Grapalat"/>
          <w:b/>
          <w:sz w:val="20"/>
          <w:lang w:val="es-ES"/>
        </w:rPr>
        <w:t xml:space="preserve"> </w:t>
      </w:r>
      <w:r xmlns:w="http://schemas.openxmlformats.org/wordprocessingml/2006/main" w:rsidRPr="00F51251">
        <w:rPr>
          <w:rFonts w:ascii="GHEA Grapalat" w:hAnsi="GHEA Grapalat"/>
          <w:b/>
          <w:sz w:val="20"/>
          <w:lang w:val="es-ES"/>
        </w:rPr>
        <w:t xml:space="preserve">QUALIFICATION </w:t>
      </w:r>
      <w:r xmlns:w="http://schemas.openxmlformats.org/wordprocessingml/2006/main" w:rsidRPr="00F51251">
        <w:rPr>
          <w:rFonts w:ascii="GHEA Grapalat" w:hAnsi="GHEA Grapalat" w:cs="Sylfaen"/>
          <w:b/>
          <w:sz w:val="20"/>
        </w:rPr>
        <w:t xml:space="preserve">REQUIREMENTS</w:t>
      </w:r>
      <w:r xmlns:w="http://schemas.openxmlformats.org/wordprocessingml/2006/main" w:rsidRPr="00F51251">
        <w:rPr>
          <w:rFonts w:ascii="GHEA Grapalat" w:hAnsi="GHEA Grapalat" w:cs="Sylfaen"/>
          <w:b/>
          <w:sz w:val="20"/>
        </w:rPr>
        <w:t xml:space="preserve">​</w:t>
      </w:r>
      <w:r xmlns:w="http://schemas.openxmlformats.org/wordprocessingml/2006/main" w:rsidRPr="00F51251">
        <w:rPr>
          <w:rFonts w:ascii="GHEA Grapalat" w:hAnsi="GHEA Grapalat"/>
          <w:b/>
          <w:sz w:val="20"/>
          <w:lang w:val="es-ES"/>
        </w:rPr>
        <w:t xml:space="preserve"> </w:t>
      </w:r>
      <w:proofErr xmlns:w="http://schemas.openxmlformats.org/wordprocessingml/2006/main" w:type="gramStart"/>
      <w:r xmlns:w="http://schemas.openxmlformats.org/wordprocessingml/2006/main" w:rsidRPr="00F51251">
        <w:rPr>
          <w:rFonts w:ascii="GHEA Grapalat" w:hAnsi="GHEA Grapalat" w:cs="Sylfaen"/>
          <w:b/>
          <w:sz w:val="20"/>
        </w:rPr>
        <w:t xml:space="preserve">STANDARDS </w:t>
      </w:r>
      <w:r xmlns:w="http://schemas.openxmlformats.org/wordprocessingml/2006/main" w:rsidRPr="00F51251">
        <w:rPr>
          <w:rFonts w:ascii="GHEA Grapalat" w:hAnsi="GHEA Grapalat"/>
          <w:b/>
          <w:sz w:val="20"/>
          <w:lang w:val="es-ES"/>
        </w:rPr>
        <w:t xml:space="preserve">AND</w:t>
      </w:r>
      <w:proofErr xmlns:w="http://schemas.openxmlformats.org/wordprocessingml/2006/main" w:type="gramEnd"/>
      <w:r xmlns:w="http://schemas.openxmlformats.org/wordprocessingml/2006/main" w:rsidRPr="00F51251">
        <w:rPr>
          <w:rFonts w:ascii="GHEA Grapalat" w:hAnsi="GHEA Grapalat"/>
          <w:b/>
          <w:sz w:val="20"/>
          <w:lang w:val="es-ES"/>
        </w:rPr>
        <w:t xml:space="preserve"> </w:t>
      </w:r>
      <w:r xmlns:w="http://schemas.openxmlformats.org/wordprocessingml/2006/main" w:rsidRPr="00F51251">
        <w:rPr>
          <w:rFonts w:ascii="GHEA Grapalat" w:hAnsi="GHEA Grapalat" w:cs="Sylfaen"/>
          <w:b/>
          <w:sz w:val="20"/>
        </w:rPr>
        <w:t xml:space="preserve">THEM</w:t>
      </w:r>
      <w:r xmlns:w="http://schemas.openxmlformats.org/wordprocessingml/2006/main" w:rsidRPr="00F51251">
        <w:rPr>
          <w:rFonts w:ascii="GHEA Grapalat" w:hAnsi="GHEA Grapalat"/>
          <w:b/>
          <w:sz w:val="20"/>
          <w:lang w:val="es-ES"/>
        </w:rPr>
        <w:t xml:space="preserve"> </w:t>
      </w:r>
      <w:r xmlns:w="http://schemas.openxmlformats.org/wordprocessingml/2006/main" w:rsidRPr="00F51251">
        <w:rPr>
          <w:rFonts w:ascii="GHEA Grapalat" w:hAnsi="GHEA Grapalat" w:cs="Sylfaen"/>
          <w:b/>
          <w:sz w:val="20"/>
          <w:lang w:val="es-ES"/>
        </w:rPr>
        <w:t xml:space="preserve">C </w:t>
      </w:r>
      <w:r xmlns:w="http://schemas.openxmlformats.org/wordprocessingml/2006/main" w:rsidRPr="00F51251">
        <w:rPr>
          <w:rFonts w:ascii="GHEA Grapalat" w:hAnsi="GHEA Grapalat" w:cs="Sylfaen"/>
          <w:b/>
          <w:sz w:val="20"/>
        </w:rPr>
        <w:t xml:space="preserve">NAHATMAN</w:t>
      </w:r>
      <w:r xmlns:w="http://schemas.openxmlformats.org/wordprocessingml/2006/main" w:rsidRPr="00F51251">
        <w:rPr>
          <w:rFonts w:ascii="GHEA Grapalat" w:hAnsi="GHEA Grapalat"/>
          <w:b/>
          <w:sz w:val="20"/>
          <w:lang w:val="es-ES"/>
        </w:rPr>
        <w:t xml:space="preserve"> </w:t>
      </w:r>
      <w:r xmlns:w="http://schemas.openxmlformats.org/wordprocessingml/2006/main" w:rsidRPr="00F51251">
        <w:rPr>
          <w:rFonts w:ascii="GHEA Grapalat" w:hAnsi="GHEA Grapalat" w:cs="Sylfaen"/>
          <w:b/>
          <w:sz w:val="20"/>
        </w:rPr>
        <w:t xml:space="preserve">There </w:t>
      </w:r>
      <w:r xmlns:w="http://schemas.openxmlformats.org/wordprocessingml/2006/main" w:rsidRPr="00F51251">
        <w:rPr>
          <w:rFonts w:ascii="GHEA Grapalat" w:hAnsi="GHEA Grapalat" w:cs="Sylfaen"/>
          <w:b/>
          <w:sz w:val="20"/>
        </w:rPr>
        <w:t xml:space="preserve">was </w:t>
      </w:r>
      <w:r xmlns:w="http://schemas.openxmlformats.org/wordprocessingml/2006/main" w:rsidRPr="00F51251">
        <w:rPr>
          <w:rFonts w:ascii="GHEA Grapalat" w:hAnsi="GHEA Grapalat" w:cs="Sylfaen"/>
          <w:b/>
          <w:sz w:val="20"/>
          <w:lang w:val="es-ES"/>
        </w:rPr>
        <w:t xml:space="preserve">G</w:t>
      </w:r>
      <w:r xmlns:w="http://schemas.openxmlformats.org/wordprocessingml/2006/main" w:rsidRPr="00F51251">
        <w:rPr>
          <w:rFonts w:ascii="GHEA Grapalat" w:hAnsi="GHEA Grapalat"/>
          <w:b/>
          <w:sz w:val="20"/>
          <w:lang w:val="es-ES"/>
        </w:rPr>
        <w:t xml:space="preserve"> </w:t>
      </w:r>
    </w:p>
    <w:p w:rsidR="00950D0E" w:rsidRPr="00F51251" w:rsidRDefault="00950D0E" w:rsidP="00106D44">
      <w:pPr xmlns:w="http://schemas.openxmlformats.org/wordprocessingml/2006/main">
        <w:tabs>
          <w:tab w:val="left" w:pos="426"/>
        </w:tabs>
        <w:jc w:val="both"/>
        <w:rPr>
          <w:rFonts w:ascii="GHEA Grapalat" w:hAnsi="GHEA Grapalat" w:cs="Arial Armenian"/>
          <w:sz w:val="20"/>
          <w:lang w:val="es-ES"/>
        </w:rPr>
      </w:pPr>
      <w:r xmlns:w="http://schemas.openxmlformats.org/wordprocessingml/2006/main" w:rsidRPr="00F51251">
        <w:rPr>
          <w:rFonts w:ascii="GHEA Grapalat" w:hAnsi="GHEA Grapalat" w:cs="Arial Armenian"/>
          <w:sz w:val="20"/>
          <w:lang w:val="es-ES"/>
        </w:rPr>
        <w:t xml:space="preserve">2.1 </w:t>
      </w:r>
      <w:r xmlns:w="http://schemas.openxmlformats.org/wordprocessingml/2006/main" w:rsidRPr="00F51251">
        <w:rPr>
          <w:rFonts w:ascii="GHEA Grapalat" w:hAnsi="GHEA Grapalat" w:cs="Sylfaen"/>
          <w:sz w:val="20"/>
        </w:rPr>
        <w:t xml:space="preserve">To participate in </w:t>
      </w:r>
      <w:r xmlns:w="http://schemas.openxmlformats.org/wordprocessingml/2006/main" w:rsidRPr="00F51251">
        <w:rPr>
          <w:rFonts w:ascii="GHEA Grapalat" w:hAnsi="GHEA Grapalat" w:cs="Sylfaen"/>
          <w:sz w:val="20"/>
        </w:rPr>
        <w:t xml:space="preserve">this </w:t>
      </w:r>
      <w:r xmlns:w="http://schemas.openxmlformats.org/wordprocessingml/2006/main" w:rsidRPr="00F51251">
        <w:rPr>
          <w:rFonts w:ascii="GHEA Grapalat" w:hAnsi="GHEA Grapalat" w:cs="Arial Armenian"/>
          <w:sz w:val="20"/>
          <w:lang w:val="es-ES"/>
        </w:rPr>
        <w:t xml:space="preserve">procedure</w:t>
      </w:r>
      <w:r xmlns:w="http://schemas.openxmlformats.org/wordprocessingml/2006/main" w:rsidRPr="00F51251">
        <w:rPr>
          <w:rFonts w:ascii="GHEA Grapalat" w:hAnsi="GHEA Grapalat" w:cs="Arial Armenian"/>
          <w:sz w:val="20"/>
          <w:lang w:val="es-ES"/>
        </w:rPr>
        <w:t xml:space="preserve"> </w:t>
      </w:r>
      <w:r xmlns:w="http://schemas.openxmlformats.org/wordprocessingml/2006/main" w:rsidRPr="00F51251">
        <w:rPr>
          <w:rFonts w:ascii="GHEA Grapalat" w:hAnsi="GHEA Grapalat" w:cs="Sylfaen"/>
          <w:sz w:val="20"/>
        </w:rPr>
        <w:t xml:space="preserve">right</w:t>
      </w:r>
      <w:r xmlns:w="http://schemas.openxmlformats.org/wordprocessingml/2006/main" w:rsidRPr="00F51251">
        <w:rPr>
          <w:rFonts w:ascii="GHEA Grapalat" w:hAnsi="GHEA Grapalat" w:cs="Arial Armenian"/>
          <w:sz w:val="20"/>
          <w:lang w:val="es-ES"/>
        </w:rPr>
        <w:t xml:space="preserve"> </w:t>
      </w:r>
      <w:r xmlns:w="http://schemas.openxmlformats.org/wordprocessingml/2006/main" w:rsidRPr="00F51251">
        <w:rPr>
          <w:rFonts w:ascii="GHEA Grapalat" w:hAnsi="GHEA Grapalat" w:cs="Sylfaen"/>
          <w:sz w:val="20"/>
        </w:rPr>
        <w:t xml:space="preserve">they don't have</w:t>
      </w:r>
      <w:r xmlns:w="http://schemas.openxmlformats.org/wordprocessingml/2006/main" w:rsidRPr="00F51251">
        <w:rPr>
          <w:rFonts w:ascii="GHEA Grapalat" w:hAnsi="GHEA Grapalat" w:cs="Arial Armenian"/>
          <w:sz w:val="20"/>
          <w:lang w:val="es-ES"/>
        </w:rPr>
        <w:t xml:space="preserve"> </w:t>
      </w:r>
      <w:r xmlns:w="http://schemas.openxmlformats.org/wordprocessingml/2006/main" w:rsidRPr="00F51251">
        <w:rPr>
          <w:rFonts w:ascii="GHEA Grapalat" w:hAnsi="GHEA Grapalat" w:cs="Sylfaen"/>
          <w:sz w:val="20"/>
        </w:rPr>
        <w:t xml:space="preserve">persons </w:t>
      </w:r>
      <w:r xmlns:w="http://schemas.openxmlformats.org/wordprocessingml/2006/main" w:rsidRPr="00F51251">
        <w:rPr>
          <w:rFonts w:ascii="GHEA Grapalat" w:hAnsi="GHEA Grapalat" w:cs="Sylfaen"/>
          <w:sz w:val="20"/>
          <w:lang w:val="es-ES"/>
        </w:rPr>
        <w:t xml:space="preserve">.</w:t>
      </w:r>
    </w:p>
    <w:p w:rsidR="00950D0E" w:rsidRPr="00F51251" w:rsidRDefault="00950D0E" w:rsidP="00106D44">
      <w:pPr xmlns:w="http://schemas.openxmlformats.org/wordprocessingml/2006/main">
        <w:tabs>
          <w:tab w:val="left" w:pos="426"/>
        </w:tabs>
        <w:jc w:val="both"/>
        <w:rPr>
          <w:rFonts w:ascii="GHEA Grapalat" w:hAnsi="GHEA Grapalat"/>
          <w:sz w:val="20"/>
          <w:szCs w:val="20"/>
          <w:lang w:val="es-ES"/>
        </w:rPr>
      </w:pPr>
      <w:r xmlns:w="http://schemas.openxmlformats.org/wordprocessingml/2006/main" w:rsidRPr="00F51251">
        <w:rPr>
          <w:rFonts w:ascii="GHEA Grapalat" w:hAnsi="GHEA Grapalat"/>
          <w:sz w:val="20"/>
          <w:szCs w:val="20"/>
          <w:lang w:val="es-ES"/>
        </w:rPr>
        <w:t xml:space="preserve">1) </w:t>
      </w:r>
      <w:r xmlns:w="http://schemas.openxmlformats.org/wordprocessingml/2006/main" w:rsidRPr="00F51251">
        <w:rPr>
          <w:rFonts w:ascii="GHEA Grapalat" w:hAnsi="GHEA Grapalat" w:cs="Sylfaen"/>
          <w:sz w:val="20"/>
          <w:szCs w:val="20"/>
        </w:rPr>
        <w:t xml:space="preserve">which ones?</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the application</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to present</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of the day</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as of</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judicial</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in order</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recognized</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are</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bankrupt </w:t>
      </w:r>
      <w:r xmlns:w="http://schemas.openxmlformats.org/wordprocessingml/2006/main" w:rsidRPr="00F51251">
        <w:rPr>
          <w:rFonts w:ascii="GHEA Grapalat" w:hAnsi="GHEA Grapalat"/>
          <w:sz w:val="20"/>
          <w:szCs w:val="20"/>
          <w:lang w:val="es-ES"/>
        </w:rPr>
        <w:t xml:space="preserve">.</w:t>
      </w:r>
    </w:p>
    <w:p w:rsidR="00950D0E" w:rsidRPr="00F51251" w:rsidRDefault="00950D0E" w:rsidP="00106D44">
      <w:pPr xmlns:w="http://schemas.openxmlformats.org/wordprocessingml/2006/main">
        <w:tabs>
          <w:tab w:val="left" w:pos="426"/>
        </w:tabs>
        <w:jc w:val="both"/>
        <w:rPr>
          <w:rFonts w:ascii="GHEA Grapalat" w:hAnsi="GHEA Grapalat"/>
          <w:sz w:val="20"/>
          <w:szCs w:val="20"/>
          <w:lang w:val="es-ES"/>
        </w:rPr>
      </w:pPr>
      <w:r xmlns:w="http://schemas.openxmlformats.org/wordprocessingml/2006/main" w:rsidRPr="00F51251">
        <w:rPr>
          <w:rFonts w:ascii="GHEA Grapalat" w:hAnsi="GHEA Grapalat"/>
          <w:sz w:val="20"/>
          <w:szCs w:val="20"/>
          <w:lang w:val="es-ES"/>
        </w:rPr>
        <w:t xml:space="preserve">3) </w:t>
      </w:r>
      <w:r xmlns:w="http://schemas.openxmlformats.org/wordprocessingml/2006/main" w:rsidRPr="00F51251">
        <w:rPr>
          <w:rFonts w:ascii="GHEA Grapalat" w:hAnsi="GHEA Grapalat"/>
          <w:sz w:val="20"/>
          <w:szCs w:val="20"/>
        </w:rPr>
        <w:t xml:space="preserve">which ones?</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or</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to whom</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executive</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of the body</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representative</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the application</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to present</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on the day</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preceding</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lang w:val="hy-AM"/>
        </w:rPr>
        <w:t xml:space="preserve">five</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years</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during</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convicted</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is</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was</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of terrorism</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financing </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child</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operation</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or</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human</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trafficking</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including</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crime </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criminal</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cooperation</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to create</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or</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to it</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to participate </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bribe</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sz w:val="20"/>
          <w:szCs w:val="20"/>
          <w:lang w:val="es-ES"/>
        </w:rPr>
        <w:t xml:space="preserve">to </w:t>
      </w:r>
      <w:r xmlns:w="http://schemas.openxmlformats.org/wordprocessingml/2006/main" w:rsidRPr="00F51251">
        <w:rPr>
          <w:rFonts w:ascii="GHEA Grapalat" w:hAnsi="GHEA Grapalat" w:cs="Sylfaen"/>
          <w:sz w:val="20"/>
          <w:szCs w:val="20"/>
        </w:rPr>
        <w:t xml:space="preserve">receive </w:t>
      </w:r>
      <w:r xmlns:w="http://schemas.openxmlformats.org/wordprocessingml/2006/main" w:rsidRPr="00F51251">
        <w:rPr>
          <w:rFonts w:ascii="GHEA Grapalat" w:hAnsi="GHEA Grapalat"/>
          <w:sz w:val="20"/>
          <w:szCs w:val="20"/>
        </w:rPr>
        <w:t xml:space="preserve">a bribe</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to give</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or</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of bribery</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mediation</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and:</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by law</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planned</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economic</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activity</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against</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directed</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crimes</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for</w:t>
      </w:r>
      <w:r xmlns:w="http://schemas.openxmlformats.org/wordprocessingml/2006/main" w:rsidRPr="00F51251">
        <w:rPr>
          <w:rFonts w:ascii="GHEA Grapalat" w:hAnsi="GHEA Grapalat"/>
          <w:sz w:val="20"/>
          <w:szCs w:val="20"/>
          <w:lang w:val="es-ES"/>
        </w:rPr>
        <w:t xml:space="preserve">​</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except</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it</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cases </w:t>
      </w:r>
      <w:r xmlns:w="http://schemas.openxmlformats.org/wordprocessingml/2006/main" w:rsidRPr="00F51251">
        <w:rPr>
          <w:rFonts w:ascii="GHEA Grapalat" w:hAnsi="GHEA Grapalat"/>
          <w:sz w:val="20"/>
          <w:szCs w:val="20"/>
          <w:lang w:val="es-ES"/>
        </w:rPr>
        <w:t xml:space="preserve">when</w:t>
      </w:r>
      <w:r xmlns:w="http://schemas.openxmlformats.org/wordprocessingml/2006/main" w:rsidRPr="00F51251">
        <w:rPr>
          <w:rFonts w:ascii="GHEA Grapalat" w:hAnsi="GHEA Grapalat" w:cs="Sylfaen"/>
          <w:sz w:val="20"/>
          <w:szCs w:val="20"/>
        </w:rPr>
        <w:t xml:space="preserve">​</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conviction</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by law</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defined</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in order</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removed</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or</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paid off</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is</w:t>
      </w:r>
      <w:r xmlns:w="http://schemas.openxmlformats.org/wordprocessingml/2006/main" w:rsidRPr="00F51251">
        <w:rPr>
          <w:rFonts w:ascii="GHEA Grapalat" w:hAnsi="GHEA Grapalat"/>
          <w:sz w:val="20"/>
          <w:szCs w:val="20"/>
          <w:lang w:val="es-ES"/>
        </w:rPr>
        <w:t xml:space="preserve">​</w:t>
      </w:r>
    </w:p>
    <w:p w:rsidR="00950D0E" w:rsidRPr="00F51251" w:rsidRDefault="00950D0E" w:rsidP="00106D44">
      <w:pPr xmlns:w="http://schemas.openxmlformats.org/wordprocessingml/2006/main">
        <w:tabs>
          <w:tab w:val="left" w:pos="426"/>
        </w:tabs>
        <w:jc w:val="both"/>
        <w:rPr>
          <w:rFonts w:ascii="GHEA Grapalat" w:hAnsi="GHEA Grapalat"/>
          <w:sz w:val="20"/>
          <w:szCs w:val="20"/>
          <w:lang w:val="es-ES"/>
        </w:rPr>
      </w:pPr>
      <w:r xmlns:w="http://schemas.openxmlformats.org/wordprocessingml/2006/main" w:rsidRPr="00F51251">
        <w:rPr>
          <w:rFonts w:ascii="GHEA Grapalat" w:hAnsi="GHEA Grapalat" w:cs="Sylfaen"/>
          <w:sz w:val="20"/>
          <w:szCs w:val="20"/>
          <w:lang w:val="es-ES"/>
        </w:rPr>
        <w:t xml:space="preserve">4)</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to whom</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regarding</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shopping</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in the field</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anti-competitive</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of agreement </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dominant</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position</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of abuse</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or</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unscrupulous</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competition</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for</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responsibility</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defining</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administrative</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the act</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the application</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to be presented</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on the day</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preceding</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three</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of the year</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during</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became</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is</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unappealable </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huh?</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appealed</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to be</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case</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to be left</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is</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unchanged </w:t>
      </w:r>
      <w:r xmlns:w="http://schemas.openxmlformats.org/wordprocessingml/2006/main" w:rsidRPr="00F51251">
        <w:rPr>
          <w:rFonts w:ascii="Cambria Math" w:hAnsi="Cambria Math" w:cs="Cambria Math"/>
          <w:sz w:val="20"/>
          <w:szCs w:val="20"/>
          <w:lang w:val="es-ES"/>
        </w:rPr>
        <w:t xml:space="preserve">.</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lang w:val="es-ES"/>
        </w:rPr>
        <w:t xml:space="preserve">5) </w:t>
      </w:r>
      <w:r xmlns:w="http://schemas.openxmlformats.org/wordprocessingml/2006/main" w:rsidRPr="00F51251">
        <w:rPr>
          <w:rFonts w:ascii="GHEA Grapalat" w:hAnsi="GHEA Grapalat" w:cs="Sylfaen"/>
          <w:sz w:val="20"/>
          <w:szCs w:val="20"/>
        </w:rPr>
        <w:t xml:space="preserve">which ones?</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the application</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to present</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of the day</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as of</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included</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are</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Eurasian</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economic</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to the union</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member</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countries</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shopping</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about</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legislation</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according to</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published</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shopping</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to the process</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to participate</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right</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without</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participants</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in the list </w:t>
      </w:r>
      <w:r xmlns:w="http://schemas.openxmlformats.org/wordprocessingml/2006/main" w:rsidRPr="00F51251">
        <w:rPr>
          <w:rFonts w:ascii="GHEA Grapalat" w:hAnsi="GHEA Grapalat" w:cs="Sylfaen"/>
          <w:sz w:val="20"/>
          <w:szCs w:val="20"/>
          <w:lang w:val="es-ES"/>
        </w:rPr>
        <w:t xml:space="preserve">.</w:t>
      </w:r>
    </w:p>
    <w:p w:rsidR="00950D0E" w:rsidRPr="00F51251" w:rsidRDefault="00950D0E" w:rsidP="00106D44">
      <w:pPr xmlns:w="http://schemas.openxmlformats.org/wordprocessingml/2006/main">
        <w:tabs>
          <w:tab w:val="left" w:pos="426"/>
        </w:tabs>
        <w:jc w:val="both"/>
        <w:rPr>
          <w:rFonts w:ascii="GHEA Grapalat" w:hAnsi="GHEA Grapalat"/>
          <w:sz w:val="20"/>
          <w:szCs w:val="20"/>
          <w:lang w:val="es-ES"/>
        </w:rPr>
      </w:pPr>
      <w:r xmlns:w="http://schemas.openxmlformats.org/wordprocessingml/2006/main" w:rsidRPr="00F51251">
        <w:rPr>
          <w:rFonts w:ascii="GHEA Grapalat" w:hAnsi="GHEA Grapalat"/>
          <w:sz w:val="20"/>
          <w:szCs w:val="20"/>
          <w:lang w:val="es-ES"/>
        </w:rPr>
        <w:t xml:space="preserve">6) </w:t>
      </w:r>
      <w:r xmlns:w="http://schemas.openxmlformats.org/wordprocessingml/2006/main" w:rsidRPr="00F51251">
        <w:rPr>
          <w:rFonts w:ascii="GHEA Grapalat" w:hAnsi="GHEA Grapalat"/>
          <w:sz w:val="20"/>
          <w:szCs w:val="20"/>
        </w:rPr>
        <w:t xml:space="preserve">which ones?</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the application</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to present</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of the day</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as of</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included</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are</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shopping</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to the process</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to participate</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right</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without</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participants</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in the list </w:t>
      </w:r>
      <w:r xmlns:w="http://schemas.openxmlformats.org/wordprocessingml/2006/main" w:rsidRPr="00F51251">
        <w:rPr>
          <w:rFonts w:ascii="GHEA Grapalat" w:hAnsi="GHEA Grapalat"/>
          <w:sz w:val="20"/>
          <w:szCs w:val="20"/>
          <w:lang w:val="es-ES"/>
        </w:rPr>
        <w:t xml:space="preserve">.</w:t>
      </w:r>
    </w:p>
    <w:p w:rsidR="00950D0E" w:rsidRPr="00F51251" w:rsidRDefault="00950D0E" w:rsidP="00106D44">
      <w:pPr xmlns:w="http://schemas.openxmlformats.org/wordprocessingml/2006/main">
        <w:tabs>
          <w:tab w:val="left" w:pos="426"/>
        </w:tabs>
        <w:jc w:val="both"/>
        <w:rPr>
          <w:rFonts w:ascii="GHEA Grapalat" w:hAnsi="GHEA Grapalat" w:cs="Sylfaen"/>
          <w:sz w:val="20"/>
          <w:lang w:val="es-ES"/>
        </w:rPr>
      </w:pPr>
      <w:r xmlns:w="http://schemas.openxmlformats.org/wordprocessingml/2006/main" w:rsidRPr="00F51251">
        <w:rPr>
          <w:rFonts w:ascii="GHEA Grapalat" w:hAnsi="GHEA Grapalat" w:cs="Sylfaen"/>
          <w:sz w:val="20"/>
          <w:lang w:val="es-ES"/>
        </w:rPr>
        <w:t xml:space="preserve">Moreover, if the participant was included in the lists provided for in sub-clauses 5 and 6 of this clause after the date of submission of the application, then his given application is not subject to rejection.</w:t>
      </w:r>
    </w:p>
    <w:p w:rsidR="00950D0E" w:rsidRPr="00F51251" w:rsidRDefault="00950D0E" w:rsidP="00106D44">
      <w:pPr xmlns:w="http://schemas.openxmlformats.org/wordprocessingml/2006/main">
        <w:shd w:val="clear" w:color="auto" w:fill="FFFFFF"/>
        <w:tabs>
          <w:tab w:val="left" w:pos="426"/>
        </w:tabs>
        <w:jc w:val="both"/>
        <w:rPr>
          <w:rFonts w:ascii="GHEA Grapalat" w:hAnsi="GHEA Grapalat" w:cs="Arial"/>
          <w:sz w:val="20"/>
          <w:lang w:val="es-ES"/>
        </w:rPr>
      </w:pPr>
      <w:r xmlns:w="http://schemas.openxmlformats.org/wordprocessingml/2006/main" w:rsidRPr="00F51251">
        <w:rPr>
          <w:rFonts w:ascii="GHEA Grapalat" w:hAnsi="GHEA Grapalat" w:cs="Arial"/>
          <w:sz w:val="20"/>
          <w:lang w:val="es-ES"/>
        </w:rPr>
        <w:t xml:space="preserve">The participant is included in the list of participants who do not have the right to participate in the procurement process (hereinafter also the list) if:</w:t>
      </w:r>
    </w:p>
    <w:p w:rsidR="00950D0E" w:rsidRPr="00F51251" w:rsidRDefault="00950D0E" w:rsidP="00106D44">
      <w:pPr xmlns:w="http://schemas.openxmlformats.org/wordprocessingml/2006/main">
        <w:pStyle w:val="aff3"/>
        <w:numPr>
          <w:ilvl w:val="0"/>
          <w:numId w:val="32"/>
        </w:numPr>
        <w:shd w:val="clear" w:color="auto" w:fill="FFFFFF"/>
        <w:tabs>
          <w:tab w:val="left" w:pos="426"/>
        </w:tabs>
        <w:ind w:left="0" w:firstLine="0"/>
        <w:jc w:val="both"/>
        <w:rPr>
          <w:rFonts w:ascii="GHEA Grapalat" w:hAnsi="GHEA Grapalat" w:cs="Arial"/>
          <w:sz w:val="20"/>
          <w:lang w:val="es-ES" w:eastAsia="en-US"/>
        </w:rPr>
      </w:pPr>
      <w:r xmlns:w="http://schemas.openxmlformats.org/wordprocessingml/2006/main" w:rsidRPr="00F51251">
        <w:rPr>
          <w:rFonts w:ascii="GHEA Grapalat" w:hAnsi="GHEA Grapalat" w:cs="Arial"/>
          <w:sz w:val="20"/>
          <w:lang w:val="es-ES" w:eastAsia="en-US"/>
        </w:rPr>
        <w:t xml:space="preserve">violated the obligation provided for in the contract or undertaken within the framework of the purchase process, which led to the unilateral termination of the contract by the customer or the termination of the given participant's further participation in the purchase process, and the participant did not pay the amount of the bid, contract and/or qualification security within the period specified by the invitation and/or contract;</w:t>
      </w:r>
    </w:p>
    <w:p w:rsidR="00950D0E" w:rsidRPr="00F51251" w:rsidRDefault="00950D0E" w:rsidP="00106D44">
      <w:pPr xmlns:w="http://schemas.openxmlformats.org/wordprocessingml/2006/main">
        <w:pStyle w:val="aff3"/>
        <w:numPr>
          <w:ilvl w:val="0"/>
          <w:numId w:val="32"/>
        </w:numPr>
        <w:shd w:val="clear" w:color="auto" w:fill="FFFFFF"/>
        <w:tabs>
          <w:tab w:val="left" w:pos="426"/>
        </w:tabs>
        <w:ind w:left="0" w:firstLine="0"/>
        <w:jc w:val="both"/>
        <w:rPr>
          <w:rFonts w:ascii="GHEA Grapalat" w:hAnsi="GHEA Grapalat" w:cs="Arial"/>
          <w:sz w:val="20"/>
          <w:lang w:val="es-ES"/>
        </w:rPr>
      </w:pPr>
      <w:r xmlns:w="http://schemas.openxmlformats.org/wordprocessingml/2006/main" w:rsidRPr="00F51251">
        <w:rPr>
          <w:rFonts w:ascii="GHEA Grapalat" w:hAnsi="GHEA Grapalat" w:cs="Arial"/>
          <w:sz w:val="20"/>
          <w:lang w:val="es-ES" w:eastAsia="en-US"/>
        </w:rPr>
        <w:t xml:space="preserve">as a selected participant has refused or has been deprived of the right to enter into a contract.</w:t>
      </w:r>
    </w:p>
    <w:p w:rsidR="00950D0E" w:rsidRPr="00F51251" w:rsidRDefault="00950D0E" w:rsidP="00106D44">
      <w:pPr>
        <w:tabs>
          <w:tab w:val="left" w:pos="426"/>
        </w:tabs>
        <w:jc w:val="both"/>
        <w:rPr>
          <w:rFonts w:ascii="GHEA Grapalat" w:hAnsi="GHEA Grapalat" w:cs="Sylfaen"/>
          <w:sz w:val="20"/>
          <w:lang w:val="es-ES"/>
        </w:rPr>
      </w:pPr>
    </w:p>
    <w:p w:rsidR="00950D0E" w:rsidRPr="00F51251" w:rsidRDefault="00950D0E" w:rsidP="00106D44">
      <w:pPr xmlns:w="http://schemas.openxmlformats.org/wordprocessingml/2006/main">
        <w:tabs>
          <w:tab w:val="left" w:pos="426"/>
        </w:tabs>
        <w:jc w:val="both"/>
        <w:rPr>
          <w:rFonts w:ascii="GHEA Grapalat" w:hAnsi="GHEA Grapalat" w:cs="Sylfaen"/>
          <w:sz w:val="20"/>
          <w:lang w:val="es-ES"/>
        </w:rPr>
      </w:pPr>
      <w:r xmlns:w="http://schemas.openxmlformats.org/wordprocessingml/2006/main" w:rsidRPr="00F51251">
        <w:rPr>
          <w:rFonts w:ascii="GHEA Grapalat" w:hAnsi="GHEA Grapalat" w:cs="Sylfaen"/>
          <w:sz w:val="20"/>
          <w:lang w:val="es-ES"/>
        </w:rPr>
        <w:t xml:space="preserve">2.2 In order to evaluate the right to participate, the participant must submit the following approved by him with the application</w:t>
      </w:r>
      <w:r xmlns:w="http://schemas.openxmlformats.org/wordprocessingml/2006/main" w:rsidRPr="00F51251">
        <w:rPr>
          <w:rFonts w:ascii="GHEA Grapalat" w:hAnsi="GHEA Grapalat" w:cs="Arial"/>
          <w:sz w:val="20"/>
          <w:lang w:val="es-ES"/>
        </w:rPr>
        <w:t xml:space="preserve"> </w:t>
      </w:r>
      <w:r xmlns:w="http://schemas.openxmlformats.org/wordprocessingml/2006/main" w:rsidRPr="00F51251">
        <w:rPr>
          <w:rFonts w:ascii="GHEA Grapalat" w:hAnsi="GHEA Grapalat" w:cs="Arial"/>
          <w:sz w:val="20"/>
          <w:lang w:val="es-ES"/>
        </w:rPr>
        <w:t xml:space="preserve">2. </w:t>
      </w:r>
      <w:r xmlns:w="http://schemas.openxmlformats.org/wordprocessingml/2006/main" w:rsidRPr="00F51251">
        <w:rPr>
          <w:rFonts w:ascii="GHEA Grapalat" w:hAnsi="GHEA Grapalat" w:cs="Arial"/>
          <w:sz w:val="20"/>
          <w:lang w:val="hy-AM"/>
        </w:rPr>
        <w:t xml:space="preserve">1 of the </w:t>
      </w:r>
      <w:r xmlns:w="http://schemas.openxmlformats.org/wordprocessingml/2006/main" w:rsidRPr="00F51251">
        <w:rPr>
          <w:rFonts w:ascii="GHEA Grapalat" w:hAnsi="GHEA Grapalat" w:cs="Arial"/>
          <w:sz w:val="20"/>
          <w:lang w:val="es-ES"/>
        </w:rPr>
        <w:t xml:space="preserve">2nd </w:t>
      </w:r>
      <w:r xmlns:w="http://schemas.openxmlformats.org/wordprocessingml/2006/main" w:rsidRPr="00F51251">
        <w:rPr>
          <w:rFonts w:ascii="GHEA Grapalat" w:hAnsi="GHEA Grapalat" w:cs="Sylfaen"/>
          <w:sz w:val="20"/>
          <w:lang w:val="es-ES"/>
        </w:rPr>
        <w:t xml:space="preserve">part </w:t>
      </w:r>
      <w:r xmlns:w="http://schemas.openxmlformats.org/wordprocessingml/2006/main" w:rsidRPr="00F51251">
        <w:rPr>
          <w:rFonts w:ascii="GHEA Grapalat" w:hAnsi="GHEA Grapalat" w:cs="Sylfaen"/>
          <w:sz w:val="20"/>
          <w:lang w:val="es-ES"/>
        </w:rPr>
        <w:t xml:space="preserve">of the invitation</w:t>
      </w:r>
      <w:r xmlns:w="http://schemas.openxmlformats.org/wordprocessingml/2006/main" w:rsidRPr="00F51251">
        <w:rPr>
          <w:rFonts w:ascii="GHEA Grapalat" w:hAnsi="GHEA Grapalat" w:cs="Arial"/>
          <w:sz w:val="20"/>
          <w:lang w:val="es-ES"/>
        </w:rPr>
        <w:t xml:space="preserve"> </w:t>
      </w:r>
      <w:r xmlns:w="http://schemas.openxmlformats.org/wordprocessingml/2006/main" w:rsidRPr="00F51251">
        <w:rPr>
          <w:rFonts w:ascii="GHEA Grapalat" w:hAnsi="GHEA Grapalat" w:cs="Sylfaen"/>
          <w:sz w:val="20"/>
          <w:lang w:val="es-ES"/>
        </w:rPr>
        <w:t xml:space="preserve">with a point</w:t>
      </w:r>
      <w:r xmlns:w="http://schemas.openxmlformats.org/wordprocessingml/2006/main" w:rsidRPr="00F51251">
        <w:rPr>
          <w:rFonts w:ascii="GHEA Grapalat" w:hAnsi="GHEA Grapalat" w:cs="Arial"/>
          <w:sz w:val="20"/>
          <w:lang w:val="es-ES"/>
        </w:rPr>
        <w:t xml:space="preserve"> </w:t>
      </w:r>
      <w:r xmlns:w="http://schemas.openxmlformats.org/wordprocessingml/2006/main" w:rsidRPr="00F51251">
        <w:rPr>
          <w:rFonts w:ascii="GHEA Grapalat" w:hAnsi="GHEA Grapalat" w:cs="Sylfaen"/>
          <w:sz w:val="20"/>
          <w:lang w:val="es-ES"/>
        </w:rPr>
        <w:t xml:space="preserve">planned</w:t>
      </w:r>
      <w:r xmlns:w="http://schemas.openxmlformats.org/wordprocessingml/2006/main" w:rsidRPr="00F51251">
        <w:rPr>
          <w:rFonts w:ascii="GHEA Grapalat" w:hAnsi="GHEA Grapalat" w:cs="Arial"/>
          <w:sz w:val="20"/>
          <w:lang w:val="es-ES"/>
        </w:rPr>
        <w:t xml:space="preserve"> </w:t>
      </w:r>
      <w:r xmlns:w="http://schemas.openxmlformats.org/wordprocessingml/2006/main" w:rsidRPr="00F51251">
        <w:rPr>
          <w:rFonts w:ascii="GHEA Grapalat" w:hAnsi="GHEA Grapalat" w:cs="Sylfaen"/>
          <w:sz w:val="20"/>
          <w:lang w:val="es-ES"/>
        </w:rPr>
        <w:t xml:space="preserve">in writing</w:t>
      </w:r>
      <w:r xmlns:w="http://schemas.openxmlformats.org/wordprocessingml/2006/main" w:rsidRPr="00F51251">
        <w:rPr>
          <w:rFonts w:ascii="GHEA Grapalat" w:hAnsi="GHEA Grapalat" w:cs="Arial"/>
          <w:sz w:val="20"/>
          <w:lang w:val="es-ES"/>
        </w:rPr>
        <w:t xml:space="preserve"> </w:t>
      </w:r>
      <w:r xmlns:w="http://schemas.openxmlformats.org/wordprocessingml/2006/main" w:rsidRPr="00F51251">
        <w:rPr>
          <w:rFonts w:ascii="GHEA Grapalat" w:hAnsi="GHEA Grapalat" w:cs="Sylfaen"/>
          <w:sz w:val="20"/>
          <w:lang w:val="es-ES"/>
        </w:rPr>
        <w:t xml:space="preserve">Statement: </w:t>
      </w:r>
      <w:r xmlns:w="http://schemas.openxmlformats.org/wordprocessingml/2006/main" w:rsidRPr="00F51251">
        <w:rPr>
          <w:rFonts w:ascii="GHEA Grapalat" w:hAnsi="GHEA Grapalat" w:cs="Sylfaen"/>
          <w:sz w:val="20"/>
        </w:rPr>
        <w:t xml:space="preserve">Besides</w:t>
      </w:r>
      <w:r xmlns:w="http://schemas.openxmlformats.org/wordprocessingml/2006/main" w:rsidRPr="00F51251">
        <w:rPr>
          <w:rFonts w:ascii="GHEA Grapalat" w:hAnsi="GHEA Grapalat" w:cs="Sylfaen"/>
          <w:sz w:val="20"/>
          <w:lang w:val="es-ES"/>
        </w:rPr>
        <w:t xml:space="preserve"> </w:t>
      </w:r>
      <w:r xmlns:w="http://schemas.openxmlformats.org/wordprocessingml/2006/main" w:rsidRPr="00F51251">
        <w:rPr>
          <w:rFonts w:ascii="GHEA Grapalat" w:hAnsi="GHEA Grapalat" w:cs="Sylfaen"/>
          <w:sz w:val="20"/>
        </w:rPr>
        <w:t xml:space="preserve">hereby</w:t>
      </w:r>
      <w:r xmlns:w="http://schemas.openxmlformats.org/wordprocessingml/2006/main" w:rsidRPr="00F51251">
        <w:rPr>
          <w:rFonts w:ascii="GHEA Grapalat" w:hAnsi="GHEA Grapalat" w:cs="Sylfaen"/>
          <w:sz w:val="20"/>
          <w:lang w:val="es-ES"/>
        </w:rPr>
        <w:t xml:space="preserve"> </w:t>
      </w:r>
      <w:r xmlns:w="http://schemas.openxmlformats.org/wordprocessingml/2006/main" w:rsidRPr="00F51251">
        <w:rPr>
          <w:rFonts w:ascii="GHEA Grapalat" w:hAnsi="GHEA Grapalat" w:cs="Sylfaen"/>
          <w:sz w:val="20"/>
        </w:rPr>
        <w:t xml:space="preserve">with a point</w:t>
      </w:r>
      <w:r xmlns:w="http://schemas.openxmlformats.org/wordprocessingml/2006/main" w:rsidRPr="00F51251">
        <w:rPr>
          <w:rFonts w:ascii="GHEA Grapalat" w:hAnsi="GHEA Grapalat" w:cs="Sylfaen"/>
          <w:sz w:val="20"/>
          <w:lang w:val="es-ES"/>
        </w:rPr>
        <w:t xml:space="preserve"> </w:t>
      </w:r>
      <w:r xmlns:w="http://schemas.openxmlformats.org/wordprocessingml/2006/main" w:rsidRPr="00F51251">
        <w:rPr>
          <w:rFonts w:ascii="GHEA Grapalat" w:hAnsi="GHEA Grapalat" w:cs="Sylfaen"/>
          <w:sz w:val="20"/>
        </w:rPr>
        <w:t xml:space="preserve">planned</w:t>
      </w:r>
      <w:r xmlns:w="http://schemas.openxmlformats.org/wordprocessingml/2006/main" w:rsidRPr="00F51251">
        <w:rPr>
          <w:rFonts w:ascii="GHEA Grapalat" w:hAnsi="GHEA Grapalat" w:cs="Sylfaen"/>
          <w:sz w:val="20"/>
          <w:lang w:val="es-ES"/>
        </w:rPr>
        <w:t xml:space="preserve"> </w:t>
      </w:r>
      <w:r xmlns:w="http://schemas.openxmlformats.org/wordprocessingml/2006/main" w:rsidRPr="00F51251">
        <w:rPr>
          <w:rFonts w:ascii="GHEA Grapalat" w:hAnsi="GHEA Grapalat" w:cs="Sylfaen"/>
          <w:sz w:val="20"/>
        </w:rPr>
        <w:t xml:space="preserve">from the announcement</w:t>
      </w:r>
      <w:r xmlns:w="http://schemas.openxmlformats.org/wordprocessingml/2006/main" w:rsidRPr="00F51251">
        <w:rPr>
          <w:rFonts w:ascii="GHEA Grapalat" w:hAnsi="GHEA Grapalat" w:cs="Sylfaen"/>
          <w:sz w:val="20"/>
          <w:lang w:val="es-ES"/>
        </w:rPr>
        <w:t xml:space="preserve"> </w:t>
      </w:r>
      <w:r xmlns:w="http://schemas.openxmlformats.org/wordprocessingml/2006/main" w:rsidRPr="00F51251">
        <w:rPr>
          <w:rFonts w:ascii="GHEA Grapalat" w:hAnsi="GHEA Grapalat" w:cs="Sylfaen"/>
          <w:sz w:val="20"/>
        </w:rPr>
        <w:t xml:space="preserve">participation</w:t>
      </w:r>
      <w:r xmlns:w="http://schemas.openxmlformats.org/wordprocessingml/2006/main" w:rsidRPr="00F51251">
        <w:rPr>
          <w:rFonts w:ascii="GHEA Grapalat" w:hAnsi="GHEA Grapalat" w:cs="Sylfaen"/>
          <w:sz w:val="20"/>
          <w:lang w:val="es-ES"/>
        </w:rPr>
        <w:t xml:space="preserve"> </w:t>
      </w:r>
      <w:r xmlns:w="http://schemas.openxmlformats.org/wordprocessingml/2006/main" w:rsidRPr="00F51251">
        <w:rPr>
          <w:rFonts w:ascii="GHEA Grapalat" w:hAnsi="GHEA Grapalat" w:cs="Sylfaen"/>
          <w:sz w:val="20"/>
        </w:rPr>
        <w:t xml:space="preserve">of right</w:t>
      </w:r>
      <w:r xmlns:w="http://schemas.openxmlformats.org/wordprocessingml/2006/main" w:rsidRPr="00F51251">
        <w:rPr>
          <w:rFonts w:ascii="GHEA Grapalat" w:hAnsi="GHEA Grapalat" w:cs="Sylfaen"/>
          <w:sz w:val="20"/>
          <w:lang w:val="es-ES"/>
        </w:rPr>
        <w:t xml:space="preserve"> </w:t>
      </w:r>
      <w:r xmlns:w="http://schemas.openxmlformats.org/wordprocessingml/2006/main" w:rsidRPr="00F51251">
        <w:rPr>
          <w:rFonts w:ascii="GHEA Grapalat" w:hAnsi="GHEA Grapalat" w:cs="Sylfaen"/>
          <w:sz w:val="20"/>
        </w:rPr>
        <w:t xml:space="preserve">evaluation</w:t>
      </w:r>
      <w:r xmlns:w="http://schemas.openxmlformats.org/wordprocessingml/2006/main" w:rsidRPr="00F51251">
        <w:rPr>
          <w:rFonts w:ascii="GHEA Grapalat" w:hAnsi="GHEA Grapalat" w:cs="Sylfaen"/>
          <w:sz w:val="20"/>
          <w:lang w:val="es-ES"/>
        </w:rPr>
        <w:t xml:space="preserve"> </w:t>
      </w:r>
      <w:r xmlns:w="http://schemas.openxmlformats.org/wordprocessingml/2006/main" w:rsidRPr="00F51251">
        <w:rPr>
          <w:rFonts w:ascii="GHEA Grapalat" w:hAnsi="GHEA Grapalat" w:cs="Sylfaen"/>
          <w:sz w:val="20"/>
        </w:rPr>
        <w:t xml:space="preserve">for</w:t>
      </w:r>
      <w:r xmlns:w="http://schemas.openxmlformats.org/wordprocessingml/2006/main" w:rsidRPr="00F51251">
        <w:rPr>
          <w:rFonts w:ascii="GHEA Grapalat" w:hAnsi="GHEA Grapalat" w:cs="Sylfaen"/>
          <w:sz w:val="20"/>
          <w:lang w:val="es-ES"/>
        </w:rPr>
        <w:t xml:space="preserve"> </w:t>
      </w:r>
      <w:r xmlns:w="http://schemas.openxmlformats.org/wordprocessingml/2006/main" w:rsidRPr="00F51251">
        <w:rPr>
          <w:rFonts w:ascii="GHEA Grapalat" w:hAnsi="GHEA Grapalat" w:cs="Sylfaen"/>
          <w:sz w:val="20"/>
        </w:rPr>
        <w:t xml:space="preserve">from the participant </w:t>
      </w:r>
      <w:r xmlns:w="http://schemas.openxmlformats.org/wordprocessingml/2006/main" w:rsidRPr="00F51251">
        <w:rPr>
          <w:rFonts w:ascii="GHEA Grapalat" w:hAnsi="GHEA Grapalat" w:cs="Sylfaen"/>
          <w:sz w:val="20"/>
          <w:lang w:val="es-ES"/>
        </w:rPr>
        <w:t xml:space="preserve">, </w:t>
      </w:r>
      <w:r xmlns:w="http://schemas.openxmlformats.org/wordprocessingml/2006/main" w:rsidRPr="00F51251">
        <w:rPr>
          <w:rFonts w:ascii="GHEA Grapalat" w:hAnsi="GHEA Grapalat" w:cs="Sylfaen"/>
          <w:sz w:val="20"/>
        </w:rPr>
        <w:t xml:space="preserve">that</w:t>
      </w:r>
      <w:r xmlns:w="http://schemas.openxmlformats.org/wordprocessingml/2006/main" w:rsidRPr="00F51251">
        <w:rPr>
          <w:rFonts w:ascii="GHEA Grapalat" w:hAnsi="GHEA Grapalat" w:cs="Sylfaen"/>
          <w:sz w:val="20"/>
          <w:lang w:val="es-ES"/>
        </w:rPr>
        <w:t xml:space="preserve"> </w:t>
      </w:r>
      <w:r xmlns:w="http://schemas.openxmlformats.org/wordprocessingml/2006/main" w:rsidRPr="00F51251">
        <w:rPr>
          <w:rFonts w:ascii="GHEA Grapalat" w:hAnsi="GHEA Grapalat" w:cs="Sylfaen"/>
          <w:sz w:val="20"/>
        </w:rPr>
        <w:t xml:space="preserve">seems</w:t>
      </w:r>
      <w:r xmlns:w="http://schemas.openxmlformats.org/wordprocessingml/2006/main" w:rsidRPr="00F51251">
        <w:rPr>
          <w:rFonts w:ascii="GHEA Grapalat" w:hAnsi="GHEA Grapalat" w:cs="Sylfaen"/>
          <w:sz w:val="20"/>
          <w:lang w:val="es-ES"/>
        </w:rPr>
        <w:t xml:space="preserve"> </w:t>
      </w:r>
      <w:r xmlns:w="http://schemas.openxmlformats.org/wordprocessingml/2006/main" w:rsidRPr="00F51251">
        <w:rPr>
          <w:rFonts w:ascii="GHEA Grapalat" w:hAnsi="GHEA Grapalat" w:cs="Sylfaen"/>
          <w:sz w:val="20"/>
        </w:rPr>
        <w:t xml:space="preserve">selected</w:t>
      </w:r>
      <w:r xmlns:w="http://schemas.openxmlformats.org/wordprocessingml/2006/main" w:rsidRPr="00F51251">
        <w:rPr>
          <w:rFonts w:ascii="GHEA Grapalat" w:hAnsi="GHEA Grapalat" w:cs="Sylfaen"/>
          <w:sz w:val="20"/>
          <w:lang w:val="es-ES"/>
        </w:rPr>
        <w:t xml:space="preserve"> </w:t>
      </w:r>
      <w:r xmlns:w="http://schemas.openxmlformats.org/wordprocessingml/2006/main" w:rsidRPr="00F51251">
        <w:rPr>
          <w:rFonts w:ascii="GHEA Grapalat" w:hAnsi="GHEA Grapalat" w:cs="Sylfaen"/>
          <w:sz w:val="20"/>
        </w:rPr>
        <w:t xml:space="preserve">from the participant</w:t>
      </w:r>
      <w:r xmlns:w="http://schemas.openxmlformats.org/wordprocessingml/2006/main" w:rsidRPr="00F51251">
        <w:rPr>
          <w:rFonts w:ascii="GHEA Grapalat" w:hAnsi="GHEA Grapalat" w:cs="Sylfaen"/>
          <w:sz w:val="20"/>
          <w:lang w:val="es-ES"/>
        </w:rPr>
        <w:t xml:space="preserve"> </w:t>
      </w:r>
      <w:r xmlns:w="http://schemas.openxmlformats.org/wordprocessingml/2006/main" w:rsidRPr="00F51251">
        <w:rPr>
          <w:rFonts w:ascii="GHEA Grapalat" w:hAnsi="GHEA Grapalat" w:cs="Sylfaen"/>
          <w:sz w:val="20"/>
        </w:rPr>
        <w:t xml:space="preserve">other</w:t>
      </w:r>
      <w:r xmlns:w="http://schemas.openxmlformats.org/wordprocessingml/2006/main" w:rsidRPr="00F51251">
        <w:rPr>
          <w:rFonts w:ascii="GHEA Grapalat" w:hAnsi="GHEA Grapalat" w:cs="Sylfaen"/>
          <w:sz w:val="20"/>
          <w:lang w:val="es-ES"/>
        </w:rPr>
        <w:t xml:space="preserve"> </w:t>
      </w:r>
      <w:r xmlns:w="http://schemas.openxmlformats.org/wordprocessingml/2006/main" w:rsidRPr="00F51251">
        <w:rPr>
          <w:rFonts w:ascii="GHEA Grapalat" w:hAnsi="GHEA Grapalat" w:cs="Sylfaen"/>
          <w:sz w:val="20"/>
        </w:rPr>
        <w:t xml:space="preserve">documents</w:t>
      </w:r>
      <w:r xmlns:w="http://schemas.openxmlformats.org/wordprocessingml/2006/main" w:rsidRPr="00F51251">
        <w:rPr>
          <w:rFonts w:ascii="GHEA Grapalat" w:hAnsi="GHEA Grapalat" w:cs="Sylfaen"/>
          <w:sz w:val="20"/>
          <w:lang w:val="es-ES"/>
        </w:rPr>
        <w:t xml:space="preserve"> </w:t>
      </w:r>
      <w:r xmlns:w="http://schemas.openxmlformats.org/wordprocessingml/2006/main" w:rsidRPr="00F51251">
        <w:rPr>
          <w:rFonts w:ascii="GHEA Grapalat" w:hAnsi="GHEA Grapalat" w:cs="Sylfaen"/>
          <w:sz w:val="20"/>
        </w:rPr>
        <w:t xml:space="preserve">or</w:t>
      </w:r>
      <w:r xmlns:w="http://schemas.openxmlformats.org/wordprocessingml/2006/main" w:rsidRPr="00F51251">
        <w:rPr>
          <w:rFonts w:ascii="GHEA Grapalat" w:hAnsi="GHEA Grapalat" w:cs="Sylfaen"/>
          <w:sz w:val="20"/>
          <w:lang w:val="es-ES"/>
        </w:rPr>
        <w:t xml:space="preserve"> </w:t>
      </w:r>
      <w:r xmlns:w="http://schemas.openxmlformats.org/wordprocessingml/2006/main" w:rsidRPr="00F51251">
        <w:rPr>
          <w:rFonts w:ascii="GHEA Grapalat" w:hAnsi="GHEA Grapalat" w:cs="Sylfaen"/>
          <w:sz w:val="20"/>
        </w:rPr>
        <w:t xml:space="preserve">justifications</w:t>
      </w:r>
      <w:r xmlns:w="http://schemas.openxmlformats.org/wordprocessingml/2006/main" w:rsidRPr="00F51251">
        <w:rPr>
          <w:rFonts w:ascii="GHEA Grapalat" w:hAnsi="GHEA Grapalat" w:cs="Sylfaen"/>
          <w:sz w:val="20"/>
          <w:lang w:val="es-ES"/>
        </w:rPr>
        <w:t xml:space="preserve"> </w:t>
      </w:r>
      <w:r xmlns:w="http://schemas.openxmlformats.org/wordprocessingml/2006/main" w:rsidRPr="00F51251">
        <w:rPr>
          <w:rFonts w:ascii="GHEA Grapalat" w:hAnsi="GHEA Grapalat" w:cs="Sylfaen"/>
          <w:sz w:val="20"/>
        </w:rPr>
        <w:t xml:space="preserve">they are not</w:t>
      </w:r>
      <w:r xmlns:w="http://schemas.openxmlformats.org/wordprocessingml/2006/main" w:rsidRPr="00F51251">
        <w:rPr>
          <w:rFonts w:ascii="GHEA Grapalat" w:hAnsi="GHEA Grapalat" w:cs="Sylfaen"/>
          <w:sz w:val="20"/>
          <w:lang w:val="es-ES"/>
        </w:rPr>
        <w:t xml:space="preserve"> </w:t>
      </w:r>
      <w:r xmlns:w="http://schemas.openxmlformats.org/wordprocessingml/2006/main" w:rsidRPr="00F51251">
        <w:rPr>
          <w:rFonts w:ascii="GHEA Grapalat" w:hAnsi="GHEA Grapalat" w:cs="Sylfaen"/>
          <w:sz w:val="20"/>
        </w:rPr>
        <w:t xml:space="preserve">can</w:t>
      </w:r>
      <w:r xmlns:w="http://schemas.openxmlformats.org/wordprocessingml/2006/main" w:rsidRPr="00F51251">
        <w:rPr>
          <w:rFonts w:ascii="GHEA Grapalat" w:hAnsi="GHEA Grapalat" w:cs="Sylfaen"/>
          <w:sz w:val="20"/>
          <w:lang w:val="es-ES"/>
        </w:rPr>
        <w:t xml:space="preserve"> </w:t>
      </w:r>
      <w:r xmlns:w="http://schemas.openxmlformats.org/wordprocessingml/2006/main" w:rsidRPr="00F51251">
        <w:rPr>
          <w:rFonts w:ascii="GHEA Grapalat" w:hAnsi="GHEA Grapalat" w:cs="Sylfaen"/>
          <w:sz w:val="20"/>
          <w:lang w:val="es-ES"/>
        </w:rPr>
        <w:t xml:space="preserve">be </w:t>
      </w:r>
      <w:r xmlns:w="http://schemas.openxmlformats.org/wordprocessingml/2006/main" w:rsidRPr="00F51251">
        <w:rPr>
          <w:rFonts w:ascii="GHEA Grapalat" w:hAnsi="GHEA Grapalat" w:cs="Sylfaen"/>
          <w:sz w:val="20"/>
        </w:rPr>
        <w:t xml:space="preserve">required</w:t>
      </w:r>
      <w:r xmlns:w="http://schemas.openxmlformats.org/wordprocessingml/2006/main" w:rsidRPr="00F51251">
        <w:rPr>
          <w:rFonts w:ascii="GHEA Grapalat" w:hAnsi="GHEA Grapalat" w:cs="Tahoma"/>
          <w:sz w:val="20"/>
          <w:lang w:val="hy-AM"/>
        </w:rPr>
        <w:t xml:space="preserve"> </w:t>
      </w:r>
      <w:r xmlns:w="http://schemas.openxmlformats.org/wordprocessingml/2006/main" w:rsidRPr="00F51251">
        <w:rPr>
          <w:rFonts w:ascii="GHEA Grapalat" w:hAnsi="GHEA Grapalat" w:cs="Tahoma"/>
          <w:sz w:val="20"/>
        </w:rPr>
        <w:lastRenderedPageBreak xmlns:w="http://schemas.openxmlformats.org/wordprocessingml/2006/main"/>
      </w:r>
      <w:r xmlns:w="http://schemas.openxmlformats.org/wordprocessingml/2006/main" w:rsidRPr="00F51251">
        <w:rPr>
          <w:rFonts w:ascii="GHEA Grapalat" w:hAnsi="GHEA Grapalat" w:cs="Tahoma"/>
          <w:sz w:val="20"/>
        </w:rPr>
        <w:t xml:space="preserve">To participate</w:t>
      </w:r>
      <w:r xmlns:w="http://schemas.openxmlformats.org/wordprocessingml/2006/main" w:rsidRPr="00F51251">
        <w:rPr>
          <w:rFonts w:ascii="GHEA Grapalat" w:hAnsi="GHEA Grapalat" w:cs="Tahoma"/>
          <w:sz w:val="20"/>
          <w:lang w:val="es-ES"/>
        </w:rPr>
        <w:t xml:space="preserve"> </w:t>
      </w:r>
      <w:r xmlns:w="http://schemas.openxmlformats.org/wordprocessingml/2006/main" w:rsidRPr="00F51251">
        <w:rPr>
          <w:rFonts w:ascii="GHEA Grapalat" w:hAnsi="GHEA Grapalat" w:cs="Tahoma"/>
          <w:sz w:val="20"/>
        </w:rPr>
        <w:t xml:space="preserve">statement</w:t>
      </w:r>
      <w:r xmlns:w="http://schemas.openxmlformats.org/wordprocessingml/2006/main" w:rsidRPr="00F51251">
        <w:rPr>
          <w:rFonts w:ascii="GHEA Grapalat" w:hAnsi="GHEA Grapalat" w:cs="Tahoma"/>
          <w:sz w:val="20"/>
          <w:lang w:val="es-ES"/>
        </w:rPr>
        <w:t xml:space="preserve"> </w:t>
      </w:r>
      <w:r xmlns:w="http://schemas.openxmlformats.org/wordprocessingml/2006/main" w:rsidRPr="00F51251">
        <w:rPr>
          <w:rFonts w:ascii="GHEA Grapalat" w:hAnsi="GHEA Grapalat" w:cs="Tahoma"/>
          <w:sz w:val="20"/>
        </w:rPr>
        <w:t xml:space="preserve">authenticity</w:t>
      </w:r>
      <w:r xmlns:w="http://schemas.openxmlformats.org/wordprocessingml/2006/main" w:rsidRPr="00F51251">
        <w:rPr>
          <w:rFonts w:ascii="GHEA Grapalat" w:hAnsi="GHEA Grapalat" w:cs="Tahoma"/>
          <w:sz w:val="20"/>
          <w:lang w:val="es-ES"/>
        </w:rPr>
        <w:t xml:space="preserve"> </w:t>
      </w:r>
      <w:r xmlns:w="http://schemas.openxmlformats.org/wordprocessingml/2006/main" w:rsidRPr="00F51251">
        <w:rPr>
          <w:rFonts w:ascii="GHEA Grapalat" w:hAnsi="GHEA Grapalat" w:cs="Tahoma"/>
          <w:sz w:val="20"/>
        </w:rPr>
        <w:t xml:space="preserve">appraiser</w:t>
      </w:r>
      <w:r xmlns:w="http://schemas.openxmlformats.org/wordprocessingml/2006/main" w:rsidRPr="00F51251">
        <w:rPr>
          <w:rFonts w:ascii="GHEA Grapalat" w:hAnsi="GHEA Grapalat" w:cs="Tahoma"/>
          <w:sz w:val="20"/>
          <w:lang w:val="es-ES"/>
        </w:rPr>
        <w:t xml:space="preserve"> </w:t>
      </w:r>
      <w:r xmlns:w="http://schemas.openxmlformats.org/wordprocessingml/2006/main" w:rsidRPr="00F51251">
        <w:rPr>
          <w:rFonts w:ascii="GHEA Grapalat" w:hAnsi="GHEA Grapalat" w:cs="Tahoma"/>
          <w:sz w:val="20"/>
        </w:rPr>
        <w:t xml:space="preserve">the commission </w:t>
      </w:r>
      <w:r xmlns:w="http://schemas.openxmlformats.org/wordprocessingml/2006/main" w:rsidRPr="00F51251">
        <w:rPr>
          <w:rFonts w:ascii="GHEA Grapalat" w:hAnsi="GHEA Grapalat" w:cs="Tahoma"/>
          <w:sz w:val="20"/>
          <w:lang w:val="es-ES"/>
        </w:rPr>
        <w:t xml:space="preserve">( </w:t>
      </w:r>
      <w:r xmlns:w="http://schemas.openxmlformats.org/wordprocessingml/2006/main" w:rsidRPr="00F51251">
        <w:rPr>
          <w:rFonts w:ascii="GHEA Grapalat" w:hAnsi="GHEA Grapalat" w:cs="Tahoma"/>
          <w:sz w:val="20"/>
        </w:rPr>
        <w:t xml:space="preserve">hereinafter </w:t>
      </w:r>
      <w:r xmlns:w="http://schemas.openxmlformats.org/wordprocessingml/2006/main" w:rsidRPr="00F51251">
        <w:rPr>
          <w:rFonts w:ascii="GHEA Grapalat" w:hAnsi="GHEA Grapalat" w:cs="Tahoma"/>
          <w:sz w:val="20"/>
          <w:lang w:val="es-ES"/>
        </w:rPr>
        <w:t xml:space="preserve">: </w:t>
      </w:r>
      <w:r xmlns:w="http://schemas.openxmlformats.org/wordprocessingml/2006/main" w:rsidRPr="00F51251">
        <w:rPr>
          <w:rFonts w:ascii="GHEA Grapalat" w:hAnsi="GHEA Grapalat" w:cs="Tahoma"/>
          <w:sz w:val="20"/>
        </w:rPr>
        <w:t xml:space="preserve">commission </w:t>
      </w:r>
      <w:r xmlns:w="http://schemas.openxmlformats.org/wordprocessingml/2006/main" w:rsidRPr="00F51251">
        <w:rPr>
          <w:rFonts w:ascii="GHEA Grapalat" w:hAnsi="GHEA Grapalat" w:cs="Tahoma"/>
          <w:sz w:val="20"/>
          <w:lang w:val="es-ES"/>
        </w:rPr>
        <w:t xml:space="preserve">) </w:t>
      </w:r>
      <w:r xmlns:w="http://schemas.openxmlformats.org/wordprocessingml/2006/main" w:rsidRPr="00F51251">
        <w:rPr>
          <w:rFonts w:ascii="GHEA Grapalat" w:hAnsi="GHEA Grapalat" w:cs="Tahoma"/>
          <w:sz w:val="20"/>
        </w:rPr>
        <w:t xml:space="preserve">assessment</w:t>
      </w:r>
      <w:r xmlns:w="http://schemas.openxmlformats.org/wordprocessingml/2006/main" w:rsidRPr="00F51251">
        <w:rPr>
          <w:rFonts w:ascii="GHEA Grapalat" w:hAnsi="GHEA Grapalat" w:cs="Tahoma"/>
          <w:sz w:val="20"/>
          <w:lang w:val="es-ES"/>
        </w:rPr>
        <w:t xml:space="preserve"> </w:t>
      </w:r>
      <w:r xmlns:w="http://schemas.openxmlformats.org/wordprocessingml/2006/main" w:rsidRPr="00F51251">
        <w:rPr>
          <w:rFonts w:ascii="GHEA Grapalat" w:hAnsi="GHEA Grapalat" w:cs="Tahoma"/>
          <w:sz w:val="20"/>
        </w:rPr>
        <w:t xml:space="preserve">is</w:t>
      </w:r>
      <w:r xmlns:w="http://schemas.openxmlformats.org/wordprocessingml/2006/main" w:rsidRPr="00F51251">
        <w:rPr>
          <w:rFonts w:ascii="GHEA Grapalat" w:hAnsi="GHEA Grapalat" w:cs="Tahoma"/>
          <w:sz w:val="20"/>
          <w:lang w:val="es-ES"/>
        </w:rPr>
        <w:t xml:space="preserve"> </w:t>
      </w:r>
      <w:r xmlns:w="http://schemas.openxmlformats.org/wordprocessingml/2006/main" w:rsidRPr="00F51251">
        <w:rPr>
          <w:rFonts w:ascii="GHEA Grapalat" w:hAnsi="GHEA Grapalat" w:cs="Tahoma"/>
          <w:sz w:val="20"/>
        </w:rPr>
        <w:t xml:space="preserve">hereby</w:t>
      </w:r>
      <w:r xmlns:w="http://schemas.openxmlformats.org/wordprocessingml/2006/main" w:rsidRPr="00F51251">
        <w:rPr>
          <w:rFonts w:ascii="GHEA Grapalat" w:hAnsi="GHEA Grapalat" w:cs="Tahoma"/>
          <w:sz w:val="20"/>
          <w:lang w:val="es-ES"/>
        </w:rPr>
        <w:t xml:space="preserve"> </w:t>
      </w:r>
      <w:r xmlns:w="http://schemas.openxmlformats.org/wordprocessingml/2006/main" w:rsidRPr="00F51251">
        <w:rPr>
          <w:rFonts w:ascii="GHEA Grapalat" w:hAnsi="GHEA Grapalat" w:cs="Tahoma"/>
          <w:sz w:val="20"/>
        </w:rPr>
        <w:t xml:space="preserve">by invitation</w:t>
      </w:r>
      <w:r xmlns:w="http://schemas.openxmlformats.org/wordprocessingml/2006/main" w:rsidRPr="00F51251">
        <w:rPr>
          <w:rFonts w:ascii="GHEA Grapalat" w:hAnsi="GHEA Grapalat" w:cs="Tahoma"/>
          <w:sz w:val="20"/>
          <w:lang w:val="es-ES"/>
        </w:rPr>
        <w:t xml:space="preserve"> </w:t>
      </w:r>
      <w:r xmlns:w="http://schemas.openxmlformats.org/wordprocessingml/2006/main" w:rsidRPr="00F51251">
        <w:rPr>
          <w:rFonts w:ascii="GHEA Grapalat" w:hAnsi="GHEA Grapalat" w:cs="Tahoma"/>
          <w:sz w:val="20"/>
        </w:rPr>
        <w:t xml:space="preserve">defined</w:t>
      </w:r>
      <w:r xmlns:w="http://schemas.openxmlformats.org/wordprocessingml/2006/main" w:rsidRPr="00F51251">
        <w:rPr>
          <w:rFonts w:ascii="GHEA Grapalat" w:hAnsi="GHEA Grapalat" w:cs="Tahoma"/>
          <w:sz w:val="20"/>
          <w:lang w:val="es-ES"/>
        </w:rPr>
        <w:t xml:space="preserve"> </w:t>
      </w:r>
      <w:r xmlns:w="http://schemas.openxmlformats.org/wordprocessingml/2006/main" w:rsidRPr="00F51251">
        <w:rPr>
          <w:rFonts w:ascii="GHEA Grapalat" w:hAnsi="GHEA Grapalat" w:cs="Tahoma"/>
          <w:sz w:val="20"/>
        </w:rPr>
        <w:t xml:space="preserve">with conditions </w:t>
      </w:r>
      <w:r xmlns:w="http://schemas.openxmlformats.org/wordprocessingml/2006/main" w:rsidRPr="00F51251">
        <w:rPr>
          <w:rFonts w:ascii="GHEA Grapalat" w:hAnsi="GHEA Grapalat" w:cs="Tahoma"/>
          <w:sz w:val="20"/>
          <w:lang w:val="es-ES"/>
        </w:rPr>
        <w:t xml:space="preserve">.</w:t>
      </w:r>
    </w:p>
    <w:p w:rsidR="00950D0E" w:rsidRPr="00F51251" w:rsidRDefault="00950D0E" w:rsidP="00106D44">
      <w:pPr xmlns:w="http://schemas.openxmlformats.org/wordprocessingml/2006/main">
        <w:tabs>
          <w:tab w:val="left" w:pos="426"/>
        </w:tabs>
        <w:jc w:val="both"/>
        <w:rPr>
          <w:rFonts w:ascii="GHEA Grapalat" w:hAnsi="GHEA Grapalat"/>
          <w:sz w:val="20"/>
          <w:szCs w:val="20"/>
          <w:lang w:val="es-ES"/>
        </w:rPr>
      </w:pPr>
      <w:r xmlns:w="http://schemas.openxmlformats.org/wordprocessingml/2006/main" w:rsidRPr="00F51251">
        <w:rPr>
          <w:rFonts w:ascii="GHEA Grapalat" w:hAnsi="GHEA Grapalat" w:cs="Tahoma"/>
          <w:sz w:val="20"/>
          <w:szCs w:val="20"/>
          <w:lang w:val="es-ES"/>
        </w:rPr>
        <w:t xml:space="preserve">2.3 </w:t>
      </w:r>
      <w:r xmlns:w="http://schemas.openxmlformats.org/wordprocessingml/2006/main" w:rsidRPr="00F51251">
        <w:rPr>
          <w:rFonts w:ascii="GHEA Grapalat" w:hAnsi="GHEA Grapalat" w:cs="Sylfaen"/>
          <w:sz w:val="20"/>
          <w:szCs w:val="20"/>
        </w:rPr>
        <w:t xml:space="preserve">Prohibited</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is</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hereby</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with a point</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defined</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interconnected</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persons</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and </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or </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the same</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by </w:t>
      </w:r>
      <w:r xmlns:w="http://schemas.openxmlformats.org/wordprocessingml/2006/main" w:rsidRPr="00F51251">
        <w:rPr>
          <w:rFonts w:ascii="GHEA Grapalat" w:hAnsi="GHEA Grapalat" w:cs="Sylfaen"/>
          <w:sz w:val="20"/>
          <w:szCs w:val="20"/>
        </w:rPr>
        <w:t xml:space="preserve">person </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s </w:t>
      </w:r>
      <w:r xmlns:w="http://schemas.openxmlformats.org/wordprocessingml/2006/main" w:rsidRPr="00F51251">
        <w:rPr>
          <w:rFonts w:ascii="GHEA Grapalat" w:hAnsi="GHEA Grapalat"/>
          <w:sz w:val="20"/>
          <w:szCs w:val="20"/>
          <w:lang w:val="es-ES"/>
        </w:rPr>
        <w:t xml:space="preserve">).</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established</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or</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more</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than</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fifty</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percent</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at the same time</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belonging to </w:t>
      </w:r>
      <w:r xmlns:w="http://schemas.openxmlformats.org/wordprocessingml/2006/main" w:rsidRPr="00F51251">
        <w:rPr>
          <w:rFonts w:ascii="GHEA Grapalat" w:hAnsi="GHEA Grapalat" w:cs="Sylfaen"/>
          <w:sz w:val="20"/>
          <w:szCs w:val="20"/>
        </w:rPr>
        <w:t xml:space="preserve">person </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s </w:t>
      </w:r>
      <w:r xmlns:w="http://schemas.openxmlformats.org/wordprocessingml/2006/main" w:rsidRPr="00F51251">
        <w:rPr>
          <w:rFonts w:ascii="GHEA Grapalat" w:hAnsi="GHEA Grapalat"/>
          <w:sz w:val="20"/>
          <w:szCs w:val="20"/>
          <w:lang w:val="es-ES"/>
        </w:rPr>
        <w:t xml:space="preserve">).</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having </w:t>
      </w:r>
      <w:r xmlns:w="http://schemas.openxmlformats.org/wordprocessingml/2006/main" w:rsidRPr="00F51251">
        <w:rPr>
          <w:rFonts w:ascii="GHEA Grapalat" w:hAnsi="GHEA Grapalat" w:cs="Sylfaen"/>
          <w:sz w:val="20"/>
          <w:szCs w:val="20"/>
        </w:rPr>
        <w:t xml:space="preserve">a </w:t>
      </w:r>
      <w:r xmlns:w="http://schemas.openxmlformats.org/wordprocessingml/2006/main" w:rsidRPr="00F51251">
        <w:rPr>
          <w:rFonts w:ascii="GHEA Grapalat" w:hAnsi="GHEA Grapalat"/>
          <w:sz w:val="20"/>
          <w:szCs w:val="20"/>
          <w:lang w:val="es-ES"/>
        </w:rPr>
        <w:t xml:space="preserve">share</w:t>
      </w:r>
      <w:r xmlns:w="http://schemas.openxmlformats.org/wordprocessingml/2006/main" w:rsidRPr="00F51251">
        <w:rPr>
          <w:rFonts w:ascii="GHEA Grapalat" w:hAnsi="GHEA Grapalat"/>
          <w:sz w:val="20"/>
          <w:szCs w:val="20"/>
        </w:rPr>
        <w:t xml:space="preserve">​</w:t>
      </w:r>
      <w:r xmlns:w="http://schemas.openxmlformats.org/wordprocessingml/2006/main" w:rsidRPr="00F51251">
        <w:rPr>
          <w:rFonts w:ascii="GHEA Grapalat" w:hAnsi="GHEA Grapalat"/>
          <w:sz w:val="20"/>
          <w:szCs w:val="20"/>
          <w:lang w:val="es-ES"/>
        </w:rPr>
        <w:t xml:space="preserve">​</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organizations</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simultaneous</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participation</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hereby</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to the procedure</w:t>
      </w:r>
      <w:r xmlns:w="http://schemas.openxmlformats.org/wordprocessingml/2006/main" w:rsidRPr="00F51251">
        <w:rPr>
          <w:rFonts w:ascii="GHEA Grapalat" w:hAnsi="GHEA Grapalat"/>
          <w:sz w:val="20"/>
          <w:szCs w:val="20"/>
          <w:lang w:val="hy-AM"/>
        </w:rPr>
        <w:t xml:space="preserve"> </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at the same time</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dose </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except</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of the state</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or</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communities</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by</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established</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cs="Sylfaen"/>
          <w:sz w:val="20"/>
          <w:szCs w:val="20"/>
        </w:rPr>
        <w:t xml:space="preserve">organizations</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and </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or </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rPr>
        <w:t xml:space="preserve">jointly</w:t>
      </w:r>
      <w:r xmlns:w="http://schemas.openxmlformats.org/wordprocessingml/2006/main" w:rsidRPr="00F51251">
        <w:rPr>
          <w:rFonts w:ascii="GHEA Grapalat" w:hAnsi="GHEA Grapalat" w:cs="Times Armenian"/>
          <w:sz w:val="20"/>
          <w:lang w:val="af-ZA"/>
        </w:rPr>
        <w:t xml:space="preserve"> </w:t>
      </w:r>
      <w:r xmlns:w="http://schemas.openxmlformats.org/wordprocessingml/2006/main" w:rsidRPr="00F51251">
        <w:rPr>
          <w:rFonts w:ascii="GHEA Grapalat" w:hAnsi="GHEA Grapalat" w:cs="Times Armenian"/>
          <w:sz w:val="20"/>
        </w:rPr>
        <w:t xml:space="preserve">c </w:t>
      </w:r>
      <w:r xmlns:w="http://schemas.openxmlformats.org/wordprocessingml/2006/main" w:rsidRPr="00F51251">
        <w:rPr>
          <w:rFonts w:ascii="GHEA Grapalat" w:hAnsi="GHEA Grapalat" w:cs="Sylfaen"/>
          <w:sz w:val="20"/>
        </w:rPr>
        <w:t xml:space="preserve">productivity</w:t>
      </w:r>
      <w:r xmlns:w="http://schemas.openxmlformats.org/wordprocessingml/2006/main" w:rsidRPr="00F51251">
        <w:rPr>
          <w:rFonts w:ascii="GHEA Grapalat" w:hAnsi="GHEA Grapalat" w:cs="Times Armenian"/>
          <w:sz w:val="20"/>
          <w:lang w:val="af-ZA"/>
        </w:rPr>
        <w:t xml:space="preserve"> </w:t>
      </w:r>
      <w:r xmlns:w="http://schemas.openxmlformats.org/wordprocessingml/2006/main" w:rsidRPr="00F51251">
        <w:rPr>
          <w:rFonts w:ascii="GHEA Grapalat" w:hAnsi="GHEA Grapalat" w:cs="Sylfaen"/>
          <w:sz w:val="20"/>
        </w:rPr>
        <w:t xml:space="preserve">there was </w:t>
      </w:r>
      <w:r xmlns:w="http://schemas.openxmlformats.org/wordprocessingml/2006/main" w:rsidRPr="00F51251">
        <w:rPr>
          <w:rFonts w:ascii="GHEA Grapalat" w:hAnsi="GHEA Grapalat" w:cs="Times Armenian"/>
          <w:sz w:val="20"/>
        </w:rPr>
        <w:t xml:space="preserve">c </w:t>
      </w:r>
      <w:r xmlns:w="http://schemas.openxmlformats.org/wordprocessingml/2006/main" w:rsidRPr="00F51251">
        <w:rPr>
          <w:rFonts w:ascii="GHEA Grapalat" w:hAnsi="GHEA Grapalat" w:cs="Sylfaen"/>
          <w:sz w:val="20"/>
        </w:rPr>
        <w:t xml:space="preserve">ow</w:t>
      </w:r>
      <w:r xmlns:w="http://schemas.openxmlformats.org/wordprocessingml/2006/main" w:rsidRPr="00F51251">
        <w:rPr>
          <w:rFonts w:ascii="GHEA Grapalat" w:hAnsi="GHEA Grapalat" w:cs="Sylfaen"/>
          <w:sz w:val="20"/>
          <w:lang w:val="af-ZA"/>
        </w:rPr>
        <w:t xml:space="preserve"> </w:t>
      </w:r>
      <w:r xmlns:w="http://schemas.openxmlformats.org/wordprocessingml/2006/main" w:rsidRPr="00F51251">
        <w:rPr>
          <w:rFonts w:ascii="GHEA Grapalat" w:hAnsi="GHEA Grapalat" w:cs="Times Armenian"/>
          <w:sz w:val="20"/>
          <w:lang w:val="af-ZA"/>
        </w:rPr>
        <w:t xml:space="preserve">( </w:t>
      </w:r>
      <w:r xmlns:w="http://schemas.openxmlformats.org/wordprocessingml/2006/main" w:rsidRPr="00F51251">
        <w:rPr>
          <w:rFonts w:ascii="GHEA Grapalat" w:hAnsi="GHEA Grapalat" w:cs="Sylfaen"/>
          <w:sz w:val="20"/>
        </w:rPr>
        <w:t xml:space="preserve">with a consortium </w:t>
      </w:r>
      <w:r xmlns:w="http://schemas.openxmlformats.org/wordprocessingml/2006/main" w:rsidRPr="00F51251">
        <w:rPr>
          <w:rFonts w:ascii="GHEA Grapalat" w:hAnsi="GHEA Grapalat" w:cs="Times Armenian"/>
          <w:sz w:val="20"/>
          <w:lang w:val="af-ZA"/>
        </w:rPr>
        <w:t xml:space="preserve">) </w:t>
      </w:r>
      <w:r xmlns:w="http://schemas.openxmlformats.org/wordprocessingml/2006/main" w:rsidRPr="00F51251">
        <w:rPr>
          <w:rFonts w:ascii="GHEA Grapalat" w:hAnsi="GHEA Grapalat" w:cs="Times Armenian"/>
          <w:sz w:val="20"/>
        </w:rPr>
        <w:t xml:space="preserve">c </w:t>
      </w:r>
      <w:r xmlns:w="http://schemas.openxmlformats.org/wordprocessingml/2006/main" w:rsidRPr="00F51251">
        <w:rPr>
          <w:rFonts w:ascii="GHEA Grapalat" w:hAnsi="GHEA Grapalat" w:cs="Sylfaen"/>
          <w:sz w:val="20"/>
        </w:rPr>
        <w:t xml:space="preserve">samples</w:t>
      </w:r>
      <w:r xmlns:w="http://schemas.openxmlformats.org/wordprocessingml/2006/main" w:rsidRPr="00F51251">
        <w:rPr>
          <w:rFonts w:ascii="GHEA Grapalat" w:hAnsi="GHEA Grapalat" w:cs="Times Armenian"/>
          <w:sz w:val="20"/>
          <w:lang w:val="af-ZA"/>
        </w:rPr>
        <w:t xml:space="preserve"> </w:t>
      </w:r>
      <w:r xmlns:w="http://schemas.openxmlformats.org/wordprocessingml/2006/main" w:rsidRPr="00F51251">
        <w:rPr>
          <w:rFonts w:ascii="GHEA Grapalat" w:hAnsi="GHEA Grapalat" w:cs="Times Armenian"/>
          <w:sz w:val="20"/>
        </w:rPr>
        <w:t xml:space="preserve">c </w:t>
      </w:r>
      <w:r xmlns:w="http://schemas.openxmlformats.org/wordprocessingml/2006/main" w:rsidRPr="00F51251">
        <w:rPr>
          <w:rFonts w:ascii="GHEA Grapalat" w:hAnsi="GHEA Grapalat" w:cs="Sylfaen"/>
          <w:sz w:val="20"/>
        </w:rPr>
        <w:t xml:space="preserve">process</w:t>
      </w:r>
      <w:r xmlns:w="http://schemas.openxmlformats.org/wordprocessingml/2006/main" w:rsidRPr="00F51251">
        <w:rPr>
          <w:rFonts w:ascii="GHEA Grapalat" w:hAnsi="GHEA Grapalat" w:cs="Sylfaen"/>
          <w:sz w:val="20"/>
          <w:lang w:val="es-ES"/>
        </w:rPr>
        <w:t xml:space="preserve"> </w:t>
      </w:r>
      <w:r xmlns:w="http://schemas.openxmlformats.org/wordprocessingml/2006/main" w:rsidRPr="00F51251">
        <w:rPr>
          <w:rFonts w:ascii="GHEA Grapalat" w:hAnsi="GHEA Grapalat" w:cs="Sylfaen"/>
          <w:sz w:val="20"/>
          <w:szCs w:val="20"/>
        </w:rPr>
        <w:t xml:space="preserve">participation</w:t>
      </w:r>
      <w:r xmlns:w="http://schemas.openxmlformats.org/wordprocessingml/2006/main" w:rsidRPr="00F51251">
        <w:rPr>
          <w:rFonts w:ascii="GHEA Grapalat" w:hAnsi="GHEA Grapalat" w:cs="Sylfaen"/>
          <w:sz w:val="20"/>
          <w:szCs w:val="20"/>
          <w:lang w:val="es-ES"/>
        </w:rPr>
        <w:t xml:space="preserve"> </w:t>
      </w:r>
      <w:r xmlns:w="http://schemas.openxmlformats.org/wordprocessingml/2006/main" w:rsidRPr="00F51251">
        <w:rPr>
          <w:rFonts w:ascii="GHEA Grapalat" w:hAnsi="GHEA Grapalat" w:cs="Sylfaen"/>
          <w:sz w:val="20"/>
          <w:szCs w:val="20"/>
        </w:rPr>
        <w:t xml:space="preserve">of cases </w:t>
      </w:r>
      <w:r xmlns:w="http://schemas.openxmlformats.org/wordprocessingml/2006/main" w:rsidRPr="00F51251">
        <w:rPr>
          <w:rFonts w:ascii="GHEA Grapalat" w:hAnsi="GHEA Grapalat" w:cs="Sylfaen"/>
          <w:sz w:val="20"/>
          <w:szCs w:val="20"/>
          <w:lang w:val="es-ES"/>
        </w:rPr>
        <w:t xml:space="preserve">.</w:t>
      </w:r>
    </w:p>
    <w:p w:rsidR="00950D0E" w:rsidRPr="00F51251" w:rsidRDefault="00950D0E" w:rsidP="00106D44">
      <w:pPr xmlns:w="http://schemas.openxmlformats.org/wordprocessingml/2006/main">
        <w:pStyle w:val="af4"/>
        <w:tabs>
          <w:tab w:val="left" w:pos="426"/>
        </w:tabs>
        <w:spacing w:before="0" w:beforeAutospacing="0" w:after="0" w:afterAutospacing="0"/>
        <w:jc w:val="both"/>
        <w:rPr>
          <w:rFonts w:ascii="GHEA Grapalat" w:hAnsi="GHEA Grapalat"/>
          <w:sz w:val="20"/>
          <w:szCs w:val="20"/>
          <w:lang w:val="hy-AM"/>
        </w:rPr>
      </w:pPr>
      <w:r xmlns:w="http://schemas.openxmlformats.org/wordprocessingml/2006/main" w:rsidRPr="00F51251">
        <w:rPr>
          <w:rFonts w:ascii="GHEA Grapalat" w:hAnsi="GHEA Grapalat"/>
          <w:sz w:val="20"/>
          <w:szCs w:val="20"/>
          <w:lang w:val="es-ES"/>
        </w:rPr>
        <w:t xml:space="preserve">119th </w:t>
      </w:r>
      <w:r xmlns:w="http://schemas.openxmlformats.org/wordprocessingml/2006/main" w:rsidRPr="00F51251">
        <w:rPr>
          <w:rFonts w:ascii="GHEA Grapalat" w:hAnsi="GHEA Grapalat"/>
          <w:sz w:val="20"/>
          <w:szCs w:val="20"/>
        </w:rPr>
        <w:t xml:space="preserve">of </w:t>
      </w:r>
      <w:r xmlns:w="http://schemas.openxmlformats.org/wordprocessingml/2006/main" w:rsidRPr="00F51251">
        <w:rPr>
          <w:rFonts w:ascii="GHEA Grapalat" w:hAnsi="GHEA Grapalat"/>
          <w:sz w:val="20"/>
          <w:szCs w:val="20"/>
        </w:rPr>
        <w:t xml:space="preserve">the order</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rPr>
        <w:t xml:space="preserve">point</w:t>
      </w:r>
      <w:r xmlns:w="http://schemas.openxmlformats.org/wordprocessingml/2006/main" w:rsidRPr="00F51251">
        <w:rPr>
          <w:rFonts w:ascii="GHEA Grapalat" w:hAnsi="GHEA Grapalat"/>
          <w:sz w:val="20"/>
          <w:szCs w:val="20"/>
          <w:lang w:val="es-ES"/>
        </w:rPr>
        <w:t xml:space="preserve"> </w:t>
      </w:r>
      <w:r xmlns:w="http://schemas.openxmlformats.org/wordprocessingml/2006/main" w:rsidRPr="00F51251">
        <w:rPr>
          <w:rFonts w:ascii="GHEA Grapalat" w:hAnsi="GHEA Grapalat"/>
          <w:sz w:val="20"/>
          <w:szCs w:val="20"/>
          <w:lang w:val="hy-AM"/>
        </w:rPr>
        <w:t xml:space="preserve">in the sense of:</w:t>
      </w:r>
    </w:p>
    <w:p w:rsidR="00950D0E" w:rsidRPr="00F51251" w:rsidRDefault="00950D0E" w:rsidP="00106D44">
      <w:pPr xmlns:w="http://schemas.openxmlformats.org/wordprocessingml/2006/main">
        <w:pStyle w:val="af4"/>
        <w:tabs>
          <w:tab w:val="left" w:pos="426"/>
        </w:tabs>
        <w:spacing w:before="0" w:beforeAutospacing="0" w:after="0" w:afterAutospacing="0"/>
        <w:jc w:val="both"/>
        <w:rPr>
          <w:rFonts w:ascii="GHEA Grapalat" w:hAnsi="GHEA Grapalat"/>
          <w:sz w:val="20"/>
          <w:szCs w:val="20"/>
          <w:lang w:val="hy-AM"/>
        </w:rPr>
      </w:pPr>
      <w:r xmlns:w="http://schemas.openxmlformats.org/wordprocessingml/2006/main" w:rsidRPr="00F51251">
        <w:rPr>
          <w:rFonts w:ascii="GHEA Grapalat" w:hAnsi="GHEA Grapalat"/>
          <w:sz w:val="20"/>
          <w:szCs w:val="20"/>
          <w:lang w:val="hy-AM"/>
        </w:rPr>
        <w:t xml:space="preserve">1) natural </w:t>
      </w:r>
      <w:r xmlns:w="http://schemas.openxmlformats.org/wordprocessingml/2006/main" w:rsidRPr="00F51251">
        <w:rPr>
          <w:rFonts w:ascii="GHEA Grapalat" w:hAnsi="GHEA Grapalat" w:cs="GHEA Grapalat"/>
          <w:sz w:val="20"/>
          <w:szCs w:val="20"/>
          <w:lang w:val="hy-AM"/>
        </w:rPr>
        <w:t xml:space="preserve">persons are considered related </w:t>
      </w:r>
      <w:r xmlns:w="http://schemas.openxmlformats.org/wordprocessingml/2006/main" w:rsidRPr="00F51251">
        <w:rPr>
          <w:rFonts w:ascii="GHEA Grapalat" w:hAnsi="GHEA Grapalat"/>
          <w:sz w:val="20"/>
          <w:szCs w:val="20"/>
          <w:lang w:val="hy-AM"/>
        </w:rPr>
        <w:t xml:space="preserve">if they are members of the same family, or manage a common economy, or joint business activity, or have acted in concert based on common economic interests,</w:t>
      </w:r>
    </w:p>
    <w:p w:rsidR="00950D0E" w:rsidRPr="00F51251" w:rsidRDefault="00950D0E" w:rsidP="00106D44">
      <w:pPr xmlns:w="http://schemas.openxmlformats.org/wordprocessingml/2006/main">
        <w:pStyle w:val="af4"/>
        <w:tabs>
          <w:tab w:val="left" w:pos="426"/>
        </w:tabs>
        <w:spacing w:before="0" w:beforeAutospacing="0" w:after="0" w:afterAutospacing="0"/>
        <w:jc w:val="both"/>
        <w:rPr>
          <w:rFonts w:ascii="GHEA Grapalat" w:hAnsi="GHEA Grapalat"/>
          <w:sz w:val="20"/>
          <w:szCs w:val="20"/>
          <w:lang w:val="hy-AM"/>
        </w:rPr>
      </w:pPr>
      <w:r xmlns:w="http://schemas.openxmlformats.org/wordprocessingml/2006/main" w:rsidRPr="00F51251">
        <w:rPr>
          <w:rFonts w:ascii="GHEA Grapalat" w:hAnsi="GHEA Grapalat"/>
          <w:sz w:val="20"/>
          <w:szCs w:val="20"/>
          <w:lang w:val="hy-AM"/>
        </w:rPr>
        <w:t xml:space="preserve">2) natural and legal persons are considered related if they have acted in concert based on common economic interests, or if the given natural person or a member of his family is:</w:t>
      </w:r>
    </w:p>
    <w:p w:rsidR="00950D0E" w:rsidRPr="00F51251" w:rsidRDefault="00950D0E" w:rsidP="00106D44">
      <w:pPr xmlns:w="http://schemas.openxmlformats.org/wordprocessingml/2006/main">
        <w:pStyle w:val="af4"/>
        <w:tabs>
          <w:tab w:val="left" w:pos="426"/>
        </w:tabs>
        <w:spacing w:before="0" w:beforeAutospacing="0" w:after="0" w:afterAutospacing="0"/>
        <w:jc w:val="both"/>
        <w:rPr>
          <w:rFonts w:ascii="GHEA Grapalat" w:hAnsi="GHEA Grapalat"/>
          <w:sz w:val="20"/>
          <w:szCs w:val="20"/>
          <w:lang w:val="hy-AM"/>
        </w:rPr>
      </w:pPr>
      <w:r xmlns:w="http://schemas.openxmlformats.org/wordprocessingml/2006/main" w:rsidRPr="00F51251">
        <w:rPr>
          <w:rFonts w:ascii="GHEA Grapalat" w:hAnsi="GHEA Grapalat"/>
          <w:sz w:val="20"/>
          <w:szCs w:val="20"/>
          <w:lang w:val="hy-AM"/>
        </w:rPr>
        <w:t xml:space="preserve">a. a participant holding more than ten percent of the shares of the given legal entity;</w:t>
      </w:r>
    </w:p>
    <w:p w:rsidR="00950D0E" w:rsidRPr="00F51251" w:rsidRDefault="00950D0E" w:rsidP="00106D44">
      <w:pPr xmlns:w="http://schemas.openxmlformats.org/wordprocessingml/2006/main">
        <w:pStyle w:val="af4"/>
        <w:tabs>
          <w:tab w:val="left" w:pos="426"/>
        </w:tabs>
        <w:spacing w:before="0" w:beforeAutospacing="0" w:after="0" w:afterAutospacing="0"/>
        <w:jc w:val="both"/>
        <w:rPr>
          <w:rFonts w:ascii="GHEA Grapalat" w:hAnsi="GHEA Grapalat"/>
          <w:sz w:val="20"/>
          <w:szCs w:val="20"/>
          <w:lang w:val="hy-AM"/>
        </w:rPr>
      </w:pPr>
      <w:r xmlns:w="http://schemas.openxmlformats.org/wordprocessingml/2006/main" w:rsidRPr="00F51251">
        <w:rPr>
          <w:rFonts w:ascii="GHEA Grapalat" w:hAnsi="GHEA Grapalat"/>
          <w:sz w:val="20"/>
          <w:szCs w:val="20"/>
          <w:lang w:val="hy-AM"/>
        </w:rPr>
        <w:t xml:space="preserve">b. A person who has the ability to predetermine the decisions of a legal entity in any other way not prohibited by the legislation of the Republic of Armenia.</w:t>
      </w:r>
    </w:p>
    <w:p w:rsidR="00950D0E" w:rsidRPr="00F51251" w:rsidRDefault="00950D0E" w:rsidP="00106D44">
      <w:pPr xmlns:w="http://schemas.openxmlformats.org/wordprocessingml/2006/main">
        <w:pStyle w:val="af4"/>
        <w:tabs>
          <w:tab w:val="left" w:pos="426"/>
        </w:tabs>
        <w:spacing w:before="0" w:beforeAutospacing="0" w:after="0" w:afterAutospacing="0"/>
        <w:jc w:val="both"/>
        <w:rPr>
          <w:rFonts w:ascii="GHEA Grapalat" w:hAnsi="GHEA Grapalat"/>
          <w:sz w:val="20"/>
          <w:szCs w:val="20"/>
          <w:lang w:val="hy-AM"/>
        </w:rPr>
      </w:pPr>
      <w:r xmlns:w="http://schemas.openxmlformats.org/wordprocessingml/2006/main" w:rsidRPr="00F51251">
        <w:rPr>
          <w:rFonts w:ascii="GHEA Grapalat" w:hAnsi="GHEA Grapalat"/>
          <w:sz w:val="20"/>
          <w:szCs w:val="20"/>
          <w:lang w:val="hy-AM"/>
        </w:rPr>
        <w:t xml:space="preserve">c. chairman of the board of the given legal entity, deputy chairman of the board, member of the board, executive director, his deputy, chairman of the collegial body performing the functions of the executive body, member.</w:t>
      </w:r>
    </w:p>
    <w:p w:rsidR="00950D0E" w:rsidRPr="00F51251" w:rsidRDefault="00950D0E" w:rsidP="00106D44">
      <w:pPr xmlns:w="http://schemas.openxmlformats.org/wordprocessingml/2006/main">
        <w:pStyle w:val="af4"/>
        <w:tabs>
          <w:tab w:val="left" w:pos="426"/>
        </w:tabs>
        <w:spacing w:before="0" w:beforeAutospacing="0" w:after="0" w:afterAutospacing="0"/>
        <w:jc w:val="both"/>
        <w:rPr>
          <w:rFonts w:ascii="GHEA Grapalat" w:hAnsi="GHEA Grapalat"/>
          <w:sz w:val="20"/>
          <w:szCs w:val="20"/>
          <w:lang w:val="hy-AM"/>
        </w:rPr>
      </w:pPr>
      <w:r xmlns:w="http://schemas.openxmlformats.org/wordprocessingml/2006/main" w:rsidRPr="00F51251">
        <w:rPr>
          <w:rFonts w:ascii="GHEA Grapalat" w:hAnsi="GHEA Grapalat"/>
          <w:sz w:val="20"/>
          <w:szCs w:val="20"/>
          <w:lang w:val="hy-AM"/>
        </w:rPr>
        <w:t xml:space="preserve">d. an employee of a legal entity who works under the direct supervision of the executive director or has any significant influence on decision-making by the governing bodies of the legal entity;</w:t>
      </w:r>
    </w:p>
    <w:p w:rsidR="00950D0E" w:rsidRPr="00F51251" w:rsidRDefault="00950D0E" w:rsidP="00106D44">
      <w:pPr xmlns:w="http://schemas.openxmlformats.org/wordprocessingml/2006/main">
        <w:pStyle w:val="af4"/>
        <w:tabs>
          <w:tab w:val="left" w:pos="426"/>
        </w:tabs>
        <w:spacing w:before="0" w:beforeAutospacing="0" w:after="0" w:afterAutospacing="0"/>
        <w:jc w:val="both"/>
        <w:rPr>
          <w:rFonts w:ascii="GHEA Grapalat" w:hAnsi="GHEA Grapalat"/>
          <w:sz w:val="20"/>
          <w:szCs w:val="20"/>
          <w:lang w:val="hy-AM"/>
        </w:rPr>
      </w:pPr>
      <w:r xmlns:w="http://schemas.openxmlformats.org/wordprocessingml/2006/main" w:rsidRPr="00F51251">
        <w:rPr>
          <w:rFonts w:ascii="GHEA Grapalat" w:hAnsi="GHEA Grapalat"/>
          <w:sz w:val="20"/>
          <w:szCs w:val="20"/>
          <w:lang w:val="hy-AM"/>
        </w:rPr>
        <w:t xml:space="preserve">3) participants who do not have the status of natural persons are considered related if:</w:t>
      </w:r>
    </w:p>
    <w:p w:rsidR="00950D0E" w:rsidRPr="00F51251" w:rsidRDefault="00950D0E" w:rsidP="00106D44">
      <w:pPr xmlns:w="http://schemas.openxmlformats.org/wordprocessingml/2006/main">
        <w:pStyle w:val="af4"/>
        <w:tabs>
          <w:tab w:val="left" w:pos="426"/>
        </w:tabs>
        <w:spacing w:before="0" w:beforeAutospacing="0" w:after="0" w:afterAutospacing="0"/>
        <w:jc w:val="both"/>
        <w:rPr>
          <w:rFonts w:ascii="GHEA Grapalat" w:hAnsi="GHEA Grapalat"/>
          <w:sz w:val="20"/>
          <w:szCs w:val="20"/>
          <w:lang w:val="hy-AM"/>
        </w:rPr>
      </w:pPr>
      <w:r xmlns:w="http://schemas.openxmlformats.org/wordprocessingml/2006/main" w:rsidRPr="00F51251">
        <w:rPr>
          <w:rFonts w:ascii="GHEA Grapalat" w:hAnsi="GHEA Grapalat"/>
          <w:sz w:val="20"/>
          <w:szCs w:val="20"/>
          <w:lang w:val="hy-AM"/>
        </w:rPr>
        <w:tab xmlns:w="http://schemas.openxmlformats.org/wordprocessingml/2006/main"/>
      </w:r>
      <w:r xmlns:w="http://schemas.openxmlformats.org/wordprocessingml/2006/main" w:rsidRPr="00F51251">
        <w:rPr>
          <w:rFonts w:ascii="GHEA Grapalat" w:hAnsi="GHEA Grapalat"/>
          <w:sz w:val="20"/>
          <w:szCs w:val="20"/>
          <w:lang w:val="hy-AM"/>
        </w:rPr>
        <w:t xml:space="preserve">a. the given person owns ten or more percent of the other's voting shares (shares, units, hereinafter - shares) with the right to vote, or by virtue of his participation or in accordance with the contract concluded between the given persons has the opportunity to predetermine the other's decisions;</w:t>
      </w:r>
    </w:p>
    <w:p w:rsidR="00950D0E" w:rsidRPr="00F51251" w:rsidRDefault="00950D0E" w:rsidP="00106D44">
      <w:pPr xmlns:w="http://schemas.openxmlformats.org/wordprocessingml/2006/main">
        <w:pStyle w:val="af4"/>
        <w:tabs>
          <w:tab w:val="left" w:pos="426"/>
        </w:tabs>
        <w:spacing w:before="0" w:beforeAutospacing="0" w:after="0" w:afterAutospacing="0"/>
        <w:jc w:val="both"/>
        <w:rPr>
          <w:rFonts w:ascii="GHEA Grapalat" w:hAnsi="GHEA Grapalat"/>
          <w:sz w:val="20"/>
          <w:szCs w:val="20"/>
          <w:lang w:val="hy-AM"/>
        </w:rPr>
      </w:pPr>
      <w:r xmlns:w="http://schemas.openxmlformats.org/wordprocessingml/2006/main" w:rsidRPr="00F51251">
        <w:rPr>
          <w:rFonts w:ascii="GHEA Grapalat" w:hAnsi="GHEA Grapalat"/>
          <w:sz w:val="20"/>
          <w:szCs w:val="20"/>
          <w:lang w:val="hy-AM"/>
        </w:rPr>
        <w:tab xmlns:w="http://schemas.openxmlformats.org/wordprocessingml/2006/main"/>
      </w:r>
      <w:r xmlns:w="http://schemas.openxmlformats.org/wordprocessingml/2006/main" w:rsidRPr="00F51251">
        <w:rPr>
          <w:rFonts w:ascii="GHEA Grapalat" w:hAnsi="GHEA Grapalat"/>
          <w:sz w:val="20"/>
          <w:szCs w:val="20"/>
          <w:lang w:val="hy-AM"/>
        </w:rPr>
        <w:t xml:space="preserve">b. the participant (shareholders) owning more than ten percent of the voting shares of one of them or having the ability to predetermine its decisions in any other way not prohibited by law and (or) the participants (shareholders) or their family members (if the participant is a natural person) have the right to directly or indirectly own (including on the basis of sales, fiduciary management, joint activity agreements, assignment or other transactions) giving the right to vote to the other more than ten percent of the shares or have the ability to predetermine the latter's decisions in any other way not prohibited by the legislation of the Republic of Armenia;</w:t>
      </w:r>
    </w:p>
    <w:p w:rsidR="00950D0E" w:rsidRPr="00F51251" w:rsidRDefault="00950D0E" w:rsidP="00106D44">
      <w:pPr xmlns:w="http://schemas.openxmlformats.org/wordprocessingml/2006/main">
        <w:pStyle w:val="af4"/>
        <w:tabs>
          <w:tab w:val="left" w:pos="426"/>
        </w:tabs>
        <w:spacing w:before="0" w:beforeAutospacing="0" w:after="0" w:afterAutospacing="0"/>
        <w:jc w:val="both"/>
        <w:rPr>
          <w:rFonts w:ascii="GHEA Grapalat" w:hAnsi="GHEA Grapalat"/>
          <w:sz w:val="20"/>
          <w:szCs w:val="20"/>
          <w:lang w:val="hy-AM"/>
        </w:rPr>
      </w:pPr>
      <w:r xmlns:w="http://schemas.openxmlformats.org/wordprocessingml/2006/main" w:rsidRPr="00F51251">
        <w:rPr>
          <w:rFonts w:ascii="GHEA Grapalat" w:hAnsi="GHEA Grapalat"/>
          <w:sz w:val="20"/>
          <w:szCs w:val="20"/>
          <w:lang w:val="hy-AM"/>
        </w:rPr>
        <w:t xml:space="preserve">c. any management body of one of them or other persons performing such duties, as well as any of their family members is simultaneously a member of any management body of the other person or other person performing such duties;</w:t>
      </w:r>
    </w:p>
    <w:p w:rsidR="00950D0E" w:rsidRPr="00F51251" w:rsidRDefault="00950D0E" w:rsidP="00106D44">
      <w:pPr xmlns:w="http://schemas.openxmlformats.org/wordprocessingml/2006/main">
        <w:pStyle w:val="af4"/>
        <w:tabs>
          <w:tab w:val="left" w:pos="426"/>
        </w:tabs>
        <w:spacing w:before="0" w:beforeAutospacing="0" w:after="0" w:afterAutospacing="0"/>
        <w:jc w:val="both"/>
        <w:rPr>
          <w:rFonts w:ascii="GHEA Grapalat" w:hAnsi="GHEA Grapalat"/>
          <w:sz w:val="20"/>
          <w:szCs w:val="20"/>
          <w:lang w:val="hy-AM"/>
        </w:rPr>
      </w:pPr>
      <w:r xmlns:w="http://schemas.openxmlformats.org/wordprocessingml/2006/main" w:rsidRPr="00F51251">
        <w:rPr>
          <w:rFonts w:ascii="GHEA Grapalat" w:hAnsi="GHEA Grapalat"/>
          <w:sz w:val="20"/>
          <w:szCs w:val="20"/>
          <w:lang w:val="hy-AM"/>
        </w:rPr>
        <w:t xml:space="preserve">d. they act or are acting in concert based on common economic interests;</w:t>
      </w:r>
    </w:p>
    <w:p w:rsidR="00950D0E" w:rsidRPr="00F51251" w:rsidRDefault="00950D0E" w:rsidP="00106D44">
      <w:pPr xmlns:w="http://schemas.openxmlformats.org/wordprocessingml/2006/main">
        <w:tabs>
          <w:tab w:val="left" w:pos="426"/>
        </w:tabs>
        <w:jc w:val="both"/>
        <w:rPr>
          <w:rFonts w:ascii="GHEA Grapalat" w:hAnsi="GHEA Grapalat"/>
          <w:sz w:val="20"/>
          <w:szCs w:val="20"/>
          <w:lang w:val="hy-AM"/>
        </w:rPr>
      </w:pPr>
      <w:r xmlns:w="http://schemas.openxmlformats.org/wordprocessingml/2006/main" w:rsidRPr="00F51251">
        <w:rPr>
          <w:rFonts w:ascii="GHEA Grapalat" w:hAnsi="GHEA Grapalat"/>
          <w:sz w:val="20"/>
          <w:szCs w:val="20"/>
          <w:lang w:val="hy-AM"/>
        </w:rPr>
        <w:t xml:space="preserve">In the sense of this clause, the father, mother, husband, parents of the husband, grandmother, grandfather, sister, brother, children, husband and children of the sister or brother are considered family members.</w:t>
      </w:r>
    </w:p>
    <w:p w:rsidR="00950D0E" w:rsidRPr="00F51251" w:rsidRDefault="00950D0E" w:rsidP="00106D44">
      <w:pPr xmlns:w="http://schemas.openxmlformats.org/wordprocessingml/2006/main">
        <w:tabs>
          <w:tab w:val="left" w:pos="426"/>
        </w:tabs>
        <w:jc w:val="both"/>
        <w:rPr>
          <w:rFonts w:ascii="GHEA Grapalat" w:hAnsi="GHEA Grapalat" w:cs="Arial"/>
          <w:sz w:val="20"/>
          <w:lang w:val="hy-AM"/>
        </w:rPr>
      </w:pPr>
      <w:r xmlns:w="http://schemas.openxmlformats.org/wordprocessingml/2006/main" w:rsidRPr="00F51251">
        <w:rPr>
          <w:rFonts w:ascii="GHEA Grapalat" w:hAnsi="GHEA Grapalat" w:cs="Arial Armenian"/>
          <w:sz w:val="20"/>
          <w:lang w:val="hy-AM"/>
        </w:rPr>
        <w:t xml:space="preserve">2.4 In the event that </w:t>
      </w:r>
      <w:r xmlns:w="http://schemas.openxmlformats.org/wordprocessingml/2006/main" w:rsidRPr="00F51251">
        <w:rPr>
          <w:rFonts w:ascii="GHEA Grapalat" w:hAnsi="GHEA Grapalat" w:cs="Sylfaen"/>
          <w:sz w:val="20"/>
          <w:lang w:val="hy-AM"/>
        </w:rPr>
        <w:t xml:space="preserve">the participant </w:t>
      </w:r>
      <w:r xmlns:w="http://schemas.openxmlformats.org/wordprocessingml/2006/main" w:rsidRPr="00F51251">
        <w:rPr>
          <w:rFonts w:ascii="GHEA Grapalat" w:hAnsi="GHEA Grapalat" w:cs="Arial"/>
          <w:sz w:val="20"/>
          <w:lang w:val="hy-AM"/>
        </w:rPr>
        <w:t xml:space="preserve">is recognized as a selected participant, he submits a qualification guarantee </w:t>
      </w:r>
      <w:r xmlns:w="http://schemas.openxmlformats.org/wordprocessingml/2006/main" w:rsidRPr="00F51251">
        <w:rPr>
          <w:rFonts w:ascii="GHEA Grapalat" w:hAnsi="GHEA Grapalat"/>
          <w:sz w:val="20"/>
          <w:szCs w:val="20"/>
          <w:lang w:val="hy-AM"/>
        </w:rPr>
        <w:t xml:space="preserve">in the amount of 15 percent of his submitted price offer within the period and in the manner prescribed by Article 35. The qualification guarantee is not submitted if the selected participant or the products supplied by him as an official representative within the scope of the given procedure the producer organization, as of the date of opening the bids, has international prestigious organizations (Fitch, Moody's, </w:t>
      </w:r>
      <w:hyperlink xmlns:w="http://schemas.openxmlformats.org/wordprocessingml/2006/main" xmlns:r="http://schemas.openxmlformats.org/officeDocument/2006/relationships" r:id="rId8" w:tgtFrame="_blank" w:history="1">
        <w:r xmlns:w="http://schemas.openxmlformats.org/wordprocessingml/2006/main" w:rsidRPr="00F51251">
          <w:rPr>
            <w:rFonts w:ascii="GHEA Grapalat" w:hAnsi="GHEA Grapalat"/>
            <w:sz w:val="20"/>
            <w:szCs w:val="20"/>
            <w:lang w:val="hy-AM"/>
          </w:rPr>
          <w:t xml:space="preserve">Standard &amp; Poor's</w:t>
        </w:r>
      </w:hyperlink>
      <w:r xmlns:w="http://schemas.openxmlformats.org/wordprocessingml/2006/main" w:rsidRPr="00F51251">
        <w:rPr>
          <w:rFonts w:ascii="Courier New" w:hAnsi="Courier New" w:cs="Courier New"/>
          <w:sz w:val="20"/>
          <w:szCs w:val="20"/>
          <w:lang w:val="hy-AM"/>
        </w:rPr>
        <w:t xml:space="preserve"> </w:t>
      </w:r>
      <w:r xmlns:w="http://schemas.openxmlformats.org/wordprocessingml/2006/main" w:rsidRPr="00F51251">
        <w:rPr>
          <w:rFonts w:ascii="GHEA Grapalat" w:hAnsi="GHEA Grapalat"/>
          <w:sz w:val="20"/>
          <w:szCs w:val="20"/>
          <w:lang w:val="hy-AM"/>
        </w:rPr>
        <w:t xml:space="preserve">) creditworthiness rating at least equal to the sovereign rating granted to the Republic of Armenia</w:t>
      </w:r>
      <w:r xmlns:w="http://schemas.openxmlformats.org/wordprocessingml/2006/main" w:rsidRPr="00F51251" w:rsidDel="00EA4B24">
        <w:rPr>
          <w:rFonts w:ascii="GHEA Grapalat" w:hAnsi="GHEA Grapalat" w:cs="Arial"/>
          <w:sz w:val="20"/>
          <w:lang w:val="hy-AM"/>
        </w:rPr>
        <w:t xml:space="preserve"> </w:t>
      </w:r>
      <w:r xmlns:w="http://schemas.openxmlformats.org/wordprocessingml/2006/main" w:rsidRPr="00F51251">
        <w:rPr>
          <w:rFonts w:ascii="GHEA Grapalat" w:hAnsi="GHEA Grapalat" w:cs="Arial"/>
          <w:sz w:val="20"/>
          <w:lang w:val="hy-AM"/>
        </w:rPr>
        <w:t xml:space="preserve">:</w:t>
      </w:r>
    </w:p>
    <w:p w:rsidR="00950D0E" w:rsidRPr="00F51251" w:rsidRDefault="00950D0E" w:rsidP="00106D44">
      <w:pPr xmlns:w="http://schemas.openxmlformats.org/wordprocessingml/2006/main">
        <w:pStyle w:val="norm"/>
        <w:tabs>
          <w:tab w:val="left" w:pos="426"/>
        </w:tabs>
        <w:spacing w:line="240" w:lineRule="auto"/>
        <w:ind w:firstLine="0"/>
        <w:rPr>
          <w:rFonts w:ascii="GHEA Grapalat" w:hAnsi="GHEA Grapalat" w:cs="Sylfaen"/>
          <w:sz w:val="20"/>
          <w:szCs w:val="24"/>
          <w:lang w:val="af-ZA" w:eastAsia="en-US"/>
        </w:rPr>
      </w:pPr>
      <w:r xmlns:w="http://schemas.openxmlformats.org/wordprocessingml/2006/main" w:rsidRPr="00F51251">
        <w:rPr>
          <w:rFonts w:ascii="GHEA Grapalat" w:hAnsi="GHEA Grapalat" w:cs="Sylfaen"/>
          <w:sz w:val="20"/>
          <w:szCs w:val="24"/>
          <w:lang w:val="hy-AM" w:eastAsia="en-US"/>
        </w:rPr>
        <w:t xml:space="preserve">2.5 The contract to be concluded within the framework of this procedure</w:t>
      </w:r>
      <w:r xmlns:w="http://schemas.openxmlformats.org/wordprocessingml/2006/main" w:rsidRPr="00F51251">
        <w:rPr>
          <w:rFonts w:ascii="GHEA Grapalat" w:hAnsi="GHEA Grapalat" w:cs="Sylfaen"/>
          <w:sz w:val="20"/>
          <w:szCs w:val="24"/>
          <w:lang w:val="af-ZA" w:eastAsia="en-US"/>
        </w:rPr>
        <w:t xml:space="preserve"> </w:t>
      </w:r>
      <w:r xmlns:w="http://schemas.openxmlformats.org/wordprocessingml/2006/main" w:rsidRPr="00F51251">
        <w:rPr>
          <w:rFonts w:ascii="GHEA Grapalat" w:hAnsi="GHEA Grapalat" w:cs="Sylfaen"/>
          <w:sz w:val="20"/>
          <w:szCs w:val="24"/>
          <w:lang w:val="hy-AM" w:eastAsia="en-US"/>
        </w:rPr>
        <w:t xml:space="preserve">can </w:t>
      </w:r>
      <w:r xmlns:w="http://schemas.openxmlformats.org/wordprocessingml/2006/main" w:rsidRPr="00F51251">
        <w:rPr>
          <w:rFonts w:ascii="GHEA Grapalat" w:hAnsi="GHEA Grapalat" w:cs="Sylfaen"/>
          <w:sz w:val="20"/>
          <w:szCs w:val="24"/>
          <w:lang w:val="af-ZA" w:eastAsia="en-US"/>
        </w:rPr>
        <w:t xml:space="preserve">be </w:t>
      </w:r>
      <w:r xmlns:w="http://schemas.openxmlformats.org/wordprocessingml/2006/main" w:rsidRPr="00F51251">
        <w:rPr>
          <w:rFonts w:ascii="GHEA Grapalat" w:hAnsi="GHEA Grapalat" w:cs="Sylfaen"/>
          <w:sz w:val="20"/>
          <w:szCs w:val="24"/>
          <w:lang w:val="hy-AM" w:eastAsia="en-US"/>
        </w:rPr>
        <w:t xml:space="preserve">implemented</w:t>
      </w:r>
      <w:r xmlns:w="http://schemas.openxmlformats.org/wordprocessingml/2006/main" w:rsidRPr="00F51251">
        <w:rPr>
          <w:rFonts w:ascii="GHEA Grapalat" w:hAnsi="GHEA Grapalat" w:cs="Sylfaen"/>
          <w:sz w:val="20"/>
          <w:szCs w:val="24"/>
          <w:lang w:val="af-ZA" w:eastAsia="en-US"/>
        </w:rPr>
        <w:t xml:space="preserve"> </w:t>
      </w:r>
      <w:r xmlns:w="http://schemas.openxmlformats.org/wordprocessingml/2006/main" w:rsidRPr="00F51251">
        <w:rPr>
          <w:rFonts w:ascii="GHEA Grapalat" w:hAnsi="GHEA Grapalat" w:cs="Sylfaen"/>
          <w:sz w:val="20"/>
          <w:szCs w:val="24"/>
          <w:lang w:val="hy-AM" w:eastAsia="en-US"/>
        </w:rPr>
        <w:t xml:space="preserve">agency</w:t>
      </w:r>
      <w:r xmlns:w="http://schemas.openxmlformats.org/wordprocessingml/2006/main" w:rsidRPr="00F51251">
        <w:rPr>
          <w:rFonts w:ascii="GHEA Grapalat" w:hAnsi="GHEA Grapalat" w:cs="Sylfaen"/>
          <w:sz w:val="20"/>
          <w:szCs w:val="24"/>
          <w:lang w:val="af-ZA" w:eastAsia="en-US"/>
        </w:rPr>
        <w:t xml:space="preserve"> </w:t>
      </w:r>
      <w:r xmlns:w="http://schemas.openxmlformats.org/wordprocessingml/2006/main" w:rsidRPr="00F51251">
        <w:rPr>
          <w:rFonts w:ascii="GHEA Grapalat" w:hAnsi="GHEA Grapalat" w:cs="Sylfaen"/>
          <w:sz w:val="20"/>
          <w:szCs w:val="24"/>
          <w:lang w:val="hy-AM" w:eastAsia="en-US"/>
        </w:rPr>
        <w:t xml:space="preserve">contract</w:t>
      </w:r>
      <w:r xmlns:w="http://schemas.openxmlformats.org/wordprocessingml/2006/main" w:rsidRPr="00F51251">
        <w:rPr>
          <w:rFonts w:ascii="GHEA Grapalat" w:hAnsi="GHEA Grapalat" w:cs="Sylfaen"/>
          <w:sz w:val="20"/>
          <w:szCs w:val="24"/>
          <w:lang w:val="af-ZA" w:eastAsia="en-US"/>
        </w:rPr>
        <w:t xml:space="preserve"> </w:t>
      </w:r>
      <w:r xmlns:w="http://schemas.openxmlformats.org/wordprocessingml/2006/main" w:rsidRPr="00F51251">
        <w:rPr>
          <w:rFonts w:ascii="GHEA Grapalat" w:hAnsi="GHEA Grapalat" w:cs="Sylfaen"/>
          <w:sz w:val="20"/>
          <w:szCs w:val="24"/>
          <w:lang w:val="hy-AM" w:eastAsia="en-US"/>
        </w:rPr>
        <w:t xml:space="preserve">to seal</w:t>
      </w:r>
      <w:r xmlns:w="http://schemas.openxmlformats.org/wordprocessingml/2006/main" w:rsidRPr="00F51251">
        <w:rPr>
          <w:rFonts w:ascii="GHEA Grapalat" w:hAnsi="GHEA Grapalat" w:cs="Sylfaen"/>
          <w:sz w:val="20"/>
          <w:szCs w:val="24"/>
          <w:lang w:val="af-ZA" w:eastAsia="en-US"/>
        </w:rPr>
        <w:t xml:space="preserve"> </w:t>
      </w:r>
      <w:r xmlns:w="http://schemas.openxmlformats.org/wordprocessingml/2006/main" w:rsidRPr="00F51251">
        <w:rPr>
          <w:rFonts w:ascii="GHEA Grapalat" w:hAnsi="GHEA Grapalat" w:cs="Sylfaen"/>
          <w:sz w:val="20"/>
          <w:szCs w:val="24"/>
          <w:lang w:val="hy-AM" w:eastAsia="en-US"/>
        </w:rPr>
        <w:t xml:space="preserve">through</w:t>
      </w:r>
      <w:r xmlns:w="http://schemas.openxmlformats.org/wordprocessingml/2006/main" w:rsidRPr="00F51251">
        <w:rPr>
          <w:rFonts w:ascii="GHEA Grapalat" w:hAnsi="GHEA Grapalat" w:cs="Sylfaen"/>
          <w:sz w:val="20"/>
          <w:szCs w:val="24"/>
          <w:lang w:val="af-ZA" w:eastAsia="en-US"/>
        </w:rPr>
        <w:t xml:space="preserve"> </w:t>
      </w:r>
      <w:r xmlns:w="http://schemas.openxmlformats.org/wordprocessingml/2006/main" w:rsidRPr="00F51251">
        <w:rPr>
          <w:rFonts w:ascii="GHEA Grapalat" w:hAnsi="GHEA Grapalat" w:cs="Sylfaen"/>
          <w:sz w:val="20"/>
          <w:szCs w:val="24"/>
          <w:lang w:eastAsia="en-US"/>
        </w:rPr>
        <w:t xml:space="preserve">Agency</w:t>
      </w:r>
      <w:r xmlns:w="http://schemas.openxmlformats.org/wordprocessingml/2006/main" w:rsidRPr="00F51251">
        <w:rPr>
          <w:rFonts w:ascii="GHEA Grapalat" w:hAnsi="GHEA Grapalat" w:cs="Sylfaen"/>
          <w:sz w:val="20"/>
          <w:szCs w:val="24"/>
          <w:lang w:val="af-ZA" w:eastAsia="en-US"/>
        </w:rPr>
        <w:t xml:space="preserve"> </w:t>
      </w:r>
      <w:r xmlns:w="http://schemas.openxmlformats.org/wordprocessingml/2006/main" w:rsidRPr="00F51251">
        <w:rPr>
          <w:rFonts w:ascii="GHEA Grapalat" w:hAnsi="GHEA Grapalat" w:cs="Sylfaen"/>
          <w:sz w:val="20"/>
          <w:szCs w:val="24"/>
          <w:lang w:eastAsia="en-US"/>
        </w:rPr>
        <w:t xml:space="preserve">of the contract</w:t>
      </w:r>
      <w:r xmlns:w="http://schemas.openxmlformats.org/wordprocessingml/2006/main" w:rsidRPr="00F51251">
        <w:rPr>
          <w:rFonts w:ascii="GHEA Grapalat" w:hAnsi="GHEA Grapalat" w:cs="Sylfaen"/>
          <w:sz w:val="20"/>
          <w:szCs w:val="24"/>
          <w:lang w:val="af-ZA" w:eastAsia="en-US"/>
        </w:rPr>
        <w:t xml:space="preserve"> </w:t>
      </w:r>
      <w:r xmlns:w="http://schemas.openxmlformats.org/wordprocessingml/2006/main" w:rsidRPr="00F51251">
        <w:rPr>
          <w:rFonts w:ascii="GHEA Grapalat" w:hAnsi="GHEA Grapalat" w:cs="Sylfaen"/>
          <w:sz w:val="20"/>
          <w:szCs w:val="24"/>
          <w:lang w:eastAsia="en-US"/>
        </w:rPr>
        <w:t xml:space="preserve">side</w:t>
      </w:r>
      <w:r xmlns:w="http://schemas.openxmlformats.org/wordprocessingml/2006/main" w:rsidRPr="00F51251">
        <w:rPr>
          <w:rFonts w:ascii="GHEA Grapalat" w:hAnsi="GHEA Grapalat" w:cs="Sylfaen"/>
          <w:sz w:val="20"/>
          <w:szCs w:val="24"/>
          <w:lang w:val="af-ZA" w:eastAsia="en-US"/>
        </w:rPr>
        <w:t xml:space="preserve"> </w:t>
      </w:r>
      <w:r xmlns:w="http://schemas.openxmlformats.org/wordprocessingml/2006/main" w:rsidRPr="00F51251">
        <w:rPr>
          <w:rFonts w:ascii="GHEA Grapalat" w:hAnsi="GHEA Grapalat" w:cs="Sylfaen"/>
          <w:sz w:val="20"/>
          <w:szCs w:val="24"/>
          <w:lang w:eastAsia="en-US"/>
        </w:rPr>
        <w:t xml:space="preserve">no</w:t>
      </w:r>
      <w:r xmlns:w="http://schemas.openxmlformats.org/wordprocessingml/2006/main" w:rsidRPr="00F51251">
        <w:rPr>
          <w:rFonts w:ascii="GHEA Grapalat" w:hAnsi="GHEA Grapalat" w:cs="Sylfaen"/>
          <w:sz w:val="20"/>
          <w:szCs w:val="24"/>
          <w:lang w:val="af-ZA" w:eastAsia="en-US"/>
        </w:rPr>
        <w:t xml:space="preserve"> </w:t>
      </w:r>
      <w:r xmlns:w="http://schemas.openxmlformats.org/wordprocessingml/2006/main" w:rsidRPr="00F51251">
        <w:rPr>
          <w:rFonts w:ascii="GHEA Grapalat" w:hAnsi="GHEA Grapalat" w:cs="Sylfaen"/>
          <w:sz w:val="20"/>
          <w:szCs w:val="24"/>
          <w:lang w:eastAsia="en-US"/>
        </w:rPr>
        <w:t xml:space="preserve">can</w:t>
      </w:r>
      <w:r xmlns:w="http://schemas.openxmlformats.org/wordprocessingml/2006/main" w:rsidRPr="00F51251">
        <w:rPr>
          <w:rFonts w:ascii="GHEA Grapalat" w:hAnsi="GHEA Grapalat" w:cs="Sylfaen"/>
          <w:sz w:val="20"/>
          <w:szCs w:val="24"/>
          <w:lang w:val="af-ZA" w:eastAsia="en-US"/>
        </w:rPr>
        <w:t xml:space="preserve"> </w:t>
      </w:r>
      <w:r xmlns:w="http://schemas.openxmlformats.org/wordprocessingml/2006/main" w:rsidRPr="00F51251">
        <w:rPr>
          <w:rFonts w:ascii="GHEA Grapalat" w:hAnsi="GHEA Grapalat" w:cs="Sylfaen"/>
          <w:sz w:val="20"/>
          <w:szCs w:val="24"/>
          <w:lang w:eastAsia="en-US"/>
        </w:rPr>
        <w:t xml:space="preserve">to be</w:t>
      </w:r>
      <w:r xmlns:w="http://schemas.openxmlformats.org/wordprocessingml/2006/main" w:rsidRPr="00F51251">
        <w:rPr>
          <w:rFonts w:ascii="GHEA Grapalat" w:hAnsi="GHEA Grapalat" w:cs="Sylfaen"/>
          <w:sz w:val="20"/>
          <w:szCs w:val="24"/>
          <w:lang w:val="af-ZA" w:eastAsia="en-US"/>
        </w:rPr>
        <w:t xml:space="preserve"> </w:t>
      </w:r>
      <w:r xmlns:w="http://schemas.openxmlformats.org/wordprocessingml/2006/main" w:rsidRPr="00F51251">
        <w:rPr>
          <w:rFonts w:ascii="GHEA Grapalat" w:hAnsi="GHEA Grapalat" w:cs="Sylfaen"/>
          <w:sz w:val="20"/>
          <w:szCs w:val="24"/>
          <w:lang w:eastAsia="en-US"/>
        </w:rPr>
        <w:t xml:space="preserve">hereby</w:t>
      </w:r>
      <w:r xmlns:w="http://schemas.openxmlformats.org/wordprocessingml/2006/main" w:rsidRPr="00F51251">
        <w:rPr>
          <w:rFonts w:ascii="GHEA Grapalat" w:hAnsi="GHEA Grapalat" w:cs="Sylfaen"/>
          <w:sz w:val="20"/>
          <w:szCs w:val="24"/>
          <w:lang w:val="af-ZA" w:eastAsia="en-US"/>
        </w:rPr>
        <w:t xml:space="preserve"> </w:t>
      </w:r>
      <w:r xmlns:w="http://schemas.openxmlformats.org/wordprocessingml/2006/main" w:rsidRPr="00F51251">
        <w:rPr>
          <w:rFonts w:ascii="GHEA Grapalat" w:hAnsi="GHEA Grapalat" w:cs="Sylfaen"/>
          <w:sz w:val="20"/>
          <w:szCs w:val="24"/>
          <w:lang w:eastAsia="en-US"/>
        </w:rPr>
        <w:t xml:space="preserve">to the procedure</w:t>
      </w:r>
      <w:r xmlns:w="http://schemas.openxmlformats.org/wordprocessingml/2006/main" w:rsidRPr="00F51251">
        <w:rPr>
          <w:rFonts w:ascii="GHEA Grapalat" w:hAnsi="GHEA Grapalat" w:cs="Sylfaen"/>
          <w:sz w:val="20"/>
          <w:szCs w:val="24"/>
          <w:lang w:val="af-ZA" w:eastAsia="en-US"/>
        </w:rPr>
        <w:t xml:space="preserve"> </w:t>
      </w:r>
      <w:r xmlns:w="http://schemas.openxmlformats.org/wordprocessingml/2006/main" w:rsidRPr="00F51251">
        <w:rPr>
          <w:rFonts w:ascii="GHEA Grapalat" w:hAnsi="GHEA Grapalat" w:cs="Sylfaen"/>
          <w:sz w:val="20"/>
          <w:lang w:val="af-ZA"/>
        </w:rPr>
        <w:t xml:space="preserve">( </w:t>
      </w:r>
      <w:r xmlns:w="http://schemas.openxmlformats.org/wordprocessingml/2006/main" w:rsidRPr="00F51251">
        <w:rPr>
          <w:rFonts w:ascii="GHEA Grapalat" w:hAnsi="GHEA Grapalat" w:cs="Sylfaen"/>
          <w:sz w:val="20"/>
        </w:rPr>
        <w:t xml:space="preserve">at the same time</w:t>
      </w:r>
      <w:r xmlns:w="http://schemas.openxmlformats.org/wordprocessingml/2006/main" w:rsidRPr="00F51251">
        <w:rPr>
          <w:rFonts w:ascii="GHEA Grapalat" w:hAnsi="GHEA Grapalat" w:cs="Sylfaen"/>
          <w:sz w:val="20"/>
          <w:lang w:val="af-ZA"/>
        </w:rPr>
        <w:t xml:space="preserve"> </w:t>
      </w:r>
      <w:r xmlns:w="http://schemas.openxmlformats.org/wordprocessingml/2006/main" w:rsidRPr="00F51251">
        <w:rPr>
          <w:rFonts w:ascii="GHEA Grapalat" w:hAnsi="GHEA Grapalat" w:cs="Sylfaen"/>
          <w:sz w:val="20"/>
        </w:rPr>
        <w:t xml:space="preserve">portion </w:t>
      </w:r>
      <w:r xmlns:w="http://schemas.openxmlformats.org/wordprocessingml/2006/main" w:rsidRPr="00F51251">
        <w:rPr>
          <w:rFonts w:ascii="GHEA Grapalat" w:hAnsi="GHEA Grapalat" w:cs="Sylfaen"/>
          <w:sz w:val="20"/>
          <w:lang w:val="af-ZA"/>
        </w:rPr>
        <w:t xml:space="preserve">) </w:t>
      </w:r>
      <w:r xmlns:w="http://schemas.openxmlformats.org/wordprocessingml/2006/main" w:rsidRPr="00F51251">
        <w:rPr>
          <w:rFonts w:ascii="GHEA Grapalat" w:hAnsi="GHEA Grapalat" w:cs="Sylfaen"/>
          <w:sz w:val="20"/>
          <w:szCs w:val="24"/>
          <w:lang w:eastAsia="en-US"/>
        </w:rPr>
        <w:t xml:space="preserve">to participate</w:t>
      </w:r>
      <w:r xmlns:w="http://schemas.openxmlformats.org/wordprocessingml/2006/main" w:rsidRPr="00F51251">
        <w:rPr>
          <w:rFonts w:ascii="GHEA Grapalat" w:hAnsi="GHEA Grapalat" w:cs="Sylfaen"/>
          <w:sz w:val="20"/>
          <w:szCs w:val="24"/>
          <w:lang w:val="af-ZA" w:eastAsia="en-US"/>
        </w:rPr>
        <w:t xml:space="preserve"> </w:t>
      </w:r>
      <w:r xmlns:w="http://schemas.openxmlformats.org/wordprocessingml/2006/main" w:rsidRPr="00F51251">
        <w:rPr>
          <w:rFonts w:ascii="GHEA Grapalat" w:hAnsi="GHEA Grapalat" w:cs="Sylfaen"/>
          <w:sz w:val="20"/>
          <w:szCs w:val="24"/>
          <w:lang w:eastAsia="en-US"/>
        </w:rPr>
        <w:t xml:space="preserve">purpose</w:t>
      </w:r>
      <w:r xmlns:w="http://schemas.openxmlformats.org/wordprocessingml/2006/main" w:rsidRPr="00F51251">
        <w:rPr>
          <w:rFonts w:ascii="GHEA Grapalat" w:hAnsi="GHEA Grapalat" w:cs="Sylfaen"/>
          <w:sz w:val="20"/>
          <w:szCs w:val="24"/>
          <w:lang w:val="af-ZA" w:eastAsia="en-US"/>
        </w:rPr>
        <w:t xml:space="preserve"> </w:t>
      </w:r>
      <w:r xmlns:w="http://schemas.openxmlformats.org/wordprocessingml/2006/main" w:rsidRPr="00F51251">
        <w:rPr>
          <w:rFonts w:ascii="GHEA Grapalat" w:hAnsi="GHEA Grapalat" w:cs="Sylfaen"/>
          <w:sz w:val="20"/>
          <w:szCs w:val="24"/>
          <w:lang w:eastAsia="en-US"/>
        </w:rPr>
        <w:t xml:space="preserve">application</w:t>
      </w:r>
      <w:r xmlns:w="http://schemas.openxmlformats.org/wordprocessingml/2006/main" w:rsidRPr="00F51251">
        <w:rPr>
          <w:rFonts w:ascii="GHEA Grapalat" w:hAnsi="GHEA Grapalat" w:cs="Sylfaen"/>
          <w:sz w:val="20"/>
          <w:szCs w:val="24"/>
          <w:lang w:val="af-ZA" w:eastAsia="en-US"/>
        </w:rPr>
        <w:t xml:space="preserve"> </w:t>
      </w:r>
      <w:r xmlns:w="http://schemas.openxmlformats.org/wordprocessingml/2006/main" w:rsidRPr="00F51251">
        <w:rPr>
          <w:rFonts w:ascii="GHEA Grapalat" w:hAnsi="GHEA Grapalat" w:cs="Sylfaen"/>
          <w:sz w:val="20"/>
          <w:szCs w:val="24"/>
          <w:lang w:eastAsia="en-US"/>
        </w:rPr>
        <w:t xml:space="preserve">presented by</w:t>
      </w:r>
      <w:r xmlns:w="http://schemas.openxmlformats.org/wordprocessingml/2006/main" w:rsidRPr="00F51251">
        <w:rPr>
          <w:rFonts w:ascii="GHEA Grapalat" w:hAnsi="GHEA Grapalat" w:cs="Sylfaen"/>
          <w:sz w:val="20"/>
          <w:szCs w:val="24"/>
          <w:lang w:val="af-ZA" w:eastAsia="en-US"/>
        </w:rPr>
        <w:t xml:space="preserve"> </w:t>
      </w:r>
      <w:r xmlns:w="http://schemas.openxmlformats.org/wordprocessingml/2006/main" w:rsidRPr="00F51251">
        <w:rPr>
          <w:rFonts w:ascii="GHEA Grapalat" w:hAnsi="GHEA Grapalat" w:cs="Sylfaen"/>
          <w:sz w:val="20"/>
          <w:szCs w:val="24"/>
          <w:lang w:val="af-ZA" w:eastAsia="en-US"/>
        </w:rPr>
        <w:t xml:space="preserve">the </w:t>
      </w:r>
      <w:r xmlns:w="http://schemas.openxmlformats.org/wordprocessingml/2006/main" w:rsidRPr="00F51251">
        <w:rPr>
          <w:rFonts w:ascii="GHEA Grapalat" w:hAnsi="GHEA Grapalat" w:cs="Sylfaen"/>
          <w:sz w:val="20"/>
          <w:szCs w:val="24"/>
          <w:lang w:eastAsia="en-US"/>
        </w:rPr>
        <w:t xml:space="preserve">participant</w:t>
      </w:r>
    </w:p>
    <w:p w:rsidR="00950D0E" w:rsidRPr="00F51251" w:rsidRDefault="00950D0E" w:rsidP="00106D44">
      <w:pPr xmlns:w="http://schemas.openxmlformats.org/wordprocessingml/2006/main">
        <w:pStyle w:val="23"/>
        <w:tabs>
          <w:tab w:val="left" w:pos="426"/>
        </w:tabs>
        <w:spacing w:line="240" w:lineRule="auto"/>
        <w:ind w:firstLine="0"/>
        <w:rPr>
          <w:rFonts w:ascii="GHEA Grapalat" w:hAnsi="GHEA Grapalat" w:cs="Sylfaen"/>
          <w:szCs w:val="24"/>
        </w:rPr>
      </w:pPr>
      <w:r xmlns:w="http://schemas.openxmlformats.org/wordprocessingml/2006/main" w:rsidRPr="00F51251">
        <w:rPr>
          <w:rFonts w:ascii="GHEA Grapalat" w:hAnsi="GHEA Grapalat" w:cs="Sylfaen"/>
          <w:szCs w:val="24"/>
        </w:rPr>
        <w:lastRenderedPageBreak xmlns:w="http://schemas.openxmlformats.org/wordprocessingml/2006/main"/>
      </w:r>
      <w:r xmlns:w="http://schemas.openxmlformats.org/wordprocessingml/2006/main" w:rsidRPr="00F51251">
        <w:rPr>
          <w:rFonts w:ascii="GHEA Grapalat" w:hAnsi="GHEA Grapalat" w:cs="Sylfaen"/>
          <w:szCs w:val="24"/>
        </w:rPr>
        <w:t xml:space="preserve">2 </w:t>
      </w:r>
      <w:r xmlns:w="http://schemas.openxmlformats.org/wordprocessingml/2006/main" w:rsidRPr="00F51251">
        <w:rPr>
          <w:rFonts w:ascii="GHEA Grapalat" w:hAnsi="GHEA Grapalat" w:cs="Sylfaen"/>
          <w:szCs w:val="24"/>
          <w:lang w:val="hy-AM"/>
        </w:rPr>
        <w:t xml:space="preserve">. </w:t>
      </w:r>
      <w:r xmlns:w="http://schemas.openxmlformats.org/wordprocessingml/2006/main" w:rsidRPr="00F51251">
        <w:rPr>
          <w:rFonts w:ascii="GHEA Grapalat" w:hAnsi="GHEA Grapalat" w:cs="Sylfaen"/>
          <w:szCs w:val="24"/>
        </w:rPr>
        <w:t xml:space="preserve">6 </w:t>
      </w:r>
      <w:r xmlns:w="http://schemas.openxmlformats.org/wordprocessingml/2006/main" w:rsidRPr="00F51251">
        <w:rPr>
          <w:rFonts w:ascii="GHEA Grapalat" w:hAnsi="GHEA Grapalat" w:cs="Sylfaen"/>
          <w:szCs w:val="24"/>
          <w:lang w:val="ru-RU"/>
        </w:rPr>
        <w:t xml:space="preserve">Participants</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can</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are</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hereby</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to the procedure</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to participate</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together</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activity</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in order </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consortium </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Similar</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in case </w:t>
      </w:r>
      <w:r xmlns:w="http://schemas.openxmlformats.org/wordprocessingml/2006/main" w:rsidRPr="00F51251">
        <w:rPr>
          <w:rFonts w:ascii="GHEA Grapalat" w:hAnsi="GHEA Grapalat" w:cs="Sylfaen"/>
          <w:szCs w:val="24"/>
        </w:rPr>
        <w:t xml:space="preserve">:</w:t>
      </w:r>
    </w:p>
    <w:p w:rsidR="00950D0E" w:rsidRPr="00F51251" w:rsidRDefault="00950D0E" w:rsidP="00106D44">
      <w:pPr xmlns:w="http://schemas.openxmlformats.org/wordprocessingml/2006/main">
        <w:pStyle w:val="23"/>
        <w:tabs>
          <w:tab w:val="left" w:pos="426"/>
        </w:tabs>
        <w:spacing w:line="240" w:lineRule="auto"/>
        <w:ind w:firstLine="0"/>
        <w:rPr>
          <w:rFonts w:ascii="GHEA Grapalat" w:hAnsi="GHEA Grapalat" w:cs="Sylfaen"/>
          <w:szCs w:val="24"/>
        </w:rPr>
      </w:pPr>
      <w:r xmlns:w="http://schemas.openxmlformats.org/wordprocessingml/2006/main" w:rsidRPr="00F51251">
        <w:rPr>
          <w:rFonts w:ascii="GHEA Grapalat" w:hAnsi="GHEA Grapalat" w:cs="Sylfaen"/>
          <w:szCs w:val="24"/>
        </w:rPr>
        <w:t xml:space="preserve">1) </w:t>
      </w:r>
      <w:r xmlns:w="http://schemas.openxmlformats.org/wordprocessingml/2006/main" w:rsidRPr="00F51251">
        <w:rPr>
          <w:rFonts w:ascii="GHEA Grapalat" w:hAnsi="GHEA Grapalat" w:cs="Sylfaen"/>
          <w:szCs w:val="24"/>
          <w:lang w:val="ru-RU"/>
        </w:rPr>
        <w:t xml:space="preserve">jointly</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activity</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of the contract</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from the sides</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any</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one</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no</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can</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the same</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to the procedure</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rPr>
        <w:t xml:space="preserve">( </w:t>
      </w:r>
      <w:r xmlns:w="http://schemas.openxmlformats.org/wordprocessingml/2006/main" w:rsidRPr="00F51251">
        <w:rPr>
          <w:rFonts w:ascii="GHEA Grapalat" w:hAnsi="GHEA Grapalat" w:cs="Sylfaen"/>
          <w:lang w:val="en-US"/>
        </w:rPr>
        <w:t xml:space="preserve">at the same time</w:t>
      </w:r>
      <w:r xmlns:w="http://schemas.openxmlformats.org/wordprocessingml/2006/main" w:rsidRPr="00F51251">
        <w:rPr>
          <w:rFonts w:ascii="GHEA Grapalat" w:hAnsi="GHEA Grapalat" w:cs="Sylfaen"/>
        </w:rPr>
        <w:t xml:space="preserve"> </w:t>
      </w:r>
      <w:r xmlns:w="http://schemas.openxmlformats.org/wordprocessingml/2006/main" w:rsidRPr="00F51251">
        <w:rPr>
          <w:rFonts w:ascii="GHEA Grapalat" w:hAnsi="GHEA Grapalat" w:cs="Sylfaen"/>
          <w:lang w:val="en-US"/>
        </w:rPr>
        <w:t xml:space="preserve">portion </w:t>
      </w:r>
      <w:r xmlns:w="http://schemas.openxmlformats.org/wordprocessingml/2006/main" w:rsidRPr="00F51251">
        <w:rPr>
          <w:rFonts w:ascii="GHEA Grapalat" w:hAnsi="GHEA Grapalat" w:cs="Sylfaen"/>
        </w:rPr>
        <w:t xml:space="preserve">) </w:t>
      </w:r>
      <w:r xmlns:w="http://schemas.openxmlformats.org/wordprocessingml/2006/main" w:rsidRPr="00F51251">
        <w:rPr>
          <w:rFonts w:ascii="GHEA Grapalat" w:hAnsi="GHEA Grapalat" w:cs="Sylfaen"/>
          <w:szCs w:val="24"/>
          <w:lang w:val="ru-RU"/>
        </w:rPr>
        <w:t xml:space="preserve">to submit</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separately</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Application </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Present</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paragraph</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demand</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non-compliance</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in case </w:t>
      </w:r>
      <w:r xmlns:w="http://schemas.openxmlformats.org/wordprocessingml/2006/main" w:rsidRPr="00F51251">
        <w:rPr>
          <w:rFonts w:ascii="GHEA Grapalat" w:hAnsi="GHEA Grapalat" w:cs="Sylfaen"/>
          <w:szCs w:val="24"/>
        </w:rPr>
        <w:t xml:space="preserve">of </w:t>
      </w:r>
      <w:r xmlns:w="http://schemas.openxmlformats.org/wordprocessingml/2006/main" w:rsidRPr="00F51251">
        <w:rPr>
          <w:rFonts w:ascii="GHEA Grapalat" w:hAnsi="GHEA Grapalat" w:cs="Sylfaen"/>
          <w:szCs w:val="24"/>
          <w:lang w:val="ru-RU"/>
        </w:rPr>
        <w:t xml:space="preserve">applications</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opening</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in the session</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rejected</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are</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how</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together</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activity</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in order </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so</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email</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separately</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presented</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applications </w:t>
      </w:r>
      <w:r xmlns:w="http://schemas.openxmlformats.org/wordprocessingml/2006/main" w:rsidRPr="00F51251">
        <w:rPr>
          <w:rFonts w:ascii="GHEA Grapalat" w:hAnsi="GHEA Grapalat" w:cs="Sylfaen"/>
          <w:szCs w:val="24"/>
        </w:rPr>
        <w:t xml:space="preserve">.</w:t>
      </w:r>
    </w:p>
    <w:p w:rsidR="00950D0E" w:rsidRPr="00F51251" w:rsidRDefault="00950D0E" w:rsidP="00106D44">
      <w:pPr xmlns:w="http://schemas.openxmlformats.org/wordprocessingml/2006/main">
        <w:pStyle w:val="23"/>
        <w:tabs>
          <w:tab w:val="left" w:pos="426"/>
        </w:tabs>
        <w:spacing w:line="240" w:lineRule="auto"/>
        <w:ind w:firstLine="0"/>
        <w:rPr>
          <w:rFonts w:ascii="GHEA Grapalat" w:hAnsi="GHEA Grapalat" w:cs="Sylfaen"/>
          <w:szCs w:val="24"/>
          <w:lang w:val="hy-AM"/>
        </w:rPr>
      </w:pPr>
      <w:r xmlns:w="http://schemas.openxmlformats.org/wordprocessingml/2006/main" w:rsidRPr="00F51251">
        <w:rPr>
          <w:rFonts w:ascii="GHEA Grapalat" w:hAnsi="GHEA Grapalat" w:cs="Sylfaen"/>
          <w:szCs w:val="24"/>
        </w:rPr>
        <w:t xml:space="preserve">2) </w:t>
      </w:r>
      <w:r xmlns:w="http://schemas.openxmlformats.org/wordprocessingml/2006/main" w:rsidRPr="00F51251">
        <w:rPr>
          <w:rFonts w:ascii="GHEA Grapalat" w:hAnsi="GHEA Grapalat" w:cs="Sylfaen"/>
          <w:szCs w:val="24"/>
          <w:lang w:val="ru-RU"/>
        </w:rPr>
        <w:t xml:space="preserve">Participants</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wearing</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are</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together</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and:</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jointly</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responsibility</w:t>
      </w:r>
      <w:r xmlns:w="http://schemas.openxmlformats.org/wordprocessingml/2006/main" w:rsidRPr="00F51251">
        <w:rPr>
          <w:rFonts w:ascii="GHEA Grapalat" w:hAnsi="GHEA Grapalat" w:cs="Sylfaen"/>
          <w:szCs w:val="24"/>
        </w:rPr>
        <w:t xml:space="preserve">​</w:t>
      </w:r>
      <w:r xmlns:w="http://schemas.openxmlformats.org/wordprocessingml/2006/main" w:rsidRPr="00F51251">
        <w:rPr>
          <w:rFonts w:ascii="GHEA Grapalat" w:hAnsi="GHEA Grapalat" w:cs="Sylfaen"/>
          <w:szCs w:val="24"/>
          <w:lang w:val="hy-AM"/>
        </w:rPr>
        <w:t xml:space="preserve"> </w:t>
      </w:r>
      <w:r xmlns:w="http://schemas.openxmlformats.org/wordprocessingml/2006/main" w:rsidRPr="00F51251">
        <w:rPr>
          <w:rFonts w:ascii="GHEA Grapalat" w:hAnsi="GHEA Grapalat" w:cs="Sylfaen"/>
          <w:szCs w:val="24"/>
        </w:rPr>
        <w:t xml:space="preserve">Moreover,</w:t>
      </w:r>
      <w:r xmlns:w="http://schemas.openxmlformats.org/wordprocessingml/2006/main" w:rsidRPr="00F51251">
        <w:rPr>
          <w:rFonts w:ascii="GHEA Grapalat" w:hAnsi="GHEA Grapalat" w:cs="Sylfaen"/>
          <w:szCs w:val="24"/>
          <w:lang w:val="hy-AM"/>
        </w:rPr>
        <w:t xml:space="preserve"> </w:t>
      </w:r>
      <w:r xmlns:w="http://schemas.openxmlformats.org/wordprocessingml/2006/main" w:rsidRPr="00F51251">
        <w:rPr>
          <w:rFonts w:ascii="GHEA Grapalat" w:hAnsi="GHEA Grapalat" w:cs="Sylfaen"/>
          <w:szCs w:val="24"/>
          <w:lang w:val="ru-RU"/>
        </w:rPr>
        <w:t xml:space="preserve">of the consortium</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member</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from the consortium</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out</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to come</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case</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of the consortium</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with</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en-US"/>
        </w:rPr>
        <w:t xml:space="preserve">to </w:t>
      </w:r>
      <w:r xmlns:w="http://schemas.openxmlformats.org/wordprocessingml/2006/main" w:rsidRPr="00F51251">
        <w:rPr>
          <w:rFonts w:ascii="GHEA Grapalat" w:hAnsi="GHEA Grapalat" w:cs="Sylfaen"/>
          <w:szCs w:val="24"/>
          <w:lang w:val="ru-RU"/>
        </w:rPr>
        <w:t xml:space="preserve">the donor</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sealed</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the contract</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unilaterally</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being resolved</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is</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and:</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of the consortium</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members</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towards</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applies</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are</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by contract</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planned</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responsibility</w:t>
      </w:r>
      <w:r xmlns:w="http://schemas.openxmlformats.org/wordprocessingml/2006/main" w:rsidRPr="00F51251">
        <w:rPr>
          <w:rFonts w:ascii="GHEA Grapalat" w:hAnsi="GHEA Grapalat" w:cs="Sylfaen"/>
          <w:szCs w:val="24"/>
        </w:rPr>
        <w:t xml:space="preserve"> </w:t>
      </w:r>
      <w:r xmlns:w="http://schemas.openxmlformats.org/wordprocessingml/2006/main" w:rsidRPr="00F51251">
        <w:rPr>
          <w:rFonts w:ascii="GHEA Grapalat" w:hAnsi="GHEA Grapalat" w:cs="Sylfaen"/>
          <w:szCs w:val="24"/>
          <w:lang w:val="ru-RU"/>
        </w:rPr>
        <w:t xml:space="preserve">the funds </w:t>
      </w:r>
      <w:r xmlns:w="http://schemas.openxmlformats.org/wordprocessingml/2006/main" w:rsidRPr="00F51251">
        <w:rPr>
          <w:rFonts w:ascii="GHEA Grapalat" w:hAnsi="GHEA Grapalat" w:cs="Sylfaen"/>
          <w:szCs w:val="24"/>
          <w:lang w:val="hy-AM"/>
        </w:rPr>
        <w:t xml:space="preserve">.</w:t>
      </w:r>
    </w:p>
    <w:p w:rsidR="00532D6C" w:rsidRPr="00950D0E" w:rsidRDefault="00532D6C" w:rsidP="00106D44">
      <w:pPr>
        <w:tabs>
          <w:tab w:val="left" w:pos="426"/>
        </w:tabs>
        <w:spacing w:after="0" w:line="240" w:lineRule="auto"/>
        <w:jc w:val="both"/>
        <w:rPr>
          <w:rFonts w:ascii="GHEA Grapalat" w:eastAsia="Times New Roman" w:hAnsi="GHEA Grapalat" w:cs="Sylfaen"/>
          <w:sz w:val="20"/>
          <w:szCs w:val="24"/>
          <w:lang w:val="hy-AM"/>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Arial"/>
          <w:b/>
          <w:sz w:val="20"/>
          <w:szCs w:val="24"/>
          <w:lang w:val="af-ZA"/>
        </w:rPr>
      </w:pPr>
      <w:r xmlns:w="http://schemas.openxmlformats.org/wordprocessingml/2006/main" w:rsidRPr="00532D6C">
        <w:rPr>
          <w:rFonts w:ascii="GHEA Grapalat" w:eastAsia="Times New Roman" w:hAnsi="GHEA Grapalat" w:cs="Times New Roman"/>
          <w:b/>
          <w:sz w:val="20"/>
          <w:szCs w:val="24"/>
          <w:lang w:val="af-ZA"/>
        </w:rPr>
        <w:t xml:space="preserve">3. </w:t>
      </w:r>
      <w:r xmlns:w="http://schemas.openxmlformats.org/wordprocessingml/2006/main" w:rsidRPr="0076273B">
        <w:rPr>
          <w:rFonts w:ascii="GHEA Grapalat" w:eastAsia="Times New Roman" w:hAnsi="GHEA Grapalat" w:cs="Arial"/>
          <w:b/>
          <w:sz w:val="20"/>
          <w:szCs w:val="24"/>
          <w:lang w:val="hy-AM"/>
        </w:rPr>
        <w:t xml:space="preserve">INVITATION</w:t>
      </w:r>
      <w:r xmlns:w="http://schemas.openxmlformats.org/wordprocessingml/2006/main" w:rsidRPr="00532D6C">
        <w:rPr>
          <w:rFonts w:ascii="GHEA Grapalat" w:eastAsia="Times New Roman" w:hAnsi="GHEA Grapalat" w:cs="Arial"/>
          <w:b/>
          <w:sz w:val="20"/>
          <w:szCs w:val="24"/>
          <w:lang w:val="af-ZA"/>
        </w:rPr>
        <w:t xml:space="preserve">  </w:t>
      </w:r>
      <w:r xmlns:w="http://schemas.openxmlformats.org/wordprocessingml/2006/main" w:rsidRPr="0076273B">
        <w:rPr>
          <w:rFonts w:ascii="GHEA Grapalat" w:eastAsia="Times New Roman" w:hAnsi="GHEA Grapalat" w:cs="Arial"/>
          <w:b/>
          <w:sz w:val="20"/>
          <w:szCs w:val="24"/>
          <w:lang w:val="hy-AM"/>
        </w:rPr>
        <w:t xml:space="preserve">THE EXPLANATION</w:t>
      </w:r>
      <w:r xmlns:w="http://schemas.openxmlformats.org/wordprocessingml/2006/main" w:rsidRPr="00532D6C">
        <w:rPr>
          <w:rFonts w:ascii="GHEA Grapalat" w:eastAsia="Times New Roman" w:hAnsi="GHEA Grapalat" w:cs="Arial"/>
          <w:b/>
          <w:sz w:val="20"/>
          <w:szCs w:val="24"/>
          <w:lang w:val="af-ZA"/>
        </w:rPr>
        <w:t xml:space="preserve">  </w:t>
      </w:r>
      <w:r xmlns:w="http://schemas.openxmlformats.org/wordprocessingml/2006/main" w:rsidRPr="0076273B">
        <w:rPr>
          <w:rFonts w:ascii="GHEA Grapalat" w:eastAsia="Times New Roman" w:hAnsi="GHEA Grapalat" w:cs="Arial"/>
          <w:b/>
          <w:sz w:val="20"/>
          <w:szCs w:val="24"/>
          <w:lang w:val="hy-AM"/>
        </w:rPr>
        <w:t xml:space="preserve">AND:</w:t>
      </w:r>
      <w:r xmlns:w="http://schemas.openxmlformats.org/wordprocessingml/2006/main" w:rsidRPr="00532D6C">
        <w:rPr>
          <w:rFonts w:ascii="GHEA Grapalat" w:eastAsia="Times New Roman" w:hAnsi="GHEA Grapalat" w:cs="Arial"/>
          <w:b/>
          <w:sz w:val="20"/>
          <w:szCs w:val="24"/>
          <w:lang w:val="af-ZA"/>
        </w:rPr>
        <w:t xml:space="preserve"> </w:t>
      </w:r>
      <w:r xmlns:w="http://schemas.openxmlformats.org/wordprocessingml/2006/main" w:rsidRPr="0076273B">
        <w:rPr>
          <w:rFonts w:ascii="GHEA Grapalat" w:eastAsia="Times New Roman" w:hAnsi="GHEA Grapalat" w:cs="Arial"/>
          <w:b/>
          <w:sz w:val="20"/>
          <w:szCs w:val="24"/>
          <w:lang w:val="hy-AM"/>
        </w:rPr>
        <w:t xml:space="preserve">INVITATION</w:t>
      </w:r>
      <w:r xmlns:w="http://schemas.openxmlformats.org/wordprocessingml/2006/main" w:rsidRPr="00532D6C">
        <w:rPr>
          <w:rFonts w:ascii="GHEA Grapalat" w:eastAsia="Times New Roman" w:hAnsi="GHEA Grapalat" w:cs="Arial"/>
          <w:b/>
          <w:sz w:val="20"/>
          <w:szCs w:val="24"/>
          <w:lang w:val="af-ZA"/>
        </w:rPr>
        <w:t xml:space="preserve"> </w:t>
      </w:r>
      <w:r xmlns:w="http://schemas.openxmlformats.org/wordprocessingml/2006/main" w:rsidRPr="0076273B">
        <w:rPr>
          <w:rFonts w:ascii="GHEA Grapalat" w:eastAsia="Times New Roman" w:hAnsi="GHEA Grapalat" w:cs="Arial"/>
          <w:b/>
          <w:sz w:val="20"/>
          <w:szCs w:val="24"/>
          <w:lang w:val="hy-AM"/>
        </w:rPr>
        <w:t xml:space="preserve">A CHANGE</w:t>
      </w:r>
      <w:r xmlns:w="http://schemas.openxmlformats.org/wordprocessingml/2006/main" w:rsidRPr="00532D6C">
        <w:rPr>
          <w:rFonts w:ascii="GHEA Grapalat" w:eastAsia="Times New Roman" w:hAnsi="GHEA Grapalat" w:cs="Arial"/>
          <w:b/>
          <w:sz w:val="20"/>
          <w:szCs w:val="24"/>
          <w:lang w:val="af-ZA"/>
        </w:rPr>
        <w:t xml:space="preserve"> </w:t>
      </w:r>
      <w:r xmlns:w="http://schemas.openxmlformats.org/wordprocessingml/2006/main" w:rsidRPr="0076273B">
        <w:rPr>
          <w:rFonts w:ascii="GHEA Grapalat" w:eastAsia="Times New Roman" w:hAnsi="GHEA Grapalat" w:cs="Arial"/>
          <w:b/>
          <w:sz w:val="20"/>
          <w:szCs w:val="24"/>
          <w:lang w:val="hy-AM"/>
        </w:rPr>
        <w:t xml:space="preserve">TO PERFORM</w:t>
      </w:r>
      <w:r xmlns:w="http://schemas.openxmlformats.org/wordprocessingml/2006/main" w:rsidRPr="00532D6C">
        <w:rPr>
          <w:rFonts w:ascii="GHEA Grapalat" w:eastAsia="Times New Roman" w:hAnsi="GHEA Grapalat" w:cs="Arial"/>
          <w:b/>
          <w:sz w:val="20"/>
          <w:szCs w:val="24"/>
          <w:lang w:val="af-ZA"/>
        </w:rPr>
        <w:t xml:space="preserve"> </w:t>
      </w:r>
      <w:r xmlns:w="http://schemas.openxmlformats.org/wordprocessingml/2006/main" w:rsidRPr="0076273B">
        <w:rPr>
          <w:rFonts w:ascii="GHEA Grapalat" w:eastAsia="Times New Roman" w:hAnsi="GHEA Grapalat" w:cs="Arial"/>
          <w:b/>
          <w:sz w:val="20"/>
          <w:szCs w:val="24"/>
          <w:lang w:val="hy-AM"/>
        </w:rPr>
        <w:t xml:space="preserve">THE PROCEDURE</w:t>
      </w:r>
      <w:r xmlns:w="http://schemas.openxmlformats.org/wordprocessingml/2006/main" w:rsidRPr="00532D6C">
        <w:rPr>
          <w:rFonts w:ascii="GHEA Grapalat" w:eastAsia="Times New Roman" w:hAnsi="GHEA Grapalat" w:cs="Arial"/>
          <w:b/>
          <w:sz w:val="20"/>
          <w:szCs w:val="24"/>
          <w:lang w:val="af-ZA"/>
        </w:rPr>
        <w:t xml:space="preserve"> </w:t>
      </w:r>
    </w:p>
    <w:p w:rsidR="00532D6C" w:rsidRPr="00532D6C" w:rsidRDefault="00532D6C" w:rsidP="00106D44">
      <w:pPr>
        <w:tabs>
          <w:tab w:val="left" w:pos="426"/>
        </w:tabs>
        <w:spacing w:after="0" w:line="240" w:lineRule="auto"/>
        <w:jc w:val="center"/>
        <w:rPr>
          <w:rFonts w:ascii="GHEA Grapalat" w:eastAsia="Times New Roman" w:hAnsi="GHEA Grapalat" w:cs="Times New Roman"/>
          <w:b/>
          <w:sz w:val="20"/>
          <w:szCs w:val="24"/>
          <w:lang w:val="af-ZA"/>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af-ZA"/>
        </w:rPr>
      </w:pPr>
      <w:r xmlns:w="http://schemas.openxmlformats.org/wordprocessingml/2006/main" w:rsidRPr="00532D6C">
        <w:rPr>
          <w:rFonts w:ascii="GHEA Grapalat" w:eastAsia="Times New Roman" w:hAnsi="GHEA Grapalat" w:cs="Times New Roman"/>
          <w:sz w:val="20"/>
          <w:szCs w:val="24"/>
          <w:lang w:val="af-ZA"/>
        </w:rPr>
        <w:t xml:space="preserve">3.1 </w:t>
      </w:r>
      <w:r xmlns:w="http://schemas.openxmlformats.org/wordprocessingml/2006/main" w:rsidRPr="00532D6C">
        <w:rPr>
          <w:rFonts w:ascii="GHEA Grapalat" w:eastAsia="Times New Roman" w:hAnsi="GHEA Grapalat" w:cs="Arial"/>
          <w:sz w:val="20"/>
          <w:szCs w:val="24"/>
          <w:lang w:val="en-US"/>
        </w:rPr>
        <w:t xml:space="preserve">Article </w:t>
      </w:r>
      <w:r xmlns:w="http://schemas.openxmlformats.org/wordprocessingml/2006/main" w:rsidRPr="00532D6C">
        <w:rPr>
          <w:rFonts w:ascii="GHEA Grapalat" w:eastAsia="Times New Roman" w:hAnsi="GHEA Grapalat" w:cs="Arial"/>
          <w:sz w:val="20"/>
          <w:szCs w:val="24"/>
          <w:lang w:val="af-ZA"/>
        </w:rPr>
        <w:t xml:space="preserve">29 </w:t>
      </w:r>
      <w:r xmlns:w="http://schemas.openxmlformats.org/wordprocessingml/2006/main" w:rsidRPr="00532D6C">
        <w:rPr>
          <w:rFonts w:ascii="GHEA Grapalat" w:eastAsia="Times New Roman" w:hAnsi="GHEA Grapalat" w:cs="Arial"/>
          <w:sz w:val="20"/>
          <w:szCs w:val="24"/>
          <w:lang w:val="en-US"/>
        </w:rPr>
        <w:t xml:space="preserve">of the Law</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of the article</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according </w:t>
      </w:r>
      <w:r xmlns:w="http://schemas.openxmlformats.org/wordprocessingml/2006/main" w:rsidRPr="00532D6C">
        <w:rPr>
          <w:rFonts w:ascii="GHEA Grapalat" w:eastAsia="Times New Roman" w:hAnsi="GHEA Grapalat" w:cs="Arial"/>
          <w:sz w:val="20"/>
          <w:szCs w:val="24"/>
          <w:lang w:val="af-ZA"/>
        </w:rPr>
        <w:t xml:space="preserve">to </w:t>
      </w:r>
      <w:r xmlns:w="http://schemas.openxmlformats.org/wordprocessingml/2006/main" w:rsidRPr="00532D6C">
        <w:rPr>
          <w:rFonts w:ascii="GHEA Grapalat" w:eastAsia="Times New Roman" w:hAnsi="GHEA Grapalat" w:cs="Arial"/>
          <w:sz w:val="20"/>
          <w:szCs w:val="24"/>
          <w:lang w:val="en-US"/>
        </w:rPr>
        <w:t xml:space="preserve">the participant</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right</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has</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from the customer</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demand</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of invitation</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clarification.</w:t>
      </w:r>
    </w:p>
    <w:p w:rsidR="00532D6C" w:rsidRPr="00532D6C" w:rsidRDefault="00532D6C" w:rsidP="00106D44">
      <w:pPr xmlns:w="http://schemas.openxmlformats.org/wordprocessingml/2006/main">
        <w:tabs>
          <w:tab w:val="left" w:pos="426"/>
        </w:tabs>
        <w:autoSpaceDE w:val="0"/>
        <w:autoSpaceDN w:val="0"/>
        <w:adjustRightInd w:val="0"/>
        <w:spacing w:after="0" w:line="240" w:lineRule="auto"/>
        <w:jc w:val="both"/>
        <w:rPr>
          <w:rFonts w:ascii="GHEA Grapalat" w:eastAsia="Times New Roman" w:hAnsi="GHEA Grapalat" w:cs="Times New Roman"/>
          <w:sz w:val="20"/>
          <w:szCs w:val="24"/>
          <w:lang w:val="af-ZA"/>
        </w:rPr>
      </w:pPr>
      <w:r xmlns:w="http://schemas.openxmlformats.org/wordprocessingml/2006/main" w:rsidRPr="00532D6C">
        <w:rPr>
          <w:rFonts w:ascii="GHEA Grapalat" w:eastAsia="Times New Roman" w:hAnsi="GHEA Grapalat" w:cs="Arial"/>
          <w:sz w:val="20"/>
          <w:szCs w:val="24"/>
          <w:lang w:val="en-US"/>
        </w:rPr>
        <w:t xml:space="preserve">Participant</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right</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has</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applications</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presentation</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deadline</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upon expiry</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at least</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five</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calendar</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before the </w:t>
      </w:r>
      <w:r xmlns:w="http://schemas.openxmlformats.org/wordprocessingml/2006/main" w:rsidRPr="00532D6C">
        <w:rPr>
          <w:rFonts w:ascii="GHEA Grapalat" w:eastAsia="Times New Roman" w:hAnsi="GHEA Grapalat" w:cs="Arial"/>
          <w:sz w:val="20"/>
          <w:szCs w:val="24"/>
          <w:lang w:val="af-ZA"/>
        </w:rPr>
        <w:t xml:space="preserve">written </w:t>
      </w:r>
      <w:r xmlns:w="http://schemas.openxmlformats.org/wordprocessingml/2006/main" w:rsidRPr="00532D6C">
        <w:rPr>
          <w:rFonts w:ascii="GHEA Grapalat" w:eastAsia="Times New Roman" w:hAnsi="GHEA Grapalat" w:cs="Arial"/>
          <w:sz w:val="20"/>
          <w:szCs w:val="24"/>
          <w:lang w:val="en-US"/>
        </w:rPr>
        <w:t xml:space="preserve">committee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to demand</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of invitation</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clarification.</w:t>
      </w:r>
      <w:r xmlns:w="http://schemas.openxmlformats.org/wordprocessingml/2006/main" w:rsidRPr="00532D6C">
        <w:rPr>
          <w:rFonts w:ascii="GHEA Grapalat" w:eastAsia="Times New Roman" w:hAnsi="GHEA Grapalat" w:cs="Times New Roma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The commission</w:t>
      </w:r>
      <w:r xmlns:w="http://schemas.openxmlformats.org/wordprocessingml/2006/main" w:rsidRPr="00532D6C">
        <w:rPr>
          <w:rFonts w:ascii="GHEA Grapalat" w:eastAsia="Times New Roman" w:hAnsi="GHEA Grapalat" w:cs="Times New Roma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the request</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done</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to the participant</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clarification</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providing</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in writing</w:t>
      </w:r>
      <w:r xmlns:w="http://schemas.openxmlformats.org/wordprocessingml/2006/main" w:rsidRPr="00532D6C" w:rsidDel="00197D76">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the </w:t>
      </w:r>
      <w:r xmlns:w="http://schemas.openxmlformats.org/wordprocessingml/2006/main" w:rsidRPr="00532D6C">
        <w:rPr>
          <w:rFonts w:ascii="GHEA Grapalat" w:eastAsia="Times New Roman" w:hAnsi="GHEA Grapalat" w:cs="Sylfaen"/>
          <w:sz w:val="20"/>
          <w:szCs w:val="24"/>
          <w:lang w:val="af-ZA"/>
        </w:rPr>
        <w:t xml:space="preserve">request</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to receive</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on the day</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next</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two</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calendar</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of the day</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during. </w:t>
      </w:r>
      <w:r xmlns:w="http://schemas.openxmlformats.org/wordprocessingml/2006/main" w:rsidRPr="00532D6C">
        <w:rPr>
          <w:rFonts w:ascii="GHEA Grapalat" w:eastAsia="Times New Roman" w:hAnsi="GHEA Grapalat" w:cs="Tahoma"/>
          <w:sz w:val="20"/>
          <w:szCs w:val="24"/>
          <w:vertAlign w:val="superscript"/>
          <w:lang w:val="en-US"/>
        </w:rPr>
        <w:t xml:space="preserve">5:00</w:t>
      </w:r>
      <w:r xmlns:w="http://schemas.openxmlformats.org/wordprocessingml/2006/main" w:rsidRPr="00532D6C">
        <w:rPr>
          <w:rFonts w:ascii="GHEA Grapalat" w:eastAsia="Times New Roman" w:hAnsi="GHEA Grapalat" w:cs="Tahoma"/>
          <w:sz w:val="20"/>
          <w:szCs w:val="24"/>
          <w:lang w:val="af-ZA"/>
        </w:rPr>
        <w:t xml:space="preserve"> </w:t>
      </w:r>
      <w:r xmlns:w="http://schemas.openxmlformats.org/wordprocessingml/2006/main" w:rsidRPr="00532D6C">
        <w:rPr>
          <w:rFonts w:ascii="GHEA Grapalat" w:eastAsia="Times New Roman" w:hAnsi="GHEA Grapalat" w:cs="Times New Roman"/>
          <w:sz w:val="20"/>
          <w:szCs w:val="24"/>
          <w:lang w:val="af-ZA"/>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Times New Roman"/>
          <w:sz w:val="20"/>
          <w:szCs w:val="24"/>
          <w:lang w:val="af-ZA"/>
        </w:rPr>
        <w:t xml:space="preserve">3.2 </w:t>
      </w:r>
      <w:r xmlns:w="http://schemas.openxmlformats.org/wordprocessingml/2006/main" w:rsidRPr="00532D6C">
        <w:rPr>
          <w:rFonts w:ascii="GHEA Grapalat" w:eastAsia="Times New Roman" w:hAnsi="GHEA Grapalat" w:cs="Arial"/>
          <w:sz w:val="20"/>
          <w:szCs w:val="24"/>
          <w:lang w:val="en-US"/>
        </w:rPr>
        <w:t xml:space="preserve">Survey</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and:</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clarifications</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content</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about</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the statement</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clarification</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to provide</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the day</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published</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is</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at </w:t>
      </w:r>
      <w:r xmlns:w="http://schemas.openxmlformats.org/wordprocessingml/2006/main" w:rsidRPr="00532D6C">
        <w:rPr>
          <w:rFonts w:ascii="GHEA Grapalat" w:eastAsia="Times New Roman" w:hAnsi="GHEA Grapalat" w:cs="Sylfaen"/>
          <w:sz w:val="20"/>
          <w:szCs w:val="24"/>
          <w:lang w:val="af-ZA"/>
        </w:rPr>
        <w:t xml:space="preserve">www.procurement.am</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active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newsletter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hereinafter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newsletter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Times New Roman"/>
          <w:sz w:val="24"/>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Purchasing</w:t>
      </w:r>
      <w:r xmlns:w="http://schemas.openxmlformats.org/wordprocessingml/2006/main" w:rsidRPr="00532D6C">
        <w:rPr>
          <w:rFonts w:ascii="GHEA Grapalat" w:eastAsia="Times New Roman" w:hAnsi="GHEA Grapalat" w:cs="Arial"/>
          <w:sz w:val="20"/>
          <w:szCs w:val="24"/>
          <w:lang w:val="en-US"/>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announcements </w:t>
      </w:r>
      <w:r xmlns:w="http://schemas.openxmlformats.org/wordprocessingml/2006/main" w:rsidRPr="00532D6C">
        <w:rPr>
          <w:rFonts w:ascii="GHEA Grapalat" w:eastAsia="Times New Roman" w:hAnsi="GHEA Grapalat" w:cs="Times New Roman"/>
          <w:sz w:val="24"/>
          <w:szCs w:val="24"/>
          <w:lang w:val="af-ZA"/>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department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Times New Roman"/>
          <w:sz w:val="24"/>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Invitations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clarifications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regarding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announcements </w:t>
      </w:r>
      <w:r xmlns:w="http://schemas.openxmlformats.org/wordprocessingml/2006/main" w:rsidRPr="00532D6C">
        <w:rPr>
          <w:rFonts w:ascii="GHEA Grapalat" w:eastAsia="Times New Roman" w:hAnsi="GHEA Grapalat" w:cs="Times New Roman"/>
          <w:sz w:val="24"/>
          <w:szCs w:val="24"/>
          <w:lang w:val="af-ZA"/>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in subsection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without</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to mention</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the request</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done</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to participate</w:t>
      </w:r>
      <w:r xmlns:w="http://schemas.openxmlformats.org/wordprocessingml/2006/main" w:rsidRPr="00532D6C">
        <w:rPr>
          <w:rFonts w:ascii="GHEA Grapalat" w:eastAsia="Times New Roman" w:hAnsi="GHEA Grapalat" w:cs="Arial"/>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the data.</w:t>
      </w:r>
      <w:r xmlns:w="http://schemas.openxmlformats.org/wordprocessingml/2006/main" w:rsidRPr="00532D6C">
        <w:rPr>
          <w:rFonts w:ascii="GHEA Grapalat" w:eastAsia="Times New Roman" w:hAnsi="GHEA Grapalat" w:cs="Tahoma"/>
          <w:sz w:val="20"/>
          <w:szCs w:val="24"/>
          <w:lang w:val="af-ZA"/>
        </w:rPr>
        <w:t xml:space="preserve"> </w:t>
      </w:r>
    </w:p>
    <w:p w:rsidR="00532D6C" w:rsidRPr="00532D6C" w:rsidRDefault="00532D6C" w:rsidP="00106D44">
      <w:pPr xmlns:w="http://schemas.openxmlformats.org/wordprocessingml/2006/main">
        <w:tabs>
          <w:tab w:val="left" w:pos="426"/>
        </w:tabs>
        <w:autoSpaceDE w:val="0"/>
        <w:autoSpaceDN w:val="0"/>
        <w:adjustRightInd w:val="0"/>
        <w:spacing w:after="0" w:line="240" w:lineRule="auto"/>
        <w:jc w:val="both"/>
        <w:rPr>
          <w:rFonts w:ascii="GHEA Grapalat" w:eastAsia="Times New Roman" w:hAnsi="GHEA Grapalat" w:cs="Arial Unicode"/>
          <w:sz w:val="20"/>
          <w:szCs w:val="24"/>
          <w:lang w:val="af-ZA"/>
        </w:rPr>
      </w:pPr>
      <w:r xmlns:w="http://schemas.openxmlformats.org/wordprocessingml/2006/main" w:rsidRPr="00532D6C">
        <w:rPr>
          <w:rFonts w:ascii="GHEA Grapalat" w:eastAsia="Times New Roman" w:hAnsi="GHEA Grapalat" w:cs="Arial Unicode"/>
          <w:sz w:val="20"/>
          <w:szCs w:val="24"/>
          <w:lang w:val="af-ZA"/>
        </w:rPr>
        <w:t xml:space="preserve">3.3 </w:t>
      </w:r>
      <w:r xmlns:w="http://schemas.openxmlformats.org/wordprocessingml/2006/main" w:rsidRPr="00532D6C">
        <w:rPr>
          <w:rFonts w:ascii="GHEA Grapalat" w:eastAsia="Times New Roman" w:hAnsi="GHEA Grapalat" w:cs="Arial"/>
          <w:sz w:val="20"/>
          <w:szCs w:val="24"/>
        </w:rPr>
        <w:t xml:space="preserve">Clarification</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no</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provided </w:t>
      </w:r>
      <w:r xmlns:w="http://schemas.openxmlformats.org/wordprocessingml/2006/main" w:rsidRPr="00532D6C">
        <w:rPr>
          <w:rFonts w:ascii="GHEA Grapalat" w:eastAsia="Times New Roman" w:hAnsi="GHEA Grapalat" w:cs="Arial"/>
          <w:sz w:val="20"/>
          <w:szCs w:val="24"/>
        </w:rPr>
        <w:t xml:space="preserve">if </w:t>
      </w:r>
      <w:r xmlns:w="http://schemas.openxmlformats.org/wordprocessingml/2006/main" w:rsidRPr="00532D6C">
        <w:rPr>
          <w:rFonts w:ascii="GHEA Grapalat" w:eastAsia="Times New Roman" w:hAnsi="GHEA Grapalat" w:cs="Arial Unicode"/>
          <w:sz w:val="20"/>
          <w:szCs w:val="24"/>
          <w:lang w:val="af-ZA"/>
        </w:rPr>
        <w:t xml:space="preserve">:</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request</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performed</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hereby</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department </w:t>
      </w:r>
      <w:r xmlns:w="http://schemas.openxmlformats.org/wordprocessingml/2006/main" w:rsidRPr="00532D6C">
        <w:rPr>
          <w:rFonts w:ascii="GHEA Grapalat" w:eastAsia="Times New Roman" w:hAnsi="GHEA Grapalat" w:cs="Arial"/>
          <w:sz w:val="20"/>
          <w:szCs w:val="24"/>
        </w:rPr>
        <w:t xml:space="preserve">who</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defined</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period</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violation </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as</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also </w:t>
      </w:r>
      <w:r xmlns:w="http://schemas.openxmlformats.org/wordprocessingml/2006/main" w:rsidRPr="00532D6C">
        <w:rPr>
          <w:rFonts w:ascii="GHEA Grapalat" w:eastAsia="Times New Roman" w:hAnsi="GHEA Grapalat" w:cs="Arial Unicode"/>
          <w:sz w:val="20"/>
          <w:szCs w:val="24"/>
          <w:lang w:val="af-ZA"/>
        </w:rPr>
        <w:t xml:space="preserve">if</w:t>
      </w:r>
      <w:r xmlns:w="http://schemas.openxmlformats.org/wordprocessingml/2006/main" w:rsidRPr="00532D6C">
        <w:rPr>
          <w:rFonts w:ascii="GHEA Grapalat" w:eastAsia="Times New Roman" w:hAnsi="GHEA Grapalat" w:cs="Arial"/>
          <w:sz w:val="20"/>
          <w:szCs w:val="24"/>
        </w:rPr>
        <w:t xml:space="preserve">​</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request</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out</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hereby</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invitation</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content</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from the frame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if</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request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refers to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latter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be recommended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goods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technical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specifications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here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by invitation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planned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technical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characteristics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equivalence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according </w:t>
      </w:r>
      <w:r xmlns:w="http://schemas.openxmlformats.org/wordprocessingml/2006/main" w:rsidRPr="00532D6C">
        <w:rPr>
          <w:rFonts w:ascii="GHEA Grapalat" w:eastAsia="Times New Roman" w:hAnsi="GHEA Grapalat" w:cs="Sylfaen"/>
          <w:sz w:val="20"/>
          <w:szCs w:val="24"/>
          <w:lang w:val="af-ZA"/>
        </w:rPr>
        <w:softHyphen xmlns:w="http://schemas.openxmlformats.org/wordprocessingml/2006/main"/>
      </w:r>
      <w:r xmlns:w="http://schemas.openxmlformats.org/wordprocessingml/2006/main" w:rsidRPr="00532D6C">
        <w:rPr>
          <w:rFonts w:ascii="GHEA Grapalat" w:eastAsia="Times New Roman" w:hAnsi="GHEA Grapalat" w:cs="Arial"/>
          <w:sz w:val="20"/>
          <w:szCs w:val="24"/>
        </w:rPr>
        <w:t xml:space="preserve">to the answer </w:t>
      </w:r>
      <w:r xmlns:w="http://schemas.openxmlformats.org/wordprocessingml/2006/main" w:rsidRPr="00532D6C">
        <w:rPr>
          <w:rFonts w:ascii="GHEA Grapalat" w:eastAsia="Times New Roman" w:hAnsi="GHEA Grapalat" w:cs="Arial"/>
          <w:sz w:val="20"/>
          <w:szCs w:val="24"/>
          <w:lang w:val="en-US"/>
        </w:rPr>
        <w:t xml:space="preserve">.</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0"/>
          <w:lang w:val="en-US"/>
        </w:rPr>
        <w:t xml:space="preserve">And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in which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the participant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in writing</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be notified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clarification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not to provide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foundations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about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the survey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to receive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on the day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next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two</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calendar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of the day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during</w:t>
      </w:r>
      <w:r xmlns:w="http://schemas.openxmlformats.org/wordprocessingml/2006/main" w:rsidRPr="00532D6C">
        <w:rPr>
          <w:rFonts w:ascii="GHEA Grapalat" w:eastAsia="Times New Roman" w:hAnsi="GHEA Grapalat" w:cs="Times New Roman"/>
          <w:sz w:val="20"/>
          <w:szCs w:val="20"/>
          <w:lang w:val="af-ZA"/>
        </w:rPr>
        <w:t xml:space="preserve">​</w:t>
      </w:r>
    </w:p>
    <w:p w:rsidR="00532D6C" w:rsidRPr="00532D6C" w:rsidRDefault="00532D6C" w:rsidP="00106D44">
      <w:pPr xmlns:w="http://schemas.openxmlformats.org/wordprocessingml/2006/main">
        <w:tabs>
          <w:tab w:val="left" w:pos="426"/>
        </w:tabs>
        <w:autoSpaceDE w:val="0"/>
        <w:autoSpaceDN w:val="0"/>
        <w:adjustRightInd w:val="0"/>
        <w:spacing w:after="0" w:line="240" w:lineRule="auto"/>
        <w:jc w:val="both"/>
        <w:rPr>
          <w:rFonts w:ascii="GHEA Grapalat" w:eastAsia="Times New Roman" w:hAnsi="GHEA Grapalat" w:cs="Arial Unicode"/>
          <w:sz w:val="20"/>
          <w:szCs w:val="24"/>
          <w:lang w:val="hy-AM"/>
        </w:rPr>
      </w:pPr>
      <w:r xmlns:w="http://schemas.openxmlformats.org/wordprocessingml/2006/main" w:rsidRPr="00532D6C">
        <w:rPr>
          <w:rFonts w:ascii="GHEA Grapalat" w:eastAsia="Times New Roman" w:hAnsi="GHEA Grapalat" w:cs="Arial Unicode"/>
          <w:sz w:val="20"/>
          <w:szCs w:val="24"/>
          <w:lang w:val="af-ZA"/>
        </w:rPr>
        <w:t xml:space="preserve">3.4 </w:t>
      </w:r>
      <w:r xmlns:w="http://schemas.openxmlformats.org/wordprocessingml/2006/main" w:rsidRPr="00532D6C">
        <w:rPr>
          <w:rFonts w:ascii="GHEA Grapalat" w:eastAsia="Times New Roman" w:hAnsi="GHEA Grapalat" w:cs="Arial"/>
          <w:sz w:val="20"/>
          <w:szCs w:val="24"/>
        </w:rPr>
        <w:t xml:space="preserve">Applications</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presentation</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deadline</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upon expiry</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at least</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five</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calendar</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day</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ahead</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the invitation</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can</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are</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performed</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changes </w:t>
      </w:r>
      <w:r xmlns:w="http://schemas.openxmlformats.org/wordprocessingml/2006/main" w:rsidRPr="00532D6C">
        <w:rPr>
          <w:rFonts w:ascii="GHEA Grapalat" w:eastAsia="Times New Roman" w:hAnsi="GHEA Grapalat" w:cs="Arial"/>
          <w:sz w:val="20"/>
          <w:szCs w:val="24"/>
          <w:lang w:val="en-US"/>
        </w:rPr>
        <w:t xml:space="preserve">.</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 </w:t>
      </w:r>
      <w:r xmlns:w="http://schemas.openxmlformats.org/wordprocessingml/2006/main" w:rsidRPr="00532D6C">
        <w:rPr>
          <w:rFonts w:ascii="GHEA Grapalat" w:eastAsia="Times New Roman" w:hAnsi="GHEA Grapalat" w:cs="Arial"/>
          <w:sz w:val="20"/>
          <w:szCs w:val="24"/>
        </w:rPr>
        <w:t xml:space="preserve">change</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perform</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on the day</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next</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three</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calendar</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day</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during</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change</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perform</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and:</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them</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provide</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conditions</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about</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statement</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published</w:t>
      </w:r>
      <w:r xmlns:w="http://schemas.openxmlformats.org/wordprocessingml/2006/main" w:rsidRPr="00532D6C">
        <w:rPr>
          <w:rFonts w:ascii="GHEA Grapalat" w:eastAsia="Times New Roman" w:hAnsi="GHEA Grapalat" w:cs="Arial Unicode"/>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the newsletter </w:t>
      </w:r>
      <w:r xmlns:w="http://schemas.openxmlformats.org/wordprocessingml/2006/main" w:rsidRPr="00532D6C">
        <w:rPr>
          <w:rFonts w:ascii="GHEA Grapalat" w:eastAsia="Times New Roman" w:hAnsi="GHEA Grapalat" w:cs="Arial"/>
          <w:sz w:val="20"/>
          <w:szCs w:val="24"/>
          <w:lang w:val="en-US"/>
        </w:rPr>
        <w:t xml:space="preserve">.</w:t>
      </w:r>
      <w:r xmlns:w="http://schemas.openxmlformats.org/wordprocessingml/2006/main" w:rsidRPr="00532D6C">
        <w:rPr>
          <w:rFonts w:ascii="GHEA Grapalat" w:eastAsia="Times New Roman" w:hAnsi="GHEA Grapalat" w:cs="Arial Unicode"/>
          <w:sz w:val="20"/>
          <w:szCs w:val="24"/>
          <w:lang w:val="af-ZA"/>
        </w:rPr>
        <w:t xml:space="preserve"> </w:t>
      </w:r>
    </w:p>
    <w:p w:rsidR="00532D6C" w:rsidRDefault="00532D6C" w:rsidP="00106D44">
      <w:pPr xmlns:w="http://schemas.openxmlformats.org/wordprocessingml/2006/main">
        <w:tabs>
          <w:tab w:val="left" w:pos="426"/>
        </w:tabs>
        <w:autoSpaceDE w:val="0"/>
        <w:autoSpaceDN w:val="0"/>
        <w:adjustRightInd w:val="0"/>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Sylfaen"/>
          <w:sz w:val="20"/>
          <w:szCs w:val="24"/>
          <w:lang w:val="hy-AM"/>
        </w:rPr>
        <w:t xml:space="preserve">3.5 </w:t>
      </w:r>
      <w:r xmlns:w="http://schemas.openxmlformats.org/wordprocessingml/2006/main" w:rsidRPr="00532D6C">
        <w:rPr>
          <w:rFonts w:ascii="GHEA Grapalat" w:eastAsia="Times New Roman" w:hAnsi="GHEA Grapalat" w:cs="Arial"/>
          <w:sz w:val="20"/>
          <w:szCs w:val="24"/>
          <w:lang w:val="hy-AM"/>
        </w:rPr>
        <w:t xml:space="preserve">Unique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who?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right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has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until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the invitation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changes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performance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deadline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expiration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electronic</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mail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through</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appraiser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commission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secretary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submit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justifications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invitation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purchase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subject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characteristics: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law</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competition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provision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discrimination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exclusion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requirements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point of view of</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without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mention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name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Surname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Submitted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justifications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acceptable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be considered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case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appraiser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commission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within the deadline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 them</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conditioned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changes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perform</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the invitation </w:t>
      </w:r>
      <w:r xmlns:w="http://schemas.openxmlformats.org/wordprocessingml/2006/main" w:rsidRPr="00532D6C">
        <w:rPr>
          <w:rFonts w:ascii="GHEA Grapalat" w:eastAsia="Times New Roman" w:hAnsi="GHEA Grapalat" w:cs="Sylfaen"/>
          <w:sz w:val="20"/>
          <w:szCs w:val="24"/>
          <w:lang w:val="hy-AM"/>
        </w:rPr>
        <w:t xml:space="preserve">.</w:t>
      </w:r>
    </w:p>
    <w:p w:rsidR="009347A4" w:rsidRPr="009347A4" w:rsidRDefault="009347A4" w:rsidP="00106D44">
      <w:pPr xmlns:w="http://schemas.openxmlformats.org/wordprocessingml/2006/main">
        <w:tabs>
          <w:tab w:val="left" w:pos="426"/>
        </w:tabs>
        <w:autoSpaceDE w:val="0"/>
        <w:autoSpaceDN w:val="0"/>
        <w:adjustRightInd w:val="0"/>
        <w:jc w:val="both"/>
        <w:rPr>
          <w:rFonts w:ascii="GHEA Grapalat" w:hAnsi="GHEA Grapalat" w:cs="Arial Unicode"/>
          <w:sz w:val="20"/>
          <w:lang w:val="hy-AM"/>
        </w:rPr>
      </w:pPr>
      <w:r xmlns:w="http://schemas.openxmlformats.org/wordprocessingml/2006/main" w:rsidRPr="00A71D81">
        <w:rPr>
          <w:rFonts w:ascii="GHEA Grapalat" w:hAnsi="GHEA Grapalat" w:cs="Arial Unicode"/>
          <w:sz w:val="20"/>
          <w:lang w:val="hy-AM"/>
        </w:rPr>
        <w:t xml:space="preserve">3.6 </w:t>
      </w:r>
      <w:r xmlns:w="http://schemas.openxmlformats.org/wordprocessingml/2006/main" w:rsidRPr="00A71D81">
        <w:rPr>
          <w:rFonts w:ascii="GHEA Grapalat" w:hAnsi="GHEA Grapalat" w:cs="Sylfaen"/>
          <w:sz w:val="20"/>
          <w:lang w:val="hy-AM"/>
        </w:rPr>
        <w:t xml:space="preserve">Invitation</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changes</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to be done</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case</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applications</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to present</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deadline</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counted</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is</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that</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of changes</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about</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in the newsletter</w:t>
      </w:r>
      <w:r xmlns:w="http://schemas.openxmlformats.org/wordprocessingml/2006/main" w:rsidRPr="00A71D81">
        <w:rPr>
          <w:rFonts w:ascii="GHEA Grapalat" w:hAnsi="GHEA Grapalat" w:cs="Arial"/>
          <w:sz w:val="20"/>
          <w:lang w:val="hy-AM"/>
        </w:rPr>
        <w:t xml:space="preserve"> </w:t>
      </w:r>
      <w:r xmlns:w="http://schemas.openxmlformats.org/wordprocessingml/2006/main" w:rsidRPr="00A71D81">
        <w:rPr>
          <w:rFonts w:ascii="GHEA Grapalat" w:hAnsi="GHEA Grapalat" w:cs="Sylfaen"/>
          <w:sz w:val="20"/>
          <w:lang w:val="hy-AM"/>
        </w:rPr>
        <w:t xml:space="preserve">statement</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publication</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Tahoma"/>
          <w:sz w:val="20"/>
          <w:lang w:val="hy-AM"/>
        </w:rPr>
        <w:t xml:space="preserve">from </w:t>
      </w:r>
      <w:r xmlns:w="http://schemas.openxmlformats.org/wordprocessingml/2006/main" w:rsidRPr="00A71D81">
        <w:rPr>
          <w:rFonts w:ascii="GHEA Grapalat" w:hAnsi="GHEA Grapalat" w:cs="Sylfaen"/>
          <w:sz w:val="20"/>
          <w:lang w:val="hy-AM"/>
        </w:rPr>
        <w:t xml:space="preserve">the day</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That</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case</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participants</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must</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are</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to extend</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their</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presented by</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of the application</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Arial Unicode"/>
          <w:sz w:val="20"/>
          <w:lang w:val="hy-AM"/>
        </w:rPr>
        <w:t xml:space="preserve">validity </w:t>
      </w:r>
      <w:r xmlns:w="http://schemas.openxmlformats.org/wordprocessingml/2006/main" w:rsidRPr="00A71D81">
        <w:rPr>
          <w:rFonts w:ascii="GHEA Grapalat" w:hAnsi="GHEA Grapalat" w:cs="Sylfaen"/>
          <w:sz w:val="20"/>
          <w:lang w:val="hy-AM"/>
        </w:rPr>
        <w:t xml:space="preserve">period </w:t>
      </w:r>
      <w:r xmlns:w="http://schemas.openxmlformats.org/wordprocessingml/2006/main" w:rsidRPr="00A71D81">
        <w:rPr>
          <w:rFonts w:ascii="GHEA Grapalat" w:hAnsi="GHEA Grapalat" w:cs="Sylfaen"/>
          <w:sz w:val="20"/>
          <w:lang w:val="hy-AM"/>
        </w:rPr>
        <w:t xml:space="preserve">of the guarantee</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or</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submit</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of the application</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new</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provide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Arial"/>
          <w:b/>
          <w:sz w:val="20"/>
          <w:szCs w:val="24"/>
          <w:lang w:val="hy-AM"/>
        </w:rPr>
      </w:pPr>
      <w:r xmlns:w="http://schemas.openxmlformats.org/wordprocessingml/2006/main" w:rsidRPr="00532D6C">
        <w:rPr>
          <w:rFonts w:ascii="GHEA Grapalat" w:eastAsia="Times New Roman" w:hAnsi="GHEA Grapalat" w:cs="Times New Roman"/>
          <w:b/>
          <w:sz w:val="20"/>
          <w:szCs w:val="24"/>
          <w:lang w:val="hy-AM"/>
        </w:rPr>
        <w:t xml:space="preserve">4. </w:t>
      </w:r>
      <w:r xmlns:w="http://schemas.openxmlformats.org/wordprocessingml/2006/main" w:rsidRPr="00532D6C">
        <w:rPr>
          <w:rFonts w:ascii="GHEA Grapalat" w:eastAsia="Times New Roman" w:hAnsi="GHEA Grapalat" w:cs="Arial"/>
          <w:b/>
          <w:sz w:val="20"/>
          <w:szCs w:val="24"/>
          <w:lang w:val="hy-AM"/>
        </w:rPr>
        <w:t xml:space="preserve">PROCEDURE FOR SUBMITTING THE APPLICATION</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4.1 </w:t>
      </w:r>
      <w:r xmlns:w="http://schemas.openxmlformats.org/wordprocessingml/2006/main" w:rsidRPr="00532D6C">
        <w:rPr>
          <w:rFonts w:ascii="GHEA Grapalat" w:eastAsia="Times New Roman" w:hAnsi="GHEA Grapalat" w:cs="Arial"/>
          <w:sz w:val="20"/>
          <w:szCs w:val="24"/>
          <w:lang w:val="hy-AM"/>
        </w:rPr>
        <w:t xml:space="preserve">Herein</w:t>
      </w:r>
      <w:r xmlns:w="http://schemas.openxmlformats.org/wordprocessingml/2006/main" w:rsidRPr="00532D6C">
        <w:rPr>
          <w:rFonts w:ascii="GHEA Grapalat" w:eastAsia="Times New Roman" w:hAnsi="GHEA Grapalat" w:cs="Sylfaen"/>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procedure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participate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participant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commission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present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application.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application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invitation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based 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participate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presentable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offer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Arial"/>
          <w:sz w:val="20"/>
          <w:szCs w:val="20"/>
          <w:lang w:val="af-ZA"/>
        </w:rPr>
        <w:t xml:space="preserve">Participant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af-ZA"/>
        </w:rPr>
        <w:t xml:space="preserve">can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af-ZA"/>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af-ZA"/>
        </w:rPr>
        <w:t xml:space="preserve">application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af-ZA"/>
        </w:rPr>
        <w:t xml:space="preserve">submit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af-ZA"/>
        </w:rPr>
        <w:t xml:space="preserve">how</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af-ZA"/>
        </w:rPr>
        <w:t xml:space="preserve">each</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af-ZA"/>
        </w:rPr>
        <w:t xml:space="preserve">dose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af-ZA"/>
        </w:rPr>
        <w:t xml:space="preserve">so</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af-ZA"/>
        </w:rPr>
        <w:t xml:space="preserve">email</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af-ZA"/>
        </w:rPr>
        <w:t xml:space="preserve">don't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af-ZA"/>
        </w:rPr>
        <w:t xml:space="preserve">how many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af-ZA"/>
        </w:rPr>
        <w:t xml:space="preserve">or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af-ZA"/>
        </w:rPr>
        <w:t xml:space="preserve">all</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af-ZA"/>
        </w:rPr>
        <w:t xml:space="preserve">portions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af-ZA"/>
        </w:rPr>
        <w:t xml:space="preserve">for</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The application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 introduced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until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it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invitation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period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end.</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Application: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preparation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order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described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Sylfaen"/>
          <w:sz w:val="20"/>
          <w:szCs w:val="24"/>
          <w:lang w:val="hy-AM"/>
        </w:rPr>
        <w:t xml:space="preserve">2nd </w:t>
      </w:r>
      <w:r xmlns:w="http://schemas.openxmlformats.org/wordprocessingml/2006/main" w:rsidRPr="00532D6C">
        <w:rPr>
          <w:rFonts w:ascii="GHEA Grapalat" w:eastAsia="Times New Roman" w:hAnsi="GHEA Grapalat" w:cs="Arial"/>
          <w:sz w:val="20"/>
          <w:szCs w:val="24"/>
          <w:lang w:val="hy-AM"/>
        </w:rPr>
        <w:t xml:space="preserve">of </w:t>
      </w:r>
      <w:r xmlns:w="http://schemas.openxmlformats.org/wordprocessingml/2006/main" w:rsidRPr="00532D6C">
        <w:rPr>
          <w:rFonts w:ascii="GHEA Grapalat" w:eastAsia="Times New Roman" w:hAnsi="GHEA Grapalat" w:cs="Arial"/>
          <w:sz w:val="20"/>
          <w:szCs w:val="24"/>
          <w:lang w:val="hy-AM"/>
        </w:rPr>
        <w:t xml:space="preserve">the invitation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w:t>
      </w:r>
      <w:r xmlns:w="http://schemas.openxmlformats.org/wordprocessingml/2006/main" w:rsidRPr="00532D6C">
        <w:rPr>
          <w:rFonts w:ascii="GHEA Grapalat" w:eastAsia="Times New Roman" w:hAnsi="GHEA Grapalat" w:cs="Arial"/>
          <w:sz w:val="20"/>
          <w:szCs w:val="24"/>
          <w:lang w:val="hy-AM"/>
        </w:rPr>
        <w:t xml:space="preserve">the quote </w:t>
      </w:r>
      <w:r xmlns:w="http://schemas.openxmlformats.org/wordprocessingml/2006/main" w:rsidRPr="00532D6C">
        <w:rPr>
          <w:rFonts w:ascii="GHEA Grapalat" w:eastAsia="Times New Roman" w:hAnsi="GHEA Grapalat" w:cs="Sylfaen"/>
          <w:sz w:val="20"/>
          <w:szCs w:val="24"/>
          <w:lang w:val="hy-AM"/>
        </w:rPr>
        <w:t xml:space="preserve">part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inquiry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applications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prepare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instruction.</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Sylfaen"/>
          <w:sz w:val="20"/>
          <w:szCs w:val="24"/>
          <w:lang w:val="hy-AM"/>
        </w:rPr>
        <w:t xml:space="preserve">4.2 </w:t>
      </w:r>
      <w:r xmlns:w="http://schemas.openxmlformats.org/wordprocessingml/2006/main" w:rsidRPr="00532D6C">
        <w:rPr>
          <w:rFonts w:ascii="GHEA Grapalat" w:eastAsia="Times New Roman" w:hAnsi="GHEA Grapalat" w:cs="Arial"/>
          <w:sz w:val="20"/>
          <w:szCs w:val="24"/>
          <w:lang w:val="hy-AM"/>
        </w:rPr>
        <w:t xml:space="preserve">Procedure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applications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necessary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submit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commission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later </w:t>
      </w:r>
      <w:r xmlns:w="http://schemas.openxmlformats.org/wordprocessingml/2006/main" w:rsidRPr="00532D6C">
        <w:rPr>
          <w:rFonts w:ascii="GHEA Grapalat" w:eastAsia="Times New Roman" w:hAnsi="GHEA Grapalat" w:cs="Arial"/>
          <w:sz w:val="20"/>
          <w:szCs w:val="24"/>
          <w:lang w:val="hy-AM"/>
        </w:rPr>
        <w:t xml:space="preserve">than</w:t>
      </w:r>
      <w:r xmlns:w="http://schemas.openxmlformats.org/wordprocessingml/2006/main" w:rsidRPr="00532D6C">
        <w:rPr>
          <w:rFonts w:ascii="GHEA Grapalat" w:eastAsia="Times New Roman" w:hAnsi="GHEA Grapalat" w:cs="Sylfaen"/>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procedure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statement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invitation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the newsletter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be published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next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date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00106D44">
        <w:rPr>
          <w:rFonts w:ascii="GHEA Grapalat" w:eastAsia="Times New Roman" w:hAnsi="GHEA Grapalat" w:cs="Arial"/>
          <w:sz w:val="20"/>
          <w:szCs w:val="24"/>
          <w:lang w:val="hy-AM"/>
        </w:rPr>
        <w:t xml:space="preserve">estimated </w:t>
      </w:r>
      <w:r xmlns:w="http://schemas.openxmlformats.org/wordprocessingml/2006/main" w:rsidR="0081474C">
        <w:rPr>
          <w:rFonts w:ascii="GHEA Grapalat" w:eastAsia="Times New Roman" w:hAnsi="GHEA Grapalat" w:cs="Sylfaen"/>
          <w:sz w:val="20"/>
          <w:szCs w:val="24"/>
          <w:lang w:val="hy-AM"/>
        </w:rPr>
        <w:t xml:space="preserve">in </w:t>
      </w:r>
      <w:r xmlns:w="http://schemas.openxmlformats.org/wordprocessingml/2006/main" w:rsidR="004C0DFD" w:rsidRPr="0097276F">
        <w:rPr>
          <w:rFonts w:ascii="Arial" w:eastAsia="Times New Roman" w:hAnsi="Arial" w:cs="Arial"/>
          <w:b/>
          <w:sz w:val="20"/>
          <w:szCs w:val="20"/>
          <w:lang w:val="hy-AM"/>
        </w:rPr>
        <w:t xml:space="preserve">2024</w:t>
      </w:r>
      <w:r xmlns:w="http://schemas.openxmlformats.org/wordprocessingml/2006/main" w:rsidR="004C0DFD" w:rsidRPr="00532D6C">
        <w:rPr>
          <w:rFonts w:ascii="GHEA Grapalat" w:eastAsia="Times New Roman" w:hAnsi="GHEA Grapalat" w:cs="Times New Roman"/>
          <w:b/>
          <w:sz w:val="20"/>
          <w:szCs w:val="20"/>
          <w:lang w:val="af-ZA"/>
        </w:rPr>
        <w:t xml:space="preserve"> on December 13 </w:t>
      </w:r>
      <w:r xmlns:w="http://schemas.openxmlformats.org/wordprocessingml/2006/main" w:rsidRPr="0097276F">
        <w:rPr>
          <w:rFonts w:ascii="GHEA Grapalat" w:eastAsia="Times New Roman" w:hAnsi="GHEA Grapalat" w:cs="Arial"/>
          <w:sz w:val="20"/>
          <w:szCs w:val="24"/>
          <w:lang w:val="hy-AM"/>
        </w:rPr>
        <w:t xml:space="preserve">at </w:t>
      </w:r>
      <w:r xmlns:w="http://schemas.openxmlformats.org/wordprocessingml/2006/main" w:rsidR="004C0DFD">
        <w:rPr>
          <w:rFonts w:ascii="Arial" w:eastAsia="Times New Roman" w:hAnsi="Arial" w:cs="Arial"/>
          <w:b/>
          <w:sz w:val="20"/>
          <w:szCs w:val="20"/>
          <w:lang w:val="hy-AM"/>
        </w:rPr>
        <w:t xml:space="preserve">2:00 p.m.</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b/>
          <w:sz w:val="20"/>
          <w:szCs w:val="20"/>
          <w:lang w:val="af-ZA"/>
        </w:rPr>
        <w:t xml:space="preserve">Tumanyan</w:t>
      </w:r>
      <w:r xmlns:w="http://schemas.openxmlformats.org/wordprocessingml/2006/main" w:rsidRPr="00532D6C">
        <w:rPr>
          <w:rFonts w:ascii="GHEA Grapalat" w:eastAsia="Times New Roman" w:hAnsi="GHEA Grapalat" w:cs="Times New Roman"/>
          <w:b/>
          <w:sz w:val="20"/>
          <w:szCs w:val="20"/>
          <w:lang w:val="af-ZA"/>
        </w:rPr>
        <w:t xml:space="preserve"> </w:t>
      </w:r>
      <w:r xmlns:w="http://schemas.openxmlformats.org/wordprocessingml/2006/main" w:rsidRPr="00532D6C">
        <w:rPr>
          <w:rFonts w:ascii="GHEA Grapalat" w:eastAsia="Times New Roman" w:hAnsi="GHEA Grapalat" w:cs="Arial"/>
          <w:b/>
          <w:sz w:val="20"/>
          <w:szCs w:val="20"/>
          <w:lang w:val="af-ZA"/>
        </w:rPr>
        <w:t xml:space="preserve">community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b/>
          <w:sz w:val="20"/>
          <w:szCs w:val="20"/>
          <w:lang w:val="hy-AM"/>
        </w:rPr>
        <w:t xml:space="preserve">Central Street, 1 building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at the address.</w:t>
      </w:r>
      <w:r xmlns:w="http://schemas.openxmlformats.org/wordprocessingml/2006/main" w:rsidRPr="00532D6C">
        <w:rPr>
          <w:rFonts w:ascii="GHEA Grapalat" w:eastAsia="Times New Roman" w:hAnsi="GHEA Grapalat" w:cs="Sylfaen"/>
          <w:sz w:val="20"/>
          <w:szCs w:val="24"/>
          <w:lang w:val="hy-AM"/>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of the procedure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applications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gets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applications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the registry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registration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commission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0"/>
          <w:lang w:val="hy-AM"/>
        </w:rPr>
        <w:t xml:space="preserve">secretary</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Margarit Chatinyan.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Applications: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secretary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registering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the register </w:t>
      </w:r>
      <w:r xmlns:w="http://schemas.openxmlformats.org/wordprocessingml/2006/main" w:rsidRPr="00532D6C">
        <w:rPr>
          <w:rFonts w:ascii="GHEA Grapalat" w:eastAsia="Times New Roman" w:hAnsi="GHEA Grapalat" w:cs="Sylfaen"/>
          <w:sz w:val="20"/>
          <w:szCs w:val="24"/>
          <w:lang w:val="hy-AM"/>
        </w:rPr>
        <w:t xml:space="preserve">according </w:t>
      </w:r>
      <w:r xmlns:w="http://schemas.openxmlformats.org/wordprocessingml/2006/main" w:rsidRPr="00532D6C">
        <w:rPr>
          <w:rFonts w:ascii="GHEA Grapalat" w:eastAsia="Times New Roman" w:hAnsi="GHEA Grapalat" w:cs="Arial"/>
          <w:sz w:val="20"/>
          <w:szCs w:val="24"/>
          <w:lang w:val="hy-AM"/>
        </w:rPr>
        <w:t xml:space="preserve">to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them</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receipt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order </w:t>
      </w:r>
      <w:r xmlns:w="http://schemas.openxmlformats.org/wordprocessingml/2006/main" w:rsidRPr="00532D6C">
        <w:rPr>
          <w:rFonts w:ascii="GHEA Grapalat" w:eastAsia="Times New Roman" w:hAnsi="GHEA Grapalat" w:cs="Arial"/>
          <w:sz w:val="20"/>
          <w:szCs w:val="24"/>
          <w:lang w:val="hy-AM"/>
        </w:rPr>
        <w:t xml:space="preserve">in the </w:t>
      </w:r>
      <w:r xmlns:w="http://schemas.openxmlformats.org/wordprocessingml/2006/main" w:rsidRPr="00532D6C">
        <w:rPr>
          <w:rFonts w:ascii="GHEA Grapalat" w:eastAsia="Times New Roman" w:hAnsi="GHEA Grapalat" w:cs="Sylfaen"/>
          <w:sz w:val="20"/>
          <w:szCs w:val="24"/>
          <w:lang w:val="hy-AM"/>
        </w:rPr>
        <w:t xml:space="preserve">register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noting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registration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number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day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at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Participant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lastRenderedPageBreak xmlns:w="http://schemas.openxmlformats.org/wordprocessingml/2006/main"/>
      </w:r>
      <w:r xmlns:w="http://schemas.openxmlformats.org/wordprocessingml/2006/main" w:rsidRPr="00532D6C">
        <w:rPr>
          <w:rFonts w:ascii="GHEA Grapalat" w:eastAsia="Times New Roman" w:hAnsi="GHEA Grapalat" w:cs="Arial"/>
          <w:sz w:val="20"/>
          <w:szCs w:val="24"/>
          <w:lang w:val="hy-AM"/>
        </w:rPr>
        <w:t xml:space="preserve">on demand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it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about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given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reference.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Applications: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present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deadline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upon expiry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after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presented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applications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the registry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they are not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registering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w:t>
      </w:r>
      <w:r xmlns:w="http://schemas.openxmlformats.org/wordprocessingml/2006/main" w:rsidRPr="00532D6C">
        <w:rPr>
          <w:rFonts w:ascii="GHEA Grapalat" w:eastAsia="Times New Roman" w:hAnsi="GHEA Grapalat" w:cs="Sylfaen"/>
          <w:sz w:val="20"/>
          <w:szCs w:val="24"/>
          <w:lang w:val="hy-AM"/>
        </w:rPr>
        <w:t xml:space="preserve">get </w:t>
      </w:r>
      <w:r xmlns:w="http://schemas.openxmlformats.org/wordprocessingml/2006/main" w:rsidRPr="00532D6C">
        <w:rPr>
          <w:rFonts w:ascii="GHEA Grapalat" w:eastAsia="Times New Roman" w:hAnsi="GHEA Grapalat" w:cs="Arial"/>
          <w:sz w:val="20"/>
          <w:szCs w:val="24"/>
          <w:lang w:val="hy-AM"/>
        </w:rPr>
        <w:t xml:space="preserve">them</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on the day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next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two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working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day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during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secretary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being returned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Sylfaen"/>
          <w:sz w:val="20"/>
          <w:szCs w:val="24"/>
          <w:lang w:val="hy-AM"/>
        </w:rPr>
        <w:t xml:space="preserve">4.3 </w:t>
      </w:r>
      <w:r xmlns:w="http://schemas.openxmlformats.org/wordprocessingml/2006/main" w:rsidRPr="00532D6C">
        <w:rPr>
          <w:rFonts w:ascii="GHEA Grapalat" w:eastAsia="Times New Roman" w:hAnsi="GHEA Grapalat" w:cs="Arial"/>
          <w:sz w:val="20"/>
          <w:szCs w:val="24"/>
          <w:lang w:val="hy-AM"/>
        </w:rPr>
        <w:t xml:space="preserve">Participant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application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present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 </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bookmarkStart xmlns:w="http://schemas.openxmlformats.org/wordprocessingml/2006/main" w:id="3" w:name="_Hlk9261647"/>
      <w:r xmlns:w="http://schemas.openxmlformats.org/wordprocessingml/2006/main" w:rsidRPr="00532D6C">
        <w:rPr>
          <w:rFonts w:ascii="GHEA Grapalat" w:eastAsia="Times New Roman" w:hAnsi="GHEA Grapalat" w:cs="Sylfaen"/>
          <w:sz w:val="20"/>
          <w:szCs w:val="24"/>
          <w:lang w:val="hy-AM"/>
        </w:rPr>
        <w:t xml:space="preserve">1) </w:t>
      </w:r>
      <w:r xmlns:w="http://schemas.openxmlformats.org/wordprocessingml/2006/main" w:rsidRPr="00532D6C">
        <w:rPr>
          <w:rFonts w:ascii="GHEA Grapalat" w:eastAsia="Times New Roman" w:hAnsi="GHEA Grapalat" w:cs="Arial"/>
          <w:sz w:val="20"/>
          <w:szCs w:val="24"/>
          <w:lang w:val="hy-AM"/>
        </w:rPr>
        <w:t xml:space="preserve">his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approved 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Sylfaen"/>
          <w:sz w:val="20"/>
          <w:szCs w:val="24"/>
          <w:lang w:val="hy-AM"/>
        </w:rPr>
        <w:t xml:space="preserve">2nd </w:t>
      </w:r>
      <w:r xmlns:w="http://schemas.openxmlformats.org/wordprocessingml/2006/main" w:rsidRPr="00532D6C">
        <w:rPr>
          <w:rFonts w:ascii="GHEA Grapalat" w:eastAsia="Times New Roman" w:hAnsi="GHEA Grapalat" w:cs="Arial"/>
          <w:sz w:val="20"/>
          <w:szCs w:val="24"/>
          <w:lang w:val="hy-AM"/>
        </w:rPr>
        <w:t xml:space="preserve">of </w:t>
      </w:r>
      <w:r xmlns:w="http://schemas.openxmlformats.org/wordprocessingml/2006/main" w:rsidRPr="00532D6C">
        <w:rPr>
          <w:rFonts w:ascii="GHEA Grapalat" w:eastAsia="Times New Roman" w:hAnsi="GHEA Grapalat" w:cs="Arial"/>
          <w:sz w:val="20"/>
          <w:szCs w:val="24"/>
          <w:lang w:val="hy-AM"/>
        </w:rPr>
        <w:t xml:space="preserve">the invitation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 clause </w:t>
      </w:r>
      <w:r xmlns:w="http://schemas.openxmlformats.org/wordprocessingml/2006/main" w:rsidRPr="00532D6C">
        <w:rPr>
          <w:rFonts w:ascii="GHEA Grapalat" w:eastAsia="Times New Roman" w:hAnsi="GHEA Grapalat" w:cs="Sylfaen"/>
          <w:sz w:val="20"/>
          <w:szCs w:val="24"/>
          <w:lang w:val="hy-AM"/>
        </w:rPr>
        <w:t xml:space="preserve">2.1 of </w:t>
      </w:r>
      <w:r xmlns:w="http://schemas.openxmlformats.org/wordprocessingml/2006/main" w:rsidRPr="00532D6C">
        <w:rPr>
          <w:rFonts w:ascii="GHEA Grapalat" w:eastAsia="Times New Roman" w:hAnsi="GHEA Grapalat" w:cs="Arial"/>
          <w:sz w:val="20"/>
          <w:szCs w:val="24"/>
          <w:lang w:val="hy-AM"/>
        </w:rPr>
        <w:t xml:space="preserve">the part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application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statement </w:t>
      </w:r>
      <w:r xmlns:w="http://schemas.openxmlformats.org/wordprocessingml/2006/main" w:rsidRPr="00532D6C">
        <w:rPr>
          <w:rFonts w:ascii="GHEA Grapalat" w:eastAsia="Times New Roman" w:hAnsi="GHEA Grapalat" w:cs="Sylfaen"/>
          <w:sz w:val="20"/>
          <w:szCs w:val="24"/>
          <w:lang w:val="hy-AM"/>
        </w:rPr>
        <w:t xml:space="preserv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noting</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electronic</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mail</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address </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tax</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payer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accounting</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number </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activity</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address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w:t>
      </w:r>
      <w:r xmlns:w="http://schemas.openxmlformats.org/wordprocessingml/2006/main" w:rsidRPr="00532D6C">
        <w:rPr>
          <w:rFonts w:ascii="GHEA Grapalat" w:eastAsia="Times New Roman" w:hAnsi="GHEA Grapalat" w:cs="Arial"/>
          <w:sz w:val="20"/>
          <w:szCs w:val="20"/>
          <w:lang w:val="hy-AM"/>
        </w:rPr>
        <w:t xml:space="preserve">phone number </w:t>
      </w:r>
      <w:r xmlns:w="http://schemas.openxmlformats.org/wordprocessingml/2006/main" w:rsidRPr="00532D6C">
        <w:rPr>
          <w:rFonts w:ascii="GHEA Grapalat" w:eastAsia="Times New Roman" w:hAnsi="GHEA Grapalat" w:cs="Sylfaen"/>
          <w:sz w:val="20"/>
          <w:szCs w:val="24"/>
          <w:lang w:val="hy-AM"/>
        </w:rPr>
        <w:t xml:space="preserve">which</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include: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 </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(a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certification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invitation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partial </w:t>
      </w:r>
      <w:r xmlns:w="http://schemas.openxmlformats.org/wordprocessingml/2006/main" w:rsidRPr="00532D6C">
        <w:rPr>
          <w:rFonts w:ascii="GHEA Grapalat" w:eastAsia="Times New Roman" w:hAnsi="GHEA Grapalat" w:cs="Sylfaen"/>
          <w:sz w:val="20"/>
          <w:szCs w:val="24"/>
          <w:lang w:val="hy-AM"/>
        </w:rPr>
        <w:softHyphen xmlns:w="http://schemas.openxmlformats.org/wordprocessingml/2006/main"/>
      </w:r>
      <w:r xmlns:w="http://schemas.openxmlformats.org/wordprocessingml/2006/main" w:rsidRPr="00532D6C">
        <w:rPr>
          <w:rFonts w:ascii="GHEA Grapalat" w:eastAsia="Times New Roman" w:hAnsi="GHEA Grapalat" w:cs="Arial"/>
          <w:sz w:val="20"/>
          <w:szCs w:val="24"/>
          <w:lang w:val="hy-AM"/>
        </w:rPr>
        <w:t xml:space="preserve">frost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right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requirements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data</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compliance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about</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b </w:t>
      </w:r>
      <w:r xmlns:w="http://schemas.openxmlformats.org/wordprocessingml/2006/main" w:rsidRPr="00532D6C">
        <w:rPr>
          <w:rFonts w:ascii="GHEA Grapalat" w:eastAsia="Times New Roman" w:hAnsi="GHEA Grapalat" w:cs="Sylfaen"/>
          <w:sz w:val="20"/>
          <w:szCs w:val="24"/>
          <w:lang w:val="hy-AM"/>
        </w:rPr>
        <w:t xml:space="preserve">)</w:t>
      </w:r>
      <w:r xmlns:w="http://schemas.openxmlformats.org/wordprocessingml/2006/main" w:rsidRPr="00532D6C">
        <w:rPr>
          <w:rFonts w:ascii="GHEA Grapalat" w:eastAsia="Times New Roman" w:hAnsi="GHEA Grapalat" w:cs="Sylfaen"/>
          <w:sz w:val="24"/>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certification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selected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participant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be recognized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case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herein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Sylfaen"/>
          <w:sz w:val="20"/>
          <w:szCs w:val="24"/>
          <w:lang w:val="hy-AM"/>
        </w:rPr>
        <w:t xml:space="preserve">1 </w:t>
      </w:r>
      <w:r xmlns:w="http://schemas.openxmlformats.org/wordprocessingml/2006/main" w:rsidRPr="00532D6C">
        <w:rPr>
          <w:rFonts w:ascii="GHEA Grapalat" w:eastAsia="Times New Roman" w:hAnsi="GHEA Grapalat" w:cs="Arial"/>
          <w:sz w:val="20"/>
          <w:szCs w:val="24"/>
          <w:lang w:val="hy-AM"/>
        </w:rPr>
        <w:t xml:space="preserve">of </w:t>
      </w:r>
      <w:r xmlns:w="http://schemas.openxmlformats.org/wordprocessingml/2006/main" w:rsidRPr="00532D6C">
        <w:rPr>
          <w:rFonts w:ascii="GHEA Grapalat" w:eastAsia="Times New Roman" w:hAnsi="GHEA Grapalat" w:cs="Arial"/>
          <w:sz w:val="20"/>
          <w:szCs w:val="24"/>
          <w:lang w:val="hy-AM"/>
        </w:rPr>
        <w:t xml:space="preserve">the invitation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 clause </w:t>
      </w:r>
      <w:r xmlns:w="http://schemas.openxmlformats.org/wordprocessingml/2006/main" w:rsidRPr="00532D6C">
        <w:rPr>
          <w:rFonts w:ascii="GHEA Grapalat" w:eastAsia="Times New Roman" w:hAnsi="GHEA Grapalat" w:cs="Sylfaen"/>
          <w:sz w:val="20"/>
          <w:szCs w:val="24"/>
          <w:lang w:val="hy-AM"/>
        </w:rPr>
        <w:t xml:space="preserve">2.4 of </w:t>
      </w:r>
      <w:r xmlns:w="http://schemas.openxmlformats.org/wordprocessingml/2006/main" w:rsidRPr="00532D6C">
        <w:rPr>
          <w:rFonts w:ascii="GHEA Grapalat" w:eastAsia="Times New Roman" w:hAnsi="GHEA Grapalat" w:cs="Arial"/>
          <w:sz w:val="20"/>
          <w:szCs w:val="24"/>
          <w:lang w:val="hy-AM"/>
        </w:rPr>
        <w:t xml:space="preserve">the part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order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within the term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submitted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price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offer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size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qualification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provide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present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obligation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about</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c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statement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procedure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the frame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dominant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position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abuse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anti-competitive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agreement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absence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about</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bookmarkStart xmlns:w="http://schemas.openxmlformats.org/wordprocessingml/2006/main" w:id="4" w:name="_Hlk9261892"/>
      <w:bookmarkEnd xmlns:w="http://schemas.openxmlformats.org/wordprocessingml/2006/main" w:id="3"/>
      <w:r xmlns:w="http://schemas.openxmlformats.org/wordprocessingml/2006/main" w:rsidRPr="00532D6C">
        <w:rPr>
          <w:rFonts w:ascii="GHEA Grapalat" w:eastAsia="Times New Roman" w:hAnsi="GHEA Grapalat" w:cs="Arial"/>
          <w:sz w:val="20"/>
          <w:szCs w:val="24"/>
          <w:lang w:val="hy-AM"/>
        </w:rPr>
        <w:t xml:space="preserve">d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statement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procedure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the frame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himself</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interconnected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persons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established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more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than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fifty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percent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himself</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belonging to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having </w:t>
      </w:r>
      <w:r xmlns:w="http://schemas.openxmlformats.org/wordprocessingml/2006/main" w:rsidRPr="00532D6C">
        <w:rPr>
          <w:rFonts w:ascii="GHEA Grapalat" w:eastAsia="Times New Roman" w:hAnsi="GHEA Grapalat" w:cs="Arial"/>
          <w:sz w:val="20"/>
          <w:szCs w:val="24"/>
          <w:lang w:val="hy-AM"/>
        </w:rPr>
        <w:t xml:space="preserve">a </w:t>
      </w:r>
      <w:r xmlns:w="http://schemas.openxmlformats.org/wordprocessingml/2006/main" w:rsidRPr="00532D6C">
        <w:rPr>
          <w:rFonts w:ascii="GHEA Grapalat" w:eastAsia="Times New Roman" w:hAnsi="GHEA Grapalat" w:cs="Sylfaen"/>
          <w:sz w:val="20"/>
          <w:szCs w:val="24"/>
          <w:lang w:val="hy-AM"/>
        </w:rPr>
        <w:t xml:space="preserve">share</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organizations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simultaneous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participation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absence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about</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Cs w:val="24"/>
          <w:lang w:val="hy-AM" w:eastAsia="ru-RU"/>
        </w:rPr>
      </w:pPr>
      <w:r xmlns:w="http://schemas.openxmlformats.org/wordprocessingml/2006/main" w:rsidRPr="00532D6C">
        <w:rPr>
          <w:rFonts w:ascii="GHEA Grapalat" w:eastAsia="Times New Roman" w:hAnsi="GHEA Grapalat" w:cs="Arial"/>
          <w:sz w:val="20"/>
          <w:szCs w:val="20"/>
          <w:lang w:val="hy-AM" w:eastAsia="ru-RU"/>
        </w:rPr>
        <w:t xml:space="preserve">e </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4"/>
          <w:lang w:val="hy-AM"/>
        </w:rPr>
        <w:t xml:space="preserve">real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beneficiaries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regarding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declaration: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according to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Appendix </w:t>
      </w:r>
      <w:r xmlns:w="http://schemas.openxmlformats.org/wordprocessingml/2006/main" w:rsidRPr="00532D6C">
        <w:rPr>
          <w:rFonts w:ascii="GHEA Grapalat" w:eastAsia="Times New Roman" w:hAnsi="GHEA Grapalat" w:cs="Sylfaen"/>
          <w:sz w:val="20"/>
          <w:szCs w:val="24"/>
          <w:lang w:val="hy-AM"/>
        </w:rPr>
        <w:t xml:space="preserve">1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Declaration</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presented </w:t>
      </w:r>
      <w:r xmlns:w="http://schemas.openxmlformats.org/wordprocessingml/2006/main" w:rsidRPr="00532D6C">
        <w:rPr>
          <w:rFonts w:ascii="GHEA Grapalat" w:eastAsia="Times New Roman" w:hAnsi="GHEA Grapalat" w:cs="Sylfaen"/>
          <w:sz w:val="20"/>
          <w:szCs w:val="24"/>
          <w:lang w:val="hy-AM"/>
        </w:rPr>
        <w:t xml:space="preserve">if</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participant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individual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entrepreneur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physical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person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w:t>
      </w:r>
      <w:r xmlns:w="http://schemas.openxmlformats.org/wordprocessingml/2006/main" w:rsidRPr="00532D6C">
        <w:rPr>
          <w:rFonts w:ascii="GHEA Grapalat" w:eastAsia="Times New Roman" w:hAnsi="GHEA Grapalat" w:cs="Arial"/>
          <w:sz w:val="20"/>
          <w:szCs w:val="20"/>
          <w:lang w:val="hy-AM" w:eastAsia="ru-RU"/>
        </w:rPr>
        <w:t xml:space="preserve">​</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in which</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if</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the participant</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announced</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is</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selected</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participant </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then</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hereby</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by paragraph</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planned</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the declaration</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which</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applications</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from opening</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after</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automatic</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manner</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published</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is</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system </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contract</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to seal</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decision</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about</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statement</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with</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at the same time</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published</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is</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also</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in the newsletter </w:t>
      </w:r>
      <w:r xmlns:w="http://schemas.openxmlformats.org/wordprocessingml/2006/main" w:rsidRPr="00532D6C">
        <w:rPr>
          <w:rFonts w:ascii="MS Mincho" w:eastAsia="MS Mincho" w:hAnsi="MS Mincho" w:cs="MS Mincho" w:hint="eastAsia"/>
          <w:sz w:val="20"/>
          <w:szCs w:val="20"/>
          <w:lang w:val="hy-AM" w:eastAsia="ru-RU"/>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hy-AM" w:eastAsia="ru-RU"/>
        </w:rPr>
      </w:pPr>
      <w:r xmlns:w="http://schemas.openxmlformats.org/wordprocessingml/2006/main" w:rsidRPr="00532D6C">
        <w:rPr>
          <w:rFonts w:ascii="GHEA Grapalat" w:eastAsia="Times New Roman" w:hAnsi="GHEA Grapalat" w:cs="Sylfaen"/>
          <w:sz w:val="20"/>
          <w:szCs w:val="24"/>
          <w:lang w:val="hy-AM"/>
        </w:rPr>
        <w:t xml:space="preserve">2) </w:t>
      </w:r>
      <w:r xmlns:w="http://schemas.openxmlformats.org/wordprocessingml/2006/main" w:rsidRPr="00532D6C">
        <w:rPr>
          <w:rFonts w:ascii="GHEA Grapalat" w:eastAsia="Times New Roman" w:hAnsi="GHEA Grapalat" w:cs="Arial"/>
          <w:sz w:val="20"/>
          <w:szCs w:val="24"/>
          <w:lang w:val="hy-AM"/>
        </w:rPr>
        <w:t xml:space="preserve">his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offered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technical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characteristics </w:t>
      </w:r>
      <w:r xmlns:w="http://schemas.openxmlformats.org/wordprocessingml/2006/main" w:rsidRPr="00532D6C">
        <w:rPr>
          <w:rFonts w:ascii="GHEA Grapalat" w:eastAsia="Times New Roman" w:hAnsi="GHEA Grapalat" w:cs="Sylfaen"/>
          <w:sz w:val="20"/>
          <w:szCs w:val="24"/>
          <w:lang w:val="hy-AM"/>
        </w:rPr>
        <w:t xml:space="preserve">like</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also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offered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commodity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sign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brand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name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brand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manufacturer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name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hereinafter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complete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description </w:t>
      </w:r>
      <w:r xmlns:w="http://schemas.openxmlformats.org/wordprocessingml/2006/main" w:rsidRPr="00532D6C">
        <w:rPr>
          <w:rFonts w:ascii="GHEA Grapalat" w:eastAsia="Times New Roman" w:hAnsi="GHEA Grapalat" w:cs="Sylfaen"/>
          <w:sz w:val="20"/>
          <w:szCs w:val="24"/>
          <w:lang w:val="hy-AM"/>
        </w:rPr>
        <w:t xml:space="preserve">)</w:t>
      </w:r>
      <w:r xmlns:w="http://schemas.openxmlformats.org/wordprocessingml/2006/main" w:rsidRPr="00532D6C">
        <w:rPr>
          <w:rFonts w:ascii="GHEA Grapalat" w:eastAsia="Times New Roman" w:hAnsi="GHEA Grapalat" w:cs="Sylfaen"/>
          <w:sz w:val="20"/>
          <w:szCs w:val="20"/>
          <w:lang w:val="hy-AM" w:eastAsia="ru-RU"/>
        </w:rPr>
        <w:t xml:space="preserve">​</w:t>
      </w:r>
      <w:r xmlns:w="http://schemas.openxmlformats.org/wordprocessingml/2006/main" w:rsidRPr="00532D6C">
        <w:rPr>
          <w:rFonts w:ascii="GHEA Grapalat" w:eastAsia="Times New Roman" w:hAnsi="GHEA Grapalat" w:cs="Arial"/>
          <w:sz w:val="20"/>
          <w:szCs w:val="20"/>
          <w:lang w:val="hy-AM" w:eastAsia="ru-RU"/>
        </w:rPr>
        <w:t xml:space="preserve">​</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in which</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the participant</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can</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is</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submit</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from one</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more</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producers</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by</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produced </w:t>
      </w:r>
      <w:r xmlns:w="http://schemas.openxmlformats.org/wordprocessingml/2006/main" w:rsidRPr="00532D6C">
        <w:rPr>
          <w:rFonts w:ascii="GHEA Grapalat" w:eastAsia="Times New Roman" w:hAnsi="GHEA Grapalat" w:cs="Sylfaen"/>
          <w:sz w:val="20"/>
          <w:szCs w:val="20"/>
          <w:lang w:val="hy-AM" w:eastAsia="ru-RU"/>
        </w:rPr>
        <w:t xml:space="preserve">as</w:t>
      </w:r>
      <w:r xmlns:w="http://schemas.openxmlformats.org/wordprocessingml/2006/main" w:rsidRPr="00532D6C">
        <w:rPr>
          <w:rFonts w:ascii="GHEA Grapalat" w:eastAsia="Times New Roman" w:hAnsi="GHEA Grapalat" w:cs="Arial"/>
          <w:sz w:val="20"/>
          <w:szCs w:val="20"/>
          <w:lang w:val="hy-AM" w:eastAsia="ru-RU"/>
        </w:rPr>
        <w:t xml:space="preserve">​</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also</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different</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commodity</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Sylfaen"/>
          <w:sz w:val="20"/>
          <w:szCs w:val="20"/>
          <w:lang w:val="hy-AM" w:eastAsia="ru-RU"/>
        </w:rPr>
        <w:t xml:space="preserve">brand </w:t>
      </w:r>
      <w:r xmlns:w="http://schemas.openxmlformats.org/wordprocessingml/2006/main" w:rsidRPr="00532D6C">
        <w:rPr>
          <w:rFonts w:ascii="GHEA Grapalat" w:eastAsia="Times New Roman" w:hAnsi="GHEA Grapalat" w:cs="Arial"/>
          <w:sz w:val="20"/>
          <w:szCs w:val="20"/>
          <w:lang w:val="hy-AM" w:eastAsia="ru-RU"/>
        </w:rPr>
        <w:t xml:space="preserve">name</w:t>
      </w:r>
      <w:r xmlns:w="http://schemas.openxmlformats.org/wordprocessingml/2006/main" w:rsidRPr="00532D6C">
        <w:rPr>
          <w:rFonts w:ascii="GHEA Grapalat" w:eastAsia="Times New Roman" w:hAnsi="GHEA Grapalat" w:cs="Arial"/>
          <w:sz w:val="20"/>
          <w:szCs w:val="20"/>
          <w:lang w:val="hy-AM" w:eastAsia="ru-RU"/>
        </w:rPr>
        <w:t xml:space="preserve">​</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Name:</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and:</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mark</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having</w:t>
      </w:r>
      <w:r xmlns:w="http://schemas.openxmlformats.org/wordprocessingml/2006/main" w:rsidRPr="00532D6C">
        <w:rPr>
          <w:rFonts w:ascii="GHEA Grapalat" w:eastAsia="Times New Roman" w:hAnsi="GHEA Grapalat" w:cs="Sylfae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products </w:t>
      </w:r>
      <w:r xmlns:w="http://schemas.openxmlformats.org/wordprocessingml/2006/main" w:rsidRPr="00532D6C">
        <w:rPr>
          <w:rFonts w:ascii="GHEA Grapalat" w:eastAsia="Times New Roman" w:hAnsi="GHEA Grapalat" w:cs="Sylfaen"/>
          <w:sz w:val="20"/>
          <w:szCs w:val="20"/>
          <w:lang w:val="hy-AM" w:eastAsia="ru-RU"/>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Sylfaen"/>
          <w:sz w:val="20"/>
          <w:szCs w:val="24"/>
          <w:vertAlign w:val="superscript"/>
          <w:lang w:val="hy-AM"/>
        </w:rPr>
        <w:t xml:space="preserve">7:00</w:t>
      </w:r>
      <w:r xmlns:w="http://schemas.openxmlformats.org/wordprocessingml/2006/main" w:rsidRPr="00532D6C">
        <w:rPr>
          <w:rFonts w:ascii="GHEA Grapalat" w:eastAsia="Times New Roman" w:hAnsi="GHEA Grapalat" w:cs="Sylfaen"/>
          <w:color w:val="FFFFFF"/>
          <w:sz w:val="20"/>
          <w:szCs w:val="24"/>
          <w:vertAlign w:val="superscript"/>
          <w:lang w:val="hy-AM"/>
        </w:rPr>
        <w:footnoteReference xmlns:w="http://schemas.openxmlformats.org/wordprocessingml/2006/main" w:id="1"/>
      </w:r>
    </w:p>
    <w:bookmarkEnd w:id="4"/>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Sylfaen"/>
          <w:sz w:val="20"/>
          <w:szCs w:val="24"/>
          <w:lang w:val="hy-AM"/>
        </w:rPr>
        <w:t xml:space="preserve">2) </w:t>
      </w:r>
      <w:r xmlns:w="http://schemas.openxmlformats.org/wordprocessingml/2006/main" w:rsidRPr="00532D6C">
        <w:rPr>
          <w:rFonts w:ascii="GHEA Grapalat" w:eastAsia="Times New Roman" w:hAnsi="GHEA Grapalat" w:cs="Arial"/>
          <w:sz w:val="20"/>
          <w:szCs w:val="24"/>
          <w:lang w:val="hy-AM"/>
        </w:rPr>
        <w:t xml:space="preserve">his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approved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price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offer </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Sylfaen"/>
          <w:sz w:val="20"/>
          <w:szCs w:val="24"/>
          <w:lang w:val="hy-AM"/>
        </w:rPr>
        <w:t xml:space="preserve">4) </w:t>
      </w:r>
      <w:r xmlns:w="http://schemas.openxmlformats.org/wordprocessingml/2006/main" w:rsidRPr="00532D6C">
        <w:rPr>
          <w:rFonts w:ascii="GHEA Grapalat" w:eastAsia="Times New Roman" w:hAnsi="GHEA Grapalat" w:cs="Arial"/>
          <w:sz w:val="20"/>
          <w:szCs w:val="24"/>
          <w:lang w:val="hy-AM"/>
        </w:rPr>
        <w:t xml:space="preserve">agency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 copy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it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side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person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data </w:t>
      </w:r>
      <w:r xmlns:w="http://schemas.openxmlformats.org/wordprocessingml/2006/main" w:rsidRPr="00532D6C">
        <w:rPr>
          <w:rFonts w:ascii="GHEA Grapalat" w:eastAsia="Times New Roman" w:hAnsi="GHEA Grapalat" w:cs="Sylfaen"/>
          <w:sz w:val="20"/>
          <w:szCs w:val="24"/>
          <w:lang w:val="hy-AM"/>
        </w:rPr>
        <w:t xml:space="preserve">if</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be sealed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be carried out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agency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through</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Sylfaen"/>
          <w:sz w:val="20"/>
          <w:szCs w:val="24"/>
          <w:lang w:val="hy-AM"/>
        </w:rPr>
        <w:t xml:space="preserve">5) </w:t>
      </w:r>
      <w:r xmlns:w="http://schemas.openxmlformats.org/wordprocessingml/2006/main" w:rsidRPr="00532D6C">
        <w:rPr>
          <w:rFonts w:ascii="GHEA Grapalat" w:eastAsia="Times New Roman" w:hAnsi="GHEA Grapalat" w:cs="Arial"/>
          <w:sz w:val="20"/>
          <w:szCs w:val="24"/>
          <w:lang w:val="hy-AM"/>
        </w:rPr>
        <w:t xml:space="preserve">jointly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activity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copy </w:t>
      </w:r>
      <w:r xmlns:w="http://schemas.openxmlformats.org/wordprocessingml/2006/main" w:rsidRPr="00532D6C">
        <w:rPr>
          <w:rFonts w:ascii="GHEA Grapalat" w:eastAsia="Times New Roman" w:hAnsi="GHEA Grapalat" w:cs="Sylfaen"/>
          <w:sz w:val="20"/>
          <w:szCs w:val="24"/>
          <w:lang w:val="hy-AM"/>
        </w:rPr>
        <w:t xml:space="preserve">if</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participants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procedure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participates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together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activity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order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consortium </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bookmarkStart xmlns:w="http://schemas.openxmlformats.org/wordprocessingml/2006/main" w:id="5" w:name="_Hlk9262052"/>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which</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together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activity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order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consortium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herein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procedure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participate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case</w:t>
      </w:r>
    </w:p>
    <w:p w:rsidR="00532D6C" w:rsidRPr="00532D6C" w:rsidRDefault="00532D6C" w:rsidP="00106D44">
      <w:pPr xmlns:w="http://schemas.openxmlformats.org/wordprocessingml/2006/main">
        <w:numPr>
          <w:ilvl w:val="0"/>
          <w:numId w:val="18"/>
        </w:numPr>
        <w:tabs>
          <w:tab w:val="left" w:pos="426"/>
        </w:tabs>
        <w:spacing w:after="0" w:line="240" w:lineRule="auto"/>
        <w:ind w:left="0" w:firstLine="0"/>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together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activity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sides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one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procedure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at the same time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portion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submit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separately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Application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Present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paragraph</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demand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non-compliance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case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applications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opening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the session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rejected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how</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together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activity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order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email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separately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presented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applications </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numPr>
          <w:ilvl w:val="0"/>
          <w:numId w:val="18"/>
        </w:numPr>
        <w:tabs>
          <w:tab w:val="left" w:pos="426"/>
        </w:tabs>
        <w:spacing w:after="0" w:line="240" w:lineRule="auto"/>
        <w:ind w:left="0" w:firstLine="0"/>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together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activity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 </w:t>
      </w:r>
      <w:r xmlns:w="http://schemas.openxmlformats.org/wordprocessingml/2006/main" w:rsidRPr="00532D6C">
        <w:rPr>
          <w:rFonts w:ascii="GHEA Grapalat" w:eastAsia="Times New Roman" w:hAnsi="GHEA Grapalat" w:cs="Sylfaen"/>
          <w:sz w:val="20"/>
          <w:szCs w:val="24"/>
          <w:lang w:val="hy-AM"/>
        </w:rPr>
        <w:t xml:space="preserve">that</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participants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general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affairs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driving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together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activity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separately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participant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application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 introduced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be sealed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case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payments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 happening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that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participant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w:t>
      </w:r>
      <w:r xmlns:w="http://schemas.openxmlformats.org/wordprocessingml/2006/main" w:rsidRPr="00532D6C">
        <w:rPr>
          <w:rFonts w:ascii="GHEA Grapalat" w:eastAsia="Times New Roman" w:hAnsi="GHEA Grapalat" w:cs="Arial"/>
          <w:sz w:val="20"/>
          <w:szCs w:val="24"/>
          <w:lang w:val="hy-AM"/>
        </w:rPr>
        <w:t xml:space="preserve">case </w:t>
      </w:r>
      <w:r xmlns:w="http://schemas.openxmlformats.org/wordprocessingml/2006/main" w:rsidRPr="00532D6C">
        <w:rPr>
          <w:rFonts w:ascii="GHEA Grapalat" w:eastAsia="Times New Roman" w:hAnsi="GHEA Grapalat" w:cs="Sylfaen"/>
          <w:sz w:val="20"/>
          <w:szCs w:val="24"/>
          <w:lang w:val="hy-AM"/>
        </w:rPr>
        <w:t xml:space="preserve">when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together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activity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 </w:t>
      </w:r>
      <w:r xmlns:w="http://schemas.openxmlformats.org/wordprocessingml/2006/main" w:rsidRPr="00532D6C">
        <w:rPr>
          <w:rFonts w:ascii="GHEA Grapalat" w:eastAsia="Times New Roman" w:hAnsi="GHEA Grapalat" w:cs="Sylfaen"/>
          <w:sz w:val="20"/>
          <w:szCs w:val="24"/>
          <w:lang w:val="hy-AM"/>
        </w:rPr>
        <w:t xml:space="preserve">that</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general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affairs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while driving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each</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participant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right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has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all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participants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on behalf of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be sealed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case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it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based 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payments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 happening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application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presented 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participant </w:t>
      </w:r>
      <w:r xmlns:w="http://schemas.openxmlformats.org/wordprocessingml/2006/main" w:rsidRPr="00532D6C">
        <w:rPr>
          <w:rFonts w:ascii="GHEA Grapalat" w:eastAsia="Times New Roman" w:hAnsi="GHEA Grapalat" w:cs="Sylfaen"/>
          <w:sz w:val="20"/>
          <w:szCs w:val="24"/>
          <w:lang w:val="hy-AM"/>
        </w:rPr>
        <w:t xml:space="preserve">.</w:t>
      </w:r>
    </w:p>
    <w:bookmarkEnd w:id="5"/>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Arial"/>
          <w:b/>
          <w:sz w:val="20"/>
          <w:szCs w:val="24"/>
          <w:lang w:val="es-ES"/>
        </w:rPr>
      </w:pPr>
      <w:r xmlns:w="http://schemas.openxmlformats.org/wordprocessingml/2006/main" w:rsidRPr="00532D6C">
        <w:rPr>
          <w:rFonts w:ascii="GHEA Grapalat" w:eastAsia="Times New Roman" w:hAnsi="GHEA Grapalat" w:cs="Times New Roman"/>
          <w:b/>
          <w:sz w:val="20"/>
          <w:szCs w:val="24"/>
          <w:lang w:val="es-ES"/>
        </w:rPr>
        <w:t xml:space="preserve">5. </w:t>
      </w:r>
      <w:r xmlns:w="http://schemas.openxmlformats.org/wordprocessingml/2006/main" w:rsidRPr="00532D6C">
        <w:rPr>
          <w:rFonts w:ascii="GHEA Grapalat" w:eastAsia="Times New Roman" w:hAnsi="GHEA Grapalat" w:cs="Arial"/>
          <w:b/>
          <w:sz w:val="20"/>
          <w:szCs w:val="24"/>
          <w:lang w:val="es-ES"/>
        </w:rPr>
        <w:t xml:space="preserve">PRICE OFFER OF THE APPLICATION</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es-ES"/>
        </w:rPr>
      </w:pPr>
      <w:r xmlns:w="http://schemas.openxmlformats.org/wordprocessingml/2006/main" w:rsidRPr="00532D6C">
        <w:rPr>
          <w:rFonts w:ascii="GHEA Grapalat" w:eastAsia="Times New Roman" w:hAnsi="GHEA Grapalat" w:cs="Sylfaen"/>
          <w:sz w:val="20"/>
          <w:szCs w:val="24"/>
          <w:lang w:val="es-ES"/>
        </w:rPr>
        <w:t xml:space="preserve">5.1 </w:t>
      </w:r>
      <w:r xmlns:w="http://schemas.openxmlformats.org/wordprocessingml/2006/main" w:rsidRPr="00532D6C">
        <w:rPr>
          <w:rFonts w:ascii="GHEA Grapalat" w:eastAsia="Times New Roman" w:hAnsi="GHEA Grapalat" w:cs="Arial"/>
          <w:sz w:val="20"/>
          <w:szCs w:val="24"/>
          <w:lang w:val="hy-AM"/>
        </w:rPr>
        <w:t xml:space="preserve">Recommended</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the price</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of value</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except</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include:</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transportation </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insurance </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duties </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taxes </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etc</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of payments</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line</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expenses</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no</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can</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less</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to be</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to them</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from cost </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Recommended</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price</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calculation</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need</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hy-AM"/>
        </w:rPr>
        <w:t xml:space="preserve">be introduced</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Times New Roman"/>
          <w:sz w:val="20"/>
          <w:szCs w:val="24"/>
          <w:lang w:val="es-ES"/>
        </w:rPr>
        <w:t xml:space="preserve">by </w:t>
      </w:r>
      <w:r xmlns:w="http://schemas.openxmlformats.org/wordprocessingml/2006/main" w:rsidRPr="00532D6C">
        <w:rPr>
          <w:rFonts w:ascii="GHEA Grapalat" w:eastAsia="Times New Roman" w:hAnsi="GHEA Grapalat" w:cs="Arial"/>
          <w:sz w:val="20"/>
          <w:szCs w:val="24"/>
          <w:lang w:val="hy-AM"/>
        </w:rPr>
        <w:t xml:space="preserve">request</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es-ES"/>
        </w:rPr>
      </w:pPr>
      <w:r xmlns:w="http://schemas.openxmlformats.org/wordprocessingml/2006/main" w:rsidRPr="00532D6C">
        <w:rPr>
          <w:rFonts w:ascii="GHEA Grapalat" w:eastAsia="Times New Roman" w:hAnsi="GHEA Grapalat" w:cs="Times New Roman"/>
          <w:sz w:val="20"/>
          <w:szCs w:val="20"/>
          <w:lang w:val="es-ES" w:eastAsia="ru-RU"/>
        </w:rPr>
        <w:t xml:space="preserve">5. </w:t>
      </w:r>
      <w:r xmlns:w="http://schemas.openxmlformats.org/wordprocessingml/2006/main" w:rsidRPr="00532D6C">
        <w:rPr>
          <w:rFonts w:ascii="GHEA Grapalat" w:eastAsia="Times New Roman" w:hAnsi="GHEA Grapalat" w:cs="Times New Roman"/>
          <w:sz w:val="20"/>
          <w:szCs w:val="20"/>
          <w:lang w:val="hy-AM" w:eastAsia="ru-RU"/>
        </w:rPr>
        <w:t xml:space="preserve">2:</w:t>
      </w:r>
      <w:r xmlns:w="http://schemas.openxmlformats.org/wordprocessingml/2006/main" w:rsidRPr="00532D6C">
        <w:rPr>
          <w:rFonts w:ascii="GHEA Grapalat" w:eastAsia="Times New Roman" w:hAnsi="GHEA Grapalat" w:cs="Sylfae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Participant</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price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offer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present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value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cost: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predictable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profit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sum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added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value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tax</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general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ingredients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consisting of</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calculation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the form of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Value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components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calculation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gap</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other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details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they are not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required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presented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en-US"/>
        </w:rPr>
        <w:t xml:space="preserve">m </w:t>
      </w:r>
      <w:r xmlns:w="http://schemas.openxmlformats.org/wordprocessingml/2006/main" w:rsidRPr="00532D6C">
        <w:rPr>
          <w:rFonts w:ascii="GHEA Grapalat" w:eastAsia="Times New Roman" w:hAnsi="GHEA Grapalat" w:cs="Arial"/>
          <w:sz w:val="20"/>
          <w:szCs w:val="24"/>
          <w:lang w:val="hy-AM"/>
        </w:rPr>
        <w:t xml:space="preserve">partner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given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transaction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line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Armenia</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Republic</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State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budget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need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pay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added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value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Tax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then</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0"/>
          <w:lang w:eastAsia="ru-RU"/>
        </w:rPr>
        <w:t xml:space="preserve">presented</w:t>
      </w:r>
      <w:r xmlns:w="http://schemas.openxmlformats.org/wordprocessingml/2006/main" w:rsidRPr="00532D6C">
        <w:rPr>
          <w:rFonts w:ascii="GHEA Grapalat" w:eastAsia="Times New Roman" w:hAnsi="GHEA Grapalat" w:cs="Arial"/>
          <w:sz w:val="20"/>
          <w:szCs w:val="20"/>
          <w:lang w:val="en-US" w:eastAsia="ru-RU"/>
        </w:rPr>
        <w:t xml:space="preserve">​</w:t>
      </w:r>
      <w:r xmlns:w="http://schemas.openxmlformats.org/wordprocessingml/2006/main" w:rsidRPr="00532D6C">
        <w:rPr>
          <w:rFonts w:ascii="GHEA Grapalat" w:eastAsia="Times New Roman" w:hAnsi="GHEA Grapalat" w:cs="Sylfae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eastAsia="ru-RU"/>
        </w:rPr>
        <w:t xml:space="preserve">price</w:t>
      </w:r>
      <w:r xmlns:w="http://schemas.openxmlformats.org/wordprocessingml/2006/main" w:rsidRPr="00532D6C">
        <w:rPr>
          <w:rFonts w:ascii="GHEA Grapalat" w:eastAsia="Times New Roman" w:hAnsi="GHEA Grapalat" w:cs="Sylfae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eastAsia="ru-RU"/>
        </w:rPr>
        <w:t xml:space="preserve">offer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separated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 a line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that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tax type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line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be paid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money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size </w:t>
      </w:r>
      <w:r xmlns:w="http://schemas.openxmlformats.org/wordprocessingml/2006/main" w:rsidRPr="00532D6C">
        <w:rPr>
          <w:rFonts w:ascii="GHEA Grapalat" w:eastAsia="Times New Roman" w:hAnsi="GHEA Grapalat" w:cs="Sylfaen"/>
          <w:sz w:val="20"/>
          <w:szCs w:val="24"/>
          <w:lang w:val="hy-AM"/>
        </w:rPr>
        <w:t xml:space="preserve">:</w:t>
      </w:r>
      <w:r xmlns:w="http://schemas.openxmlformats.org/wordprocessingml/2006/main" w:rsidRPr="00532D6C">
        <w:rPr>
          <w:rFonts w:ascii="GHEA Grapalat" w:eastAsia="Times New Roman" w:hAnsi="GHEA Grapalat" w:cs="Sylfaen"/>
          <w:sz w:val="20"/>
          <w:szCs w:val="24"/>
          <w:lang w:val="es-ES"/>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Arial"/>
          <w:sz w:val="20"/>
          <w:szCs w:val="24"/>
          <w:lang w:val="en-US"/>
        </w:rPr>
        <w:lastRenderedPageBreak xmlns:w="http://schemas.openxmlformats.org/wordprocessingml/2006/main"/>
      </w:r>
      <w:r xmlns:w="http://schemas.openxmlformats.org/wordprocessingml/2006/main" w:rsidRPr="00532D6C">
        <w:rPr>
          <w:rFonts w:ascii="GHEA Grapalat" w:eastAsia="Times New Roman" w:hAnsi="GHEA Grapalat" w:cs="Arial"/>
          <w:sz w:val="20"/>
          <w:szCs w:val="24"/>
          <w:lang w:val="en-US"/>
        </w:rPr>
        <w:t xml:space="preserve">Participants</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price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proposals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evaluation</w:t>
      </w:r>
      <w:r xmlns:w="http://schemas.openxmlformats.org/wordprocessingml/2006/main" w:rsidRPr="00532D6C">
        <w:rPr>
          <w:rFonts w:ascii="GHEA Grapalat" w:eastAsia="Times New Roman" w:hAnsi="GHEA Grapalat" w:cs="Arial"/>
          <w:sz w:val="20"/>
          <w:szCs w:val="24"/>
          <w:lang w:val="en-US"/>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en-US"/>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comparison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 being implemented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en-US"/>
        </w:rPr>
        <w:t xml:space="preserve">are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without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at the point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specified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tax</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money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calculation </w:t>
      </w:r>
      <w:r xmlns:w="http://schemas.openxmlformats.org/wordprocessingml/2006/main" w:rsidRPr="00532D6C">
        <w:rPr>
          <w:rFonts w:ascii="GHEA Grapalat" w:eastAsia="Times New Roman" w:hAnsi="GHEA Grapalat" w:cs="Sylfaen"/>
          <w:sz w:val="20"/>
          <w:szCs w:val="24"/>
          <w:lang w:val="hy-AM"/>
        </w:rPr>
        <w:t xml:space="preserve">:</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which </w:t>
      </w:r>
      <w:r xmlns:w="http://schemas.openxmlformats.org/wordprocessingml/2006/main" w:rsidRPr="00532D6C">
        <w:rPr>
          <w:rFonts w:ascii="GHEA Grapalat" w:eastAsia="Times New Roman" w:hAnsi="GHEA Grapalat" w:cs="Sylfaen"/>
          <w:sz w:val="20"/>
          <w:szCs w:val="24"/>
          <w:lang w:val="hy-AM"/>
        </w:rPr>
        <w:t xml:space="preserve">to </w:t>
      </w:r>
      <w:r xmlns:w="http://schemas.openxmlformats.org/wordprocessingml/2006/main" w:rsidRPr="00532D6C">
        <w:rPr>
          <w:rFonts w:ascii="GHEA Grapalat" w:eastAsia="Times New Roman" w:hAnsi="GHEA Grapalat" w:cs="Arial"/>
          <w:sz w:val="20"/>
          <w:szCs w:val="24"/>
          <w:lang w:val="hy-AM"/>
        </w:rPr>
        <w:t xml:space="preserve">participate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application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subject to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Sylfaen"/>
          <w:sz w:val="20"/>
          <w:szCs w:val="24"/>
          <w:lang w:val="hy-AM"/>
        </w:rPr>
        <w:t xml:space="preserve">of </w:t>
      </w:r>
      <w:r xmlns:w="http://schemas.openxmlformats.org/wordprocessingml/2006/main" w:rsidRPr="00532D6C">
        <w:rPr>
          <w:rFonts w:ascii="GHEA Grapalat" w:eastAsia="Times New Roman" w:hAnsi="GHEA Grapalat" w:cs="Arial"/>
          <w:sz w:val="20"/>
          <w:szCs w:val="24"/>
          <w:lang w:val="hy-AM"/>
        </w:rPr>
        <w:t xml:space="preserve">rejection </w:t>
      </w:r>
      <w:r xmlns:w="http://schemas.openxmlformats.org/wordprocessingml/2006/main" w:rsidRPr="00532D6C">
        <w:rPr>
          <w:rFonts w:ascii="GHEA Grapalat" w:eastAsia="Times New Roman" w:hAnsi="GHEA Grapalat" w:cs="Arial"/>
          <w:sz w:val="20"/>
          <w:szCs w:val="24"/>
          <w:lang w:val="hy-AM"/>
        </w:rPr>
        <w:t xml:space="preserve">if </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a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price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offer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value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added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value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tax</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columns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completed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only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numbers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general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price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column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letters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numbers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only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letters </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b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price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offer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value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added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value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tax</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columns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letters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numbers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specified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money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between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available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inconsistency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however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letters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numbers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specified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money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one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total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match</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general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price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the column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letters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specified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amount </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c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price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offer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dose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number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wrong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mentioned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however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purchase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subject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name: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correct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completed </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price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offer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value </w:t>
      </w:r>
      <w:r xmlns:w="http://schemas.openxmlformats.org/wordprocessingml/2006/main" w:rsidRPr="00532D6C">
        <w:rPr>
          <w:rFonts w:ascii="GHEA Grapalat" w:eastAsia="Times New Roman" w:hAnsi="GHEA Grapalat" w:cs="Sylfaen"/>
          <w:sz w:val="20"/>
          <w:szCs w:val="24"/>
          <w:lang w:val="hy-AM"/>
        </w:rPr>
        <w:t xml:space="preserve">added</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value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tax</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general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money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columns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letters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numbers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specified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money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pennies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rounded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until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five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decimal: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down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whole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w:t>
      </w:r>
      <w:r xmlns:w="http://schemas.openxmlformats.org/wordprocessingml/2006/main" w:rsidRPr="00532D6C">
        <w:rPr>
          <w:rFonts w:ascii="GHEA Grapalat" w:eastAsia="Times New Roman" w:hAnsi="GHEA Grapalat" w:cs="Arial"/>
          <w:sz w:val="20"/>
          <w:szCs w:val="24"/>
          <w:lang w:val="hy-AM"/>
        </w:rPr>
        <w:t xml:space="preserve">number </w:t>
      </w:r>
      <w:r xmlns:w="http://schemas.openxmlformats.org/wordprocessingml/2006/main" w:rsidRPr="00532D6C">
        <w:rPr>
          <w:rFonts w:ascii="GHEA Grapalat" w:eastAsia="Times New Roman" w:hAnsi="GHEA Grapalat" w:cs="Sylfaen"/>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five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decimal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that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more: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up</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whole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w:t>
      </w:r>
      <w:r xmlns:w="http://schemas.openxmlformats.org/wordprocessingml/2006/main" w:rsidRPr="00532D6C">
        <w:rPr>
          <w:rFonts w:ascii="GHEA Grapalat" w:eastAsia="Times New Roman" w:hAnsi="GHEA Grapalat" w:cs="Sylfaen"/>
          <w:sz w:val="20"/>
          <w:szCs w:val="24"/>
          <w:lang w:val="hy-AM"/>
        </w:rPr>
        <w:t xml:space="preserve">number</w:t>
      </w:r>
    </w:p>
    <w:p w:rsidR="00532D6C" w:rsidRPr="00532D6C" w:rsidRDefault="00532D6C" w:rsidP="00106D44">
      <w:pPr xmlns:w="http://schemas.openxmlformats.org/wordprocessingml/2006/main">
        <w:tabs>
          <w:tab w:val="left" w:pos="0"/>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price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offer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value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added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value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tax</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columns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amounts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completed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how</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numbers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email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 the letters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them</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match</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each </w:t>
      </w:r>
      <w:r xmlns:w="http://schemas.openxmlformats.org/wordprocessingml/2006/main" w:rsidRPr="00532D6C">
        <w:rPr>
          <w:rFonts w:ascii="GHEA Grapalat" w:eastAsia="Times New Roman" w:hAnsi="GHEA Grapalat" w:cs="Arial"/>
          <w:sz w:val="20"/>
          <w:szCs w:val="24"/>
          <w:lang w:val="hy-AM"/>
        </w:rPr>
        <w:t xml:space="preserve">other </w:t>
      </w:r>
      <w:r xmlns:w="http://schemas.openxmlformats.org/wordprocessingml/2006/main" w:rsidRPr="00532D6C">
        <w:rPr>
          <w:rFonts w:ascii="GHEA Grapalat" w:eastAsia="Times New Roman" w:hAnsi="GHEA Grapalat" w:cs="Sylfaen"/>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general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price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the column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letters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specified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money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completed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redundant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words </w:t>
      </w:r>
      <w:r xmlns:w="http://schemas.openxmlformats.org/wordprocessingml/2006/main" w:rsidRPr="00532D6C">
        <w:rPr>
          <w:rFonts w:ascii="GHEA Grapalat" w:eastAsia="Times New Roman" w:hAnsi="GHEA Grapalat" w:cs="Sylfaen"/>
          <w:sz w:val="20"/>
          <w:szCs w:val="24"/>
          <w:lang w:val="hy-AM"/>
        </w:rPr>
        <w:t xml:space="preserve">which</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as a result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turns out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exist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without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Total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which</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paragraph</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specified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case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appraiser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commission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application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when evaluating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basis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acceptance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value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added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value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tax</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columns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letters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completed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money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w:t>
      </w:r>
      <w:r xmlns:w="http://schemas.openxmlformats.org/wordprocessingml/2006/main" w:rsidRPr="00532D6C">
        <w:rPr>
          <w:rFonts w:ascii="GHEA Grapalat" w:eastAsia="Times New Roman" w:hAnsi="GHEA Grapalat" w:cs="Sylfaen"/>
          <w:sz w:val="20"/>
          <w:szCs w:val="24"/>
          <w:lang w:val="hy-AM"/>
        </w:rPr>
        <w:t xml:space="preserve">sum</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price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offer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columns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letters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completed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money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pennies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specified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numbers </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es-ES" w:eastAsia="ru-RU"/>
        </w:rPr>
      </w:pPr>
      <w:r xmlns:w="http://schemas.openxmlformats.org/wordprocessingml/2006/main" w:rsidRPr="00532D6C">
        <w:rPr>
          <w:rFonts w:ascii="GHEA Grapalat" w:eastAsia="Times New Roman" w:hAnsi="GHEA Grapalat" w:cs="Times New Roman"/>
          <w:sz w:val="20"/>
          <w:szCs w:val="20"/>
          <w:lang w:val="es-ES" w:eastAsia="ru-RU"/>
        </w:rPr>
        <w:t xml:space="preserve">5. </w:t>
      </w:r>
      <w:r xmlns:w="http://schemas.openxmlformats.org/wordprocessingml/2006/main" w:rsidRPr="00532D6C">
        <w:rPr>
          <w:rFonts w:ascii="GHEA Grapalat" w:eastAsia="Times New Roman" w:hAnsi="GHEA Grapalat" w:cs="Times New Roman"/>
          <w:sz w:val="20"/>
          <w:szCs w:val="20"/>
          <w:lang w:val="hy-AM" w:eastAsia="ru-RU"/>
        </w:rPr>
        <w:t xml:space="preserve">3:</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If:</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to be sealed</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of the contract</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the price</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stable</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is </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then</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price</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the offer</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is introduced</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is</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one</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number of</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of the contract</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performance</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for</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offered</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general</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Price </w:t>
      </w:r>
      <w:r xmlns:w="http://schemas.openxmlformats.org/wordprocessingml/2006/main" w:rsidRPr="00532D6C">
        <w:rPr>
          <w:rFonts w:ascii="GHEA Grapalat" w:eastAsia="Times New Roman" w:hAnsi="GHEA Grapalat" w:cs="Times New Roman"/>
          <w:sz w:val="20"/>
          <w:szCs w:val="20"/>
          <w:lang w:val="es-ES" w:eastAsia="ru-RU"/>
        </w:rPr>
        <w:t xml:space="preserve">:</w:t>
      </w:r>
      <w:r xmlns:w="http://schemas.openxmlformats.org/wordprocessingml/2006/main" w:rsidRPr="00532D6C">
        <w:rPr>
          <w:rFonts w:ascii="GHEA Grapalat" w:eastAsia="Times New Roman" w:hAnsi="GHEA Grapalat" w:cs="Arial"/>
          <w:sz w:val="20"/>
          <w:szCs w:val="20"/>
          <w:lang w:val="es-ES" w:eastAsia="ru-RU"/>
        </w:rPr>
        <w:t xml:space="preserve">​</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in which</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from the participant</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no</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can</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required </w:t>
      </w:r>
      <w:r xmlns:w="http://schemas.openxmlformats.org/wordprocessingml/2006/main" w:rsidRPr="00532D6C">
        <w:rPr>
          <w:rFonts w:ascii="GHEA Grapalat" w:eastAsia="Times New Roman" w:hAnsi="GHEA Grapalat" w:cs="Times New Roman"/>
          <w:sz w:val="20"/>
          <w:szCs w:val="20"/>
          <w:lang w:val="es-ES" w:eastAsia="ru-RU"/>
        </w:rPr>
        <w:t xml:space="preserve">that</w:t>
      </w:r>
      <w:r xmlns:w="http://schemas.openxmlformats.org/wordprocessingml/2006/main" w:rsidRPr="00532D6C">
        <w:rPr>
          <w:rFonts w:ascii="GHEA Grapalat" w:eastAsia="Times New Roman" w:hAnsi="GHEA Grapalat" w:cs="Arial"/>
          <w:sz w:val="20"/>
          <w:szCs w:val="20"/>
          <w:lang w:val="es-ES" w:eastAsia="ru-RU"/>
        </w:rPr>
        <w:t xml:space="preserve">​</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he</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to present</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price</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offer</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justifications</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or</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any</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other</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type:</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information</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or</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documents </w:t>
      </w:r>
      <w:r xmlns:w="http://schemas.openxmlformats.org/wordprocessingml/2006/main" w:rsidRPr="00532D6C">
        <w:rPr>
          <w:rFonts w:ascii="GHEA Grapalat" w:eastAsia="Times New Roman" w:hAnsi="GHEA Grapalat" w:cs="Times New Roman"/>
          <w:sz w:val="20"/>
          <w:szCs w:val="20"/>
          <w:lang w:val="es-ES" w:eastAsia="ru-RU"/>
        </w:rPr>
        <w:t xml:space="preserve">like</w:t>
      </w:r>
      <w:r xmlns:w="http://schemas.openxmlformats.org/wordprocessingml/2006/main" w:rsidRPr="00532D6C">
        <w:rPr>
          <w:rFonts w:ascii="GHEA Grapalat" w:eastAsia="Times New Roman" w:hAnsi="GHEA Grapalat" w:cs="Arial"/>
          <w:sz w:val="20"/>
          <w:szCs w:val="20"/>
          <w:lang w:val="es-ES" w:eastAsia="ru-RU"/>
        </w:rPr>
        <w:t xml:space="preserve">​</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also</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to participate</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of profit</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size</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no</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can</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Arial"/>
          <w:sz w:val="20"/>
          <w:szCs w:val="20"/>
          <w:lang w:val="es-ES" w:eastAsia="ru-RU"/>
        </w:rPr>
        <w:t xml:space="preserve">by invitation</w:t>
      </w:r>
      <w:r xmlns:w="http://schemas.openxmlformats.org/wordprocessingml/2006/main" w:rsidRPr="00532D6C">
        <w:rPr>
          <w:rFonts w:ascii="GHEA Grapalat" w:eastAsia="Times New Roman" w:hAnsi="GHEA Grapalat" w:cs="Times New Roman"/>
          <w:sz w:val="20"/>
          <w:szCs w:val="20"/>
          <w:lang w:val="es-ES" w:eastAsia="ru-RU"/>
        </w:rPr>
        <w:t xml:space="preserve"> </w:t>
      </w:r>
      <w:r xmlns:w="http://schemas.openxmlformats.org/wordprocessingml/2006/main" w:rsidRPr="00532D6C">
        <w:rPr>
          <w:rFonts w:ascii="GHEA Grapalat" w:eastAsia="Times New Roman" w:hAnsi="GHEA Grapalat" w:cs="Times New Roman"/>
          <w:sz w:val="20"/>
          <w:szCs w:val="20"/>
          <w:lang w:val="es-ES" w:eastAsia="ru-RU"/>
        </w:rPr>
        <w:t xml:space="preserve">be </w:t>
      </w:r>
      <w:r xmlns:w="http://schemas.openxmlformats.org/wordprocessingml/2006/main" w:rsidRPr="00532D6C">
        <w:rPr>
          <w:rFonts w:ascii="GHEA Grapalat" w:eastAsia="Times New Roman" w:hAnsi="GHEA Grapalat" w:cs="Arial"/>
          <w:sz w:val="20"/>
          <w:szCs w:val="20"/>
          <w:lang w:val="es-ES" w:eastAsia="ru-RU"/>
        </w:rPr>
        <w:t xml:space="preserve">limited</w:t>
      </w: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0"/>
          <w:lang w:val="es-ES"/>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4"/>
          <w:lang w:val="es-ES"/>
        </w:rPr>
      </w:pPr>
      <w:r xmlns:w="http://schemas.openxmlformats.org/wordprocessingml/2006/main" w:rsidRPr="00532D6C">
        <w:rPr>
          <w:rFonts w:ascii="GHEA Grapalat" w:eastAsia="Times New Roman" w:hAnsi="GHEA Grapalat" w:cs="Times New Roman"/>
          <w:b/>
          <w:sz w:val="20"/>
          <w:szCs w:val="24"/>
          <w:lang w:val="es-ES"/>
        </w:rPr>
        <w:t xml:space="preserve">6. </w:t>
      </w:r>
      <w:r xmlns:w="http://schemas.openxmlformats.org/wordprocessingml/2006/main" w:rsidRPr="00532D6C">
        <w:rPr>
          <w:rFonts w:ascii="GHEA Grapalat" w:eastAsia="Times New Roman" w:hAnsi="GHEA Grapalat" w:cs="Arial"/>
          <w:b/>
          <w:sz w:val="20"/>
          <w:szCs w:val="24"/>
          <w:lang w:val="en-US"/>
        </w:rPr>
        <w:t xml:space="preserve">APPLY</w:t>
      </w:r>
      <w:r xmlns:w="http://schemas.openxmlformats.org/wordprocessingml/2006/main" w:rsidRPr="00532D6C">
        <w:rPr>
          <w:rFonts w:ascii="GHEA Grapalat" w:eastAsia="Times New Roman" w:hAnsi="GHEA Grapalat" w:cs="Times New Roman"/>
          <w:b/>
          <w:sz w:val="20"/>
          <w:szCs w:val="24"/>
          <w:lang w:val="es-ES"/>
        </w:rPr>
        <w:t xml:space="preserve"> </w:t>
      </w:r>
      <w:r xmlns:w="http://schemas.openxmlformats.org/wordprocessingml/2006/main" w:rsidRPr="00532D6C">
        <w:rPr>
          <w:rFonts w:ascii="GHEA Grapalat" w:eastAsia="Times New Roman" w:hAnsi="GHEA Grapalat" w:cs="Arial"/>
          <w:b/>
          <w:sz w:val="20"/>
          <w:szCs w:val="24"/>
          <w:lang w:val="en-US"/>
        </w:rPr>
        <w:t xml:space="preserve">ACTION</w:t>
      </w:r>
      <w:r xmlns:w="http://schemas.openxmlformats.org/wordprocessingml/2006/main" w:rsidRPr="00532D6C">
        <w:rPr>
          <w:rFonts w:ascii="GHEA Grapalat" w:eastAsia="Times New Roman" w:hAnsi="GHEA Grapalat" w:cs="Times New Roman"/>
          <w:b/>
          <w:sz w:val="20"/>
          <w:szCs w:val="24"/>
          <w:lang w:val="es-ES"/>
        </w:rPr>
        <w:t xml:space="preserve"> </w:t>
      </w:r>
      <w:r xmlns:w="http://schemas.openxmlformats.org/wordprocessingml/2006/main" w:rsidRPr="00532D6C">
        <w:rPr>
          <w:rFonts w:ascii="GHEA Grapalat" w:eastAsia="Times New Roman" w:hAnsi="GHEA Grapalat" w:cs="Arial"/>
          <w:b/>
          <w:sz w:val="20"/>
          <w:szCs w:val="24"/>
          <w:lang w:val="en-US"/>
        </w:rPr>
        <w:t xml:space="preserve">DEADLINE </w:t>
      </w:r>
      <w:r xmlns:w="http://schemas.openxmlformats.org/wordprocessingml/2006/main" w:rsidRPr="00532D6C">
        <w:rPr>
          <w:rFonts w:ascii="GHEA Grapalat" w:eastAsia="Times New Roman" w:hAnsi="GHEA Grapalat" w:cs="Times New Roman"/>
          <w:b/>
          <w:sz w:val="20"/>
          <w:szCs w:val="24"/>
          <w:lang w:val="es-ES"/>
        </w:rPr>
        <w:t xml:space="preserve">, </w:t>
      </w:r>
      <w:r xmlns:w="http://schemas.openxmlformats.org/wordprocessingml/2006/main" w:rsidRPr="00532D6C">
        <w:rPr>
          <w:rFonts w:ascii="GHEA Grapalat" w:eastAsia="Times New Roman" w:hAnsi="GHEA Grapalat" w:cs="Arial"/>
          <w:b/>
          <w:sz w:val="20"/>
          <w:szCs w:val="24"/>
          <w:lang w:val="en-US"/>
        </w:rPr>
        <w:t xml:space="preserve">APPLICATIONS</w:t>
      </w:r>
      <w:r xmlns:w="http://schemas.openxmlformats.org/wordprocessingml/2006/main" w:rsidRPr="00532D6C">
        <w:rPr>
          <w:rFonts w:ascii="GHEA Grapalat" w:eastAsia="Times New Roman" w:hAnsi="GHEA Grapalat" w:cs="Times New Roman"/>
          <w:b/>
          <w:sz w:val="20"/>
          <w:szCs w:val="24"/>
          <w:lang w:val="es-ES"/>
        </w:rPr>
        <w:t xml:space="preserve"> </w:t>
      </w:r>
      <w:r xmlns:w="http://schemas.openxmlformats.org/wordprocessingml/2006/main" w:rsidRPr="00532D6C">
        <w:rPr>
          <w:rFonts w:ascii="GHEA Grapalat" w:eastAsia="Times New Roman" w:hAnsi="GHEA Grapalat" w:cs="Arial"/>
          <w:b/>
          <w:sz w:val="20"/>
          <w:szCs w:val="24"/>
          <w:lang w:val="en-US"/>
        </w:rPr>
        <w:t xml:space="preserve">A CHANGE</w:t>
      </w:r>
      <w:r xmlns:w="http://schemas.openxmlformats.org/wordprocessingml/2006/main" w:rsidRPr="00532D6C">
        <w:rPr>
          <w:rFonts w:ascii="GHEA Grapalat" w:eastAsia="Times New Roman" w:hAnsi="GHEA Grapalat" w:cs="Times New Roman"/>
          <w:b/>
          <w:sz w:val="20"/>
          <w:szCs w:val="24"/>
          <w:lang w:val="es-ES"/>
        </w:rPr>
        <w:t xml:space="preserve"> </w:t>
      </w:r>
      <w:r xmlns:w="http://schemas.openxmlformats.org/wordprocessingml/2006/main" w:rsidRPr="00532D6C">
        <w:rPr>
          <w:rFonts w:ascii="GHEA Grapalat" w:eastAsia="Times New Roman" w:hAnsi="GHEA Grapalat" w:cs="Arial"/>
          <w:b/>
          <w:sz w:val="20"/>
          <w:szCs w:val="24"/>
          <w:lang w:val="en-US"/>
        </w:rPr>
        <w:t xml:space="preserve">TO PERFORM</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4"/>
          <w:lang w:val="es-ES"/>
        </w:rPr>
      </w:pPr>
      <w:r xmlns:w="http://schemas.openxmlformats.org/wordprocessingml/2006/main" w:rsidRPr="00532D6C">
        <w:rPr>
          <w:rFonts w:ascii="GHEA Grapalat" w:eastAsia="Times New Roman" w:hAnsi="GHEA Grapalat" w:cs="Arial"/>
          <w:b/>
          <w:sz w:val="20"/>
          <w:szCs w:val="24"/>
          <w:lang w:val="en-US"/>
        </w:rPr>
        <w:t xml:space="preserve">AND:</w:t>
      </w:r>
      <w:r xmlns:w="http://schemas.openxmlformats.org/wordprocessingml/2006/main" w:rsidRPr="00532D6C">
        <w:rPr>
          <w:rFonts w:ascii="GHEA Grapalat" w:eastAsia="Times New Roman" w:hAnsi="GHEA Grapalat" w:cs="Times New Roman"/>
          <w:b/>
          <w:sz w:val="20"/>
          <w:szCs w:val="24"/>
          <w:lang w:val="es-ES"/>
        </w:rPr>
        <w:t xml:space="preserve"> </w:t>
      </w:r>
      <w:r xmlns:w="http://schemas.openxmlformats.org/wordprocessingml/2006/main" w:rsidRPr="00532D6C">
        <w:rPr>
          <w:rFonts w:ascii="GHEA Grapalat" w:eastAsia="Times New Roman" w:hAnsi="GHEA Grapalat" w:cs="Arial"/>
          <w:b/>
          <w:sz w:val="20"/>
          <w:szCs w:val="24"/>
          <w:lang w:val="en-US"/>
        </w:rPr>
        <w:t xml:space="preserve">THEM</w:t>
      </w:r>
      <w:r xmlns:w="http://schemas.openxmlformats.org/wordprocessingml/2006/main" w:rsidRPr="00532D6C">
        <w:rPr>
          <w:rFonts w:ascii="GHEA Grapalat" w:eastAsia="Times New Roman" w:hAnsi="GHEA Grapalat" w:cs="Times New Roman"/>
          <w:b/>
          <w:sz w:val="20"/>
          <w:szCs w:val="24"/>
          <w:lang w:val="es-ES"/>
        </w:rPr>
        <w:t xml:space="preserve"> </w:t>
      </w:r>
      <w:r xmlns:w="http://schemas.openxmlformats.org/wordprocessingml/2006/main" w:rsidRPr="00532D6C">
        <w:rPr>
          <w:rFonts w:ascii="GHEA Grapalat" w:eastAsia="Times New Roman" w:hAnsi="GHEA Grapalat" w:cs="Arial"/>
          <w:b/>
          <w:sz w:val="20"/>
          <w:szCs w:val="24"/>
          <w:lang w:val="en-US"/>
        </w:rPr>
        <w:t xml:space="preserve">WITH:</w:t>
      </w:r>
      <w:r xmlns:w="http://schemas.openxmlformats.org/wordprocessingml/2006/main" w:rsidRPr="00532D6C">
        <w:rPr>
          <w:rFonts w:ascii="GHEA Grapalat" w:eastAsia="Times New Roman" w:hAnsi="GHEA Grapalat" w:cs="Times New Roman"/>
          <w:b/>
          <w:sz w:val="20"/>
          <w:szCs w:val="24"/>
          <w:lang w:val="es-ES"/>
        </w:rPr>
        <w:t xml:space="preserve"> </w:t>
      </w:r>
      <w:r xmlns:w="http://schemas.openxmlformats.org/wordprocessingml/2006/main" w:rsidRPr="00532D6C">
        <w:rPr>
          <w:rFonts w:ascii="GHEA Grapalat" w:eastAsia="Times New Roman" w:hAnsi="GHEA Grapalat" w:cs="Arial"/>
          <w:b/>
          <w:sz w:val="20"/>
          <w:szCs w:val="24"/>
          <w:lang w:val="en-US"/>
        </w:rPr>
        <w:t xml:space="preserve">TO PICK UP</w:t>
      </w:r>
      <w:r xmlns:w="http://schemas.openxmlformats.org/wordprocessingml/2006/main" w:rsidRPr="00532D6C">
        <w:rPr>
          <w:rFonts w:ascii="GHEA Grapalat" w:eastAsia="Times New Roman" w:hAnsi="GHEA Grapalat" w:cs="Times New Roman"/>
          <w:b/>
          <w:sz w:val="20"/>
          <w:szCs w:val="24"/>
          <w:lang w:val="es-ES"/>
        </w:rPr>
        <w:t xml:space="preserve"> </w:t>
      </w:r>
      <w:r xmlns:w="http://schemas.openxmlformats.org/wordprocessingml/2006/main" w:rsidRPr="00532D6C">
        <w:rPr>
          <w:rFonts w:ascii="GHEA Grapalat" w:eastAsia="Times New Roman" w:hAnsi="GHEA Grapalat" w:cs="Arial"/>
          <w:b/>
          <w:sz w:val="20"/>
          <w:szCs w:val="24"/>
          <w:lang w:val="en-US"/>
        </w:rPr>
        <w:t xml:space="preserve">THE PROCEDURE</w:t>
      </w:r>
    </w:p>
    <w:p w:rsidR="00532D6C" w:rsidRPr="00532D6C" w:rsidRDefault="00532D6C" w:rsidP="00106D44">
      <w:pPr>
        <w:tabs>
          <w:tab w:val="left" w:pos="426"/>
        </w:tabs>
        <w:spacing w:after="0" w:line="240" w:lineRule="auto"/>
        <w:jc w:val="both"/>
        <w:rPr>
          <w:rFonts w:ascii="GHEA Grapalat" w:eastAsia="Times New Roman" w:hAnsi="GHEA Grapalat" w:cs="Times New Roman"/>
          <w:b/>
          <w:sz w:val="20"/>
          <w:szCs w:val="20"/>
          <w:lang w:val="af-ZA"/>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Times New Roman"/>
          <w:sz w:val="20"/>
          <w:szCs w:val="20"/>
          <w:lang w:val="af-ZA"/>
        </w:rPr>
        <w:t xml:space="preserve">6.1 </w:t>
      </w:r>
      <w:r xmlns:w="http://schemas.openxmlformats.org/wordprocessingml/2006/main" w:rsidRPr="00532D6C">
        <w:rPr>
          <w:rFonts w:ascii="GHEA Grapalat" w:eastAsia="Times New Roman" w:hAnsi="GHEA Grapalat" w:cs="Arial"/>
          <w:sz w:val="20"/>
          <w:szCs w:val="24"/>
        </w:rPr>
        <w:t xml:space="preserve">Article </w:t>
      </w:r>
      <w:r xmlns:w="http://schemas.openxmlformats.org/wordprocessingml/2006/main" w:rsidRPr="00532D6C">
        <w:rPr>
          <w:rFonts w:ascii="GHEA Grapalat" w:eastAsia="Times New Roman" w:hAnsi="GHEA Grapalat" w:cs="Sylfaen"/>
          <w:sz w:val="20"/>
          <w:szCs w:val="24"/>
          <w:lang w:val="af-ZA"/>
        </w:rPr>
        <w:t xml:space="preserve">31 </w:t>
      </w:r>
      <w:r xmlns:w="http://schemas.openxmlformats.org/wordprocessingml/2006/main" w:rsidRPr="00532D6C">
        <w:rPr>
          <w:rFonts w:ascii="GHEA Grapalat" w:eastAsia="Times New Roman" w:hAnsi="GHEA Grapalat" w:cs="Arial"/>
          <w:sz w:val="20"/>
          <w:szCs w:val="24"/>
        </w:rPr>
        <w:t xml:space="preserve">of the Law</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article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according </w:t>
      </w:r>
      <w:r xmlns:w="http://schemas.openxmlformats.org/wordprocessingml/2006/main" w:rsidRPr="00532D6C">
        <w:rPr>
          <w:rFonts w:ascii="GHEA Grapalat" w:eastAsia="Times New Roman" w:hAnsi="GHEA Grapalat" w:cs="Sylfaen"/>
          <w:sz w:val="20"/>
          <w:szCs w:val="24"/>
          <w:lang w:val="af-ZA"/>
        </w:rPr>
        <w:t xml:space="preserve">to </w:t>
      </w:r>
      <w:r xmlns:w="http://schemas.openxmlformats.org/wordprocessingml/2006/main" w:rsidRPr="00532D6C">
        <w:rPr>
          <w:rFonts w:ascii="GHEA Grapalat" w:eastAsia="Times New Roman" w:hAnsi="GHEA Grapalat" w:cs="Arial"/>
          <w:sz w:val="20"/>
          <w:szCs w:val="24"/>
        </w:rPr>
        <w:t xml:space="preserve">the application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valid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until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the law</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appropriate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sealing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participant</w:t>
      </w:r>
      <w:r xmlns:w="http://schemas.openxmlformats.org/wordprocessingml/2006/main" w:rsidRPr="00532D6C">
        <w:rPr>
          <w:rFonts w:ascii="GHEA Grapalat" w:eastAsia="Times New Roman" w:hAnsi="GHEA Grapalat" w:cs="Arial"/>
          <w:sz w:val="20"/>
          <w:szCs w:val="24"/>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application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with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taking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application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rejection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hereby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procedure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non-existent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be announced.</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6.2 </w:t>
      </w:r>
      <w:r xmlns:w="http://schemas.openxmlformats.org/wordprocessingml/2006/main" w:rsidRPr="00532D6C">
        <w:rPr>
          <w:rFonts w:ascii="GHEA Grapalat" w:eastAsia="Times New Roman" w:hAnsi="GHEA Grapalat" w:cs="Arial"/>
          <w:sz w:val="20"/>
          <w:szCs w:val="24"/>
        </w:rPr>
        <w:t xml:space="preserve">Article </w:t>
      </w:r>
      <w:r xmlns:w="http://schemas.openxmlformats.org/wordprocessingml/2006/main" w:rsidRPr="00532D6C">
        <w:rPr>
          <w:rFonts w:ascii="GHEA Grapalat" w:eastAsia="Times New Roman" w:hAnsi="GHEA Grapalat" w:cs="Sylfaen"/>
          <w:sz w:val="20"/>
          <w:szCs w:val="24"/>
          <w:lang w:val="af-ZA"/>
        </w:rPr>
        <w:t xml:space="preserve">31 </w:t>
      </w:r>
      <w:r xmlns:w="http://schemas.openxmlformats.org/wordprocessingml/2006/main" w:rsidRPr="00532D6C">
        <w:rPr>
          <w:rFonts w:ascii="GHEA Grapalat" w:eastAsia="Times New Roman" w:hAnsi="GHEA Grapalat" w:cs="Arial"/>
          <w:sz w:val="20"/>
          <w:szCs w:val="24"/>
        </w:rPr>
        <w:t xml:space="preserve">of the Law</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article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according </w:t>
      </w:r>
      <w:r xmlns:w="http://schemas.openxmlformats.org/wordprocessingml/2006/main" w:rsidRPr="00532D6C">
        <w:rPr>
          <w:rFonts w:ascii="GHEA Grapalat" w:eastAsia="Times New Roman" w:hAnsi="GHEA Grapalat" w:cs="Sylfaen"/>
          <w:sz w:val="20"/>
          <w:szCs w:val="24"/>
          <w:lang w:val="af-ZA"/>
        </w:rPr>
        <w:t xml:space="preserve">to: </w:t>
      </w:r>
      <w:r xmlns:w="http://schemas.openxmlformats.org/wordprocessingml/2006/main" w:rsidRPr="00532D6C">
        <w:rPr>
          <w:rFonts w:ascii="GHEA Grapalat" w:eastAsia="Times New Roman" w:hAnsi="GHEA Grapalat" w:cs="Arial"/>
          <w:sz w:val="20"/>
          <w:szCs w:val="24"/>
        </w:rPr>
        <w:t xml:space="preserve">the </w:t>
      </w:r>
      <w:r xmlns:w="http://schemas.openxmlformats.org/wordprocessingml/2006/main" w:rsidRPr="00532D6C">
        <w:rPr>
          <w:rFonts w:ascii="GHEA Grapalat" w:eastAsia="Times New Roman" w:hAnsi="GHEA Grapalat" w:cs="Arial"/>
          <w:sz w:val="20"/>
          <w:szCs w:val="24"/>
          <w:lang w:val="en-US"/>
        </w:rPr>
        <w:t xml:space="preserve">participant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until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hereby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1 </w:t>
      </w:r>
      <w:r xmlns:w="http://schemas.openxmlformats.org/wordprocessingml/2006/main" w:rsidRPr="00532D6C">
        <w:rPr>
          <w:rFonts w:ascii="GHEA Grapalat" w:eastAsia="Times New Roman" w:hAnsi="GHEA Grapalat" w:cs="Arial"/>
          <w:sz w:val="20"/>
          <w:szCs w:val="24"/>
          <w:lang w:val="af-ZA"/>
        </w:rPr>
        <w:t xml:space="preserve">of </w:t>
      </w:r>
      <w:r xmlns:w="http://schemas.openxmlformats.org/wordprocessingml/2006/main" w:rsidRPr="00532D6C">
        <w:rPr>
          <w:rFonts w:ascii="GHEA Grapalat" w:eastAsia="Times New Roman" w:hAnsi="GHEA Grapalat" w:cs="Arial"/>
          <w:sz w:val="20"/>
          <w:szCs w:val="24"/>
        </w:rPr>
        <w:t xml:space="preserve">the invitation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clause </w:t>
      </w:r>
      <w:r xmlns:w="http://schemas.openxmlformats.org/wordprocessingml/2006/main" w:rsidRPr="00532D6C">
        <w:rPr>
          <w:rFonts w:ascii="GHEA Grapalat" w:eastAsia="Times New Roman" w:hAnsi="GHEA Grapalat" w:cs="Sylfaen"/>
          <w:sz w:val="20"/>
          <w:szCs w:val="24"/>
          <w:lang w:val="af-ZA"/>
        </w:rPr>
        <w:t xml:space="preserve">4.2 of </w:t>
      </w:r>
      <w:r xmlns:w="http://schemas.openxmlformats.org/wordprocessingml/2006/main" w:rsidRPr="00532D6C">
        <w:rPr>
          <w:rFonts w:ascii="GHEA Grapalat" w:eastAsia="Times New Roman" w:hAnsi="GHEA Grapalat" w:cs="Arial"/>
          <w:sz w:val="20"/>
          <w:szCs w:val="24"/>
          <w:lang w:val="af-ZA"/>
        </w:rPr>
        <w:t xml:space="preserve">the part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specified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applications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w:t>
      </w:r>
      <w:r xmlns:w="http://schemas.openxmlformats.org/wordprocessingml/2006/main" w:rsidRPr="00532D6C">
        <w:rPr>
          <w:rFonts w:ascii="GHEA Grapalat" w:eastAsia="Times New Roman" w:hAnsi="GHEA Grapalat" w:cs="Arial"/>
          <w:sz w:val="20"/>
          <w:szCs w:val="24"/>
        </w:rPr>
        <w:t xml:space="preserve">deadline </w:t>
      </w:r>
      <w:r xmlns:w="http://schemas.openxmlformats.org/wordprocessingml/2006/main" w:rsidRPr="00532D6C">
        <w:rPr>
          <w:rFonts w:ascii="GHEA Grapalat" w:eastAsia="Times New Roman" w:hAnsi="GHEA Grapalat" w:cs="Sylfaen"/>
          <w:sz w:val="20"/>
          <w:szCs w:val="24"/>
          <w:lang w:val="af-ZA"/>
        </w:rPr>
        <w:t xml:space="preserve">can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modify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with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take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her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application.</w:t>
      </w:r>
    </w:p>
    <w:p w:rsidR="00532D6C" w:rsidRPr="00532D6C" w:rsidRDefault="00532D6C" w:rsidP="00106D44">
      <w:pPr>
        <w:tabs>
          <w:tab w:val="left" w:pos="426"/>
        </w:tabs>
        <w:spacing w:after="0" w:line="240" w:lineRule="auto"/>
        <w:jc w:val="center"/>
        <w:rPr>
          <w:rFonts w:ascii="GHEA Grapalat" w:eastAsia="Times New Roman" w:hAnsi="GHEA Grapalat" w:cs="Times New Roman"/>
          <w:b/>
          <w:sz w:val="20"/>
          <w:szCs w:val="24"/>
          <w:lang w:val="af-ZA"/>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Times New Roman"/>
          <w:b/>
          <w:sz w:val="20"/>
          <w:szCs w:val="24"/>
          <w:lang w:val="af-ZA"/>
        </w:rPr>
        <w:t xml:space="preserve">8. </w:t>
      </w:r>
      <w:r xmlns:w="http://schemas.openxmlformats.org/wordprocessingml/2006/main" w:rsidRPr="00532D6C">
        <w:rPr>
          <w:rFonts w:ascii="GHEA Grapalat" w:eastAsia="Times New Roman" w:hAnsi="GHEA Grapalat" w:cs="Arial"/>
          <w:b/>
          <w:sz w:val="20"/>
          <w:szCs w:val="24"/>
          <w:lang w:val="af-ZA"/>
        </w:rPr>
        <w:t xml:space="preserve">APPLICATIONS</w:t>
      </w:r>
      <w:r xmlns:w="http://schemas.openxmlformats.org/wordprocessingml/2006/main" w:rsidRPr="00532D6C">
        <w:rPr>
          <w:rFonts w:ascii="GHEA Grapalat" w:eastAsia="Times New Roman" w:hAnsi="GHEA Grapalat" w:cs="Times New Roman"/>
          <w:b/>
          <w:sz w:val="20"/>
          <w:szCs w:val="24"/>
          <w:lang w:val="af-ZA"/>
        </w:rPr>
        <w:t xml:space="preserve"> </w:t>
      </w:r>
      <w:r xmlns:w="http://schemas.openxmlformats.org/wordprocessingml/2006/main" w:rsidRPr="00532D6C">
        <w:rPr>
          <w:rFonts w:ascii="GHEA Grapalat" w:eastAsia="Times New Roman" w:hAnsi="GHEA Grapalat" w:cs="Arial"/>
          <w:b/>
          <w:sz w:val="20"/>
          <w:szCs w:val="24"/>
          <w:lang w:val="af-ZA"/>
        </w:rPr>
        <w:t xml:space="preserve">OPENING </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af-ZA"/>
        </w:rPr>
        <w:t xml:space="preserve">EVALUATION</w:t>
      </w:r>
      <w:r xmlns:w="http://schemas.openxmlformats.org/wordprocessingml/2006/main" w:rsidRPr="00532D6C">
        <w:rPr>
          <w:rFonts w:ascii="GHEA Grapalat" w:eastAsia="Times New Roman" w:hAnsi="GHEA Grapalat" w:cs="Times New Roman"/>
          <w:b/>
          <w:sz w:val="20"/>
          <w:szCs w:val="24"/>
          <w:lang w:val="af-ZA"/>
        </w:rPr>
        <w:t xml:space="preserve">  </w:t>
      </w:r>
      <w:r xmlns:w="http://schemas.openxmlformats.org/wordprocessingml/2006/main" w:rsidRPr="00532D6C">
        <w:rPr>
          <w:rFonts w:ascii="GHEA Grapalat" w:eastAsia="Times New Roman" w:hAnsi="GHEA Grapalat" w:cs="Arial"/>
          <w:b/>
          <w:sz w:val="20"/>
          <w:szCs w:val="24"/>
          <w:lang w:val="af-ZA"/>
        </w:rPr>
        <w:t xml:space="preserve">AND:</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4"/>
          <w:lang w:val="af-ZA"/>
        </w:rPr>
      </w:pPr>
      <w:r xmlns:w="http://schemas.openxmlformats.org/wordprocessingml/2006/main" w:rsidRPr="00532D6C">
        <w:rPr>
          <w:rFonts w:ascii="GHEA Grapalat" w:eastAsia="Times New Roman" w:hAnsi="GHEA Grapalat" w:cs="Arial"/>
          <w:b/>
          <w:sz w:val="20"/>
          <w:szCs w:val="24"/>
          <w:lang w:val="af-ZA"/>
        </w:rPr>
        <w:t xml:space="preserve">RESULTS:</w:t>
      </w:r>
      <w:r xmlns:w="http://schemas.openxmlformats.org/wordprocessingml/2006/main" w:rsidRPr="00532D6C">
        <w:rPr>
          <w:rFonts w:ascii="GHEA Grapalat" w:eastAsia="Times New Roman" w:hAnsi="GHEA Grapalat" w:cs="Times New Roman"/>
          <w:b/>
          <w:sz w:val="20"/>
          <w:szCs w:val="24"/>
          <w:lang w:val="af-ZA"/>
        </w:rPr>
        <w:t xml:space="preserve"> </w:t>
      </w:r>
      <w:r xmlns:w="http://schemas.openxmlformats.org/wordprocessingml/2006/main" w:rsidRPr="00532D6C">
        <w:rPr>
          <w:rFonts w:ascii="GHEA Grapalat" w:eastAsia="Times New Roman" w:hAnsi="GHEA Grapalat" w:cs="Arial"/>
          <w:b/>
          <w:sz w:val="20"/>
          <w:szCs w:val="24"/>
          <w:lang w:val="af-ZA"/>
        </w:rPr>
        <w:t xml:space="preserve">SUMMARY</w:t>
      </w:r>
      <w:r xmlns:w="http://schemas.openxmlformats.org/wordprocessingml/2006/main" w:rsidRPr="00532D6C">
        <w:rPr>
          <w:rFonts w:ascii="GHEA Grapalat" w:eastAsia="Times New Roman" w:hAnsi="GHEA Grapalat" w:cs="Times New Roman"/>
          <w:b/>
          <w:sz w:val="20"/>
          <w:szCs w:val="24"/>
          <w:lang w:val="af-ZA"/>
        </w:rPr>
        <w:t xml:space="preserve"> </w:t>
      </w:r>
    </w:p>
    <w:p w:rsidR="00532D6C" w:rsidRPr="00532D6C" w:rsidRDefault="00532D6C" w:rsidP="00106D44">
      <w:pPr>
        <w:tabs>
          <w:tab w:val="left" w:pos="426"/>
        </w:tabs>
        <w:spacing w:after="0" w:line="240" w:lineRule="auto"/>
        <w:jc w:val="both"/>
        <w:rPr>
          <w:rFonts w:ascii="GHEA Grapalat" w:eastAsia="Times New Roman" w:hAnsi="GHEA Grapalat" w:cs="Times New Roman"/>
          <w:b/>
          <w:sz w:val="20"/>
          <w:szCs w:val="24"/>
          <w:lang w:val="af-ZA"/>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ahoma"/>
          <w:sz w:val="20"/>
          <w:szCs w:val="20"/>
          <w:lang w:val="af-ZA"/>
        </w:rPr>
      </w:pPr>
      <w:r xmlns:w="http://schemas.openxmlformats.org/wordprocessingml/2006/main" w:rsidRPr="00532D6C">
        <w:rPr>
          <w:rFonts w:ascii="GHEA Grapalat" w:eastAsia="Times New Roman" w:hAnsi="GHEA Grapalat" w:cs="Times New Roman"/>
          <w:sz w:val="20"/>
          <w:szCs w:val="20"/>
          <w:lang w:val="af-ZA"/>
        </w:rPr>
        <w:t xml:space="preserve">8.1 </w:t>
      </w:r>
      <w:r xmlns:w="http://schemas.openxmlformats.org/wordprocessingml/2006/main" w:rsidRPr="00532D6C">
        <w:rPr>
          <w:rFonts w:ascii="GHEA Grapalat" w:eastAsia="Times New Roman" w:hAnsi="GHEA Grapalat" w:cs="Arial"/>
          <w:sz w:val="20"/>
          <w:szCs w:val="20"/>
        </w:rPr>
        <w:t xml:space="preserve">Applications</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rPr>
        <w:t xml:space="preserve">the opening</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rPr>
        <w:t xml:space="preserve">will be done</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committee</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applications</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opening</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and:</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evaluation</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in the session</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4"/>
        </w:rPr>
        <w:t xml:space="preserve">hereby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procedure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statement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invitation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in the newsletter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to </w:t>
      </w:r>
      <w:r xmlns:w="http://schemas.openxmlformats.org/wordprocessingml/2006/main" w:rsidRPr="00532D6C">
        <w:rPr>
          <w:rFonts w:ascii="GHEA Grapalat" w:eastAsia="Times New Roman" w:hAnsi="GHEA Grapalat" w:cs="Arial"/>
          <w:sz w:val="20"/>
          <w:szCs w:val="24"/>
        </w:rPr>
        <w:t xml:space="preserve">be published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next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from the date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00106D44">
        <w:rPr>
          <w:rFonts w:ascii="GHEA Grapalat" w:eastAsia="Times New Roman" w:hAnsi="GHEA Grapalat" w:cs="Arial"/>
          <w:sz w:val="20"/>
          <w:szCs w:val="24"/>
        </w:rPr>
        <w:t xml:space="preserve">expected </w:t>
      </w:r>
      <w:r xmlns:w="http://schemas.openxmlformats.org/wordprocessingml/2006/main" w:rsidR="00106D44">
        <w:rPr>
          <w:rFonts w:ascii="Arial" w:eastAsia="Times New Roman" w:hAnsi="Arial" w:cs="Arial"/>
          <w:sz w:val="20"/>
          <w:szCs w:val="24"/>
          <w:lang w:val="hy-AM"/>
        </w:rPr>
        <w:t xml:space="preserve">in </w:t>
      </w:r>
      <w:r xmlns:w="http://schemas.openxmlformats.org/wordprocessingml/2006/main" w:rsidR="004C0DFD" w:rsidRPr="0097276F">
        <w:rPr>
          <w:rFonts w:ascii="Arial" w:eastAsia="Times New Roman" w:hAnsi="Arial" w:cs="Arial"/>
          <w:b/>
          <w:sz w:val="20"/>
          <w:szCs w:val="20"/>
          <w:lang w:val="hy-AM"/>
        </w:rPr>
        <w:t xml:space="preserve">2024</w:t>
      </w:r>
      <w:r xmlns:w="http://schemas.openxmlformats.org/wordprocessingml/2006/main" w:rsidR="00106D44">
        <w:rPr>
          <w:rFonts w:ascii="GHEA Grapalat" w:eastAsia="Times New Roman" w:hAnsi="GHEA Grapalat" w:cs="Arial"/>
          <w:sz w:val="20"/>
          <w:szCs w:val="24"/>
          <w:lang w:val="hy-AM"/>
        </w:rPr>
        <w:t xml:space="preserve">​</w:t>
      </w:r>
      <w:r xmlns:w="http://schemas.openxmlformats.org/wordprocessingml/2006/main" w:rsidR="004C0DFD" w:rsidRPr="00532D6C">
        <w:rPr>
          <w:rFonts w:ascii="GHEA Grapalat" w:eastAsia="Times New Roman" w:hAnsi="GHEA Grapalat" w:cs="Times New Roman"/>
          <w:b/>
          <w:sz w:val="20"/>
          <w:szCs w:val="20"/>
          <w:lang w:val="af-ZA"/>
        </w:rPr>
        <w:t xml:space="preserve"> </w:t>
      </w:r>
      <w:r xmlns:w="http://schemas.openxmlformats.org/wordprocessingml/2006/main" w:rsidR="004C0DFD">
        <w:rPr>
          <w:rFonts w:ascii="Arial" w:eastAsia="Times New Roman" w:hAnsi="Arial" w:cs="Arial"/>
          <w:b/>
          <w:sz w:val="20"/>
          <w:szCs w:val="20"/>
          <w:lang w:val="hy-AM"/>
        </w:rPr>
        <w:t xml:space="preserve">on December 13 </w:t>
      </w:r>
      <w:r xmlns:w="http://schemas.openxmlformats.org/wordprocessingml/2006/main" w:rsidRPr="00532D6C">
        <w:rPr>
          <w:rFonts w:ascii="GHEA Grapalat" w:eastAsia="Times New Roman" w:hAnsi="GHEA Grapalat" w:cs="Arial"/>
          <w:sz w:val="20"/>
          <w:szCs w:val="24"/>
          <w:lang w:val="en-US"/>
        </w:rPr>
        <w:t xml:space="preserve">at </w:t>
      </w:r>
      <w:r xmlns:w="http://schemas.openxmlformats.org/wordprocessingml/2006/main" w:rsidRPr="00532D6C">
        <w:rPr>
          <w:rFonts w:ascii="GHEA Grapalat" w:eastAsia="Times New Roman" w:hAnsi="GHEA Grapalat" w:cs="Sylfaen"/>
          <w:sz w:val="20"/>
          <w:szCs w:val="20"/>
          <w:lang w:val="af-ZA"/>
        </w:rPr>
        <w:t xml:space="preserve">14:00 </w:t>
      </w:r>
      <w:r xmlns:w="http://schemas.openxmlformats.org/wordprocessingml/2006/main" w:rsidRPr="00532D6C">
        <w:rPr>
          <w:rFonts w:ascii="GHEA Grapalat" w:eastAsia="Times New Roman" w:hAnsi="GHEA Grapalat" w:cs="Arial"/>
          <w:sz w:val="20"/>
          <w:szCs w:val="24"/>
        </w:rPr>
        <w:t xml:space="preserve">.</w:t>
      </w:r>
      <w:r xmlns:w="http://schemas.openxmlformats.org/wordprocessingml/2006/main" w:rsidRPr="00532D6C">
        <w:rPr>
          <w:rFonts w:ascii="GHEA Grapalat" w:eastAsia="Times New Roman" w:hAnsi="GHEA Grapalat" w:cs="Sylfaen"/>
          <w:sz w:val="20"/>
          <w:szCs w:val="24"/>
          <w:lang w:val="af-ZA"/>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Arial"/>
          <w:sz w:val="20"/>
          <w:szCs w:val="24"/>
        </w:rPr>
        <w:t xml:space="preserve">Applications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opening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evaluation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in </w:t>
      </w:r>
      <w:r xmlns:w="http://schemas.openxmlformats.org/wordprocessingml/2006/main" w:rsidRPr="00532D6C">
        <w:rPr>
          <w:rFonts w:ascii="GHEA Grapalat" w:eastAsia="Times New Roman" w:hAnsi="GHEA Grapalat" w:cs="Arial"/>
          <w:sz w:val="20"/>
          <w:szCs w:val="24"/>
        </w:rPr>
        <w:t xml:space="preserve">session</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1) </w:t>
      </w:r>
      <w:r xmlns:w="http://schemas.openxmlformats.org/wordprocessingml/2006/main" w:rsidRPr="00532D6C">
        <w:rPr>
          <w:rFonts w:ascii="GHEA Grapalat" w:eastAsia="Times New Roman" w:hAnsi="GHEA Grapalat" w:cs="Arial"/>
          <w:sz w:val="20"/>
          <w:szCs w:val="24"/>
          <w:lang w:val="en-US"/>
        </w:rPr>
        <w:t xml:space="preserve">of the 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the president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session: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chairman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session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announcement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opened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in </w:t>
      </w:r>
      <w:r xmlns:w="http://schemas.openxmlformats.org/wordprocessingml/2006/main" w:rsidRPr="00532D6C">
        <w:rPr>
          <w:rFonts w:ascii="GHEA Grapalat" w:eastAsia="Times New Roman" w:hAnsi="GHEA Grapalat" w:cs="Arial"/>
          <w:sz w:val="20"/>
          <w:szCs w:val="24"/>
          <w:lang w:val="hy-AM"/>
        </w:rPr>
        <w:t xml:space="preserve">a cave</w:t>
      </w:r>
      <w:r xmlns:w="http://schemas.openxmlformats.org/wordprocessingml/2006/main" w:rsidRPr="00532D6C">
        <w:rPr>
          <w:rFonts w:ascii="GHEA Grapalat" w:eastAsia="Times New Roman" w:hAnsi="GHEA Grapalat" w:cs="Sylfaen"/>
          <w:sz w:val="20"/>
          <w:szCs w:val="24"/>
          <w:lang w:val="hy-AM"/>
        </w:rPr>
        <w:softHyphen xmlns:w="http://schemas.openxmlformats.org/wordprocessingml/2006/main"/>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purchase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application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 </w:t>
      </w:r>
      <w:r xmlns:w="http://schemas.openxmlformats.org/wordprocessingml/2006/main" w:rsidRPr="00532D6C">
        <w:rPr>
          <w:rFonts w:ascii="GHEA Grapalat" w:eastAsia="Times New Roman" w:hAnsi="GHEA Grapalat" w:cs="Sylfaen"/>
          <w:sz w:val="20"/>
          <w:szCs w:val="24"/>
          <w:lang w:val="af-ZA"/>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en-US"/>
        </w:rPr>
        <w:t xml:space="preserve">hereby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of the procedure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in the frame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to buy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of goods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price: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one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by number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expressed </w:t>
      </w:r>
      <w:r xmlns:w="http://schemas.openxmlformats.org/wordprocessingml/2006/main" w:rsidRPr="00532D6C">
        <w:rPr>
          <w:rFonts w:ascii="GHEA Grapalat" w:eastAsia="Times New Roman" w:hAnsi="GHEA Grapalat" w:cs="Sylfaen"/>
          <w:sz w:val="20"/>
          <w:szCs w:val="24"/>
          <w:lang w:val="af-ZA"/>
        </w:rPr>
        <w:t xml:space="preserve">as</w:t>
      </w:r>
      <w:r xmlns:w="http://schemas.openxmlformats.org/wordprocessingml/2006/main" w:rsidRPr="00532D6C">
        <w:rPr>
          <w:rFonts w:ascii="GHEA Grapalat" w:eastAsia="Times New Roman" w:hAnsi="GHEA Grapalat" w:cs="Arial"/>
          <w:sz w:val="20"/>
          <w:szCs w:val="24"/>
          <w:lang w:val="en-US"/>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also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applications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presented 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participants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price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offers: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one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number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expressed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basis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accepting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letters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Sylfaen"/>
          <w:sz w:val="20"/>
          <w:szCs w:val="24"/>
          <w:lang w:val="af-ZA"/>
        </w:rPr>
        <w:t xml:space="preserve">the </w:t>
      </w:r>
      <w:r xmlns:w="http://schemas.openxmlformats.org/wordprocessingml/2006/main" w:rsidRPr="00532D6C">
        <w:rPr>
          <w:rFonts w:ascii="GHEA Grapalat" w:eastAsia="Times New Roman" w:hAnsi="GHEA Grapalat" w:cs="Arial"/>
          <w:sz w:val="20"/>
          <w:szCs w:val="24"/>
          <w:lang w:val="hy-AM"/>
        </w:rPr>
        <w:t xml:space="preserve">written</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Times New Roman"/>
          <w:sz w:val="20"/>
          <w:szCs w:val="20"/>
          <w:lang w:val="hy-AM"/>
        </w:rPr>
        <w:t xml:space="preserve">2) </w:t>
      </w:r>
      <w:r xmlns:w="http://schemas.openxmlformats.org/wordprocessingml/2006/main" w:rsidRPr="00532D6C">
        <w:rPr>
          <w:rFonts w:ascii="GHEA Grapalat" w:eastAsia="Times New Roman" w:hAnsi="GHEA Grapalat" w:cs="Arial"/>
          <w:sz w:val="20"/>
          <w:szCs w:val="20"/>
          <w:lang w:val="hy-AM"/>
        </w:rPr>
        <w:t xml:space="preserve">this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w:t>
      </w:r>
      <w:r xmlns:w="http://schemas.openxmlformats.org/wordprocessingml/2006/main" w:rsidRPr="00532D6C">
        <w:rPr>
          <w:rFonts w:ascii="GHEA Grapalat" w:eastAsia="Times New Roman" w:hAnsi="GHEA Grapalat" w:cs="Arial"/>
          <w:sz w:val="20"/>
          <w:szCs w:val="20"/>
          <w:lang w:val="hy-AM"/>
        </w:rPr>
        <w:t xml:space="preserve">point </w:t>
      </w:r>
      <w:r xmlns:w="http://schemas.openxmlformats.org/wordprocessingml/2006/main" w:rsidRPr="00532D6C">
        <w:rPr>
          <w:rFonts w:ascii="GHEA Grapalat" w:eastAsia="Times New Roman" w:hAnsi="GHEA Grapalat" w:cs="Times New Roman"/>
          <w:sz w:val="20"/>
          <w:szCs w:val="20"/>
          <w:lang w:val="hy-AM"/>
        </w:rPr>
        <w:t xml:space="preserve">1</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sub</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specified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documents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the president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session: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the chairman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from being transferred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after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commission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evaluation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 </w:t>
      </w:r>
      <w:r xmlns:w="http://schemas.openxmlformats.org/wordprocessingml/2006/main" w:rsidRPr="00532D6C">
        <w:rPr>
          <w:rFonts w:ascii="GHEA Grapalat" w:eastAsia="Times New Roman" w:hAnsi="GHEA Grapalat" w:cs="Times New Roman"/>
          <w:sz w:val="20"/>
          <w:szCs w:val="20"/>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a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applications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containing</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envelopes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make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present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compliance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defined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order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opening</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matching</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appreciated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applications </w:t>
      </w:r>
      <w:r xmlns:w="http://schemas.openxmlformats.org/wordprocessingml/2006/main" w:rsidRPr="00532D6C">
        <w:rPr>
          <w:rFonts w:ascii="GHEA Grapalat" w:eastAsia="Times New Roman" w:hAnsi="GHEA Grapalat" w:cs="Times New Roman"/>
          <w:sz w:val="20"/>
          <w:szCs w:val="20"/>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b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opened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each</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envelope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required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intended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documents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availability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them</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composition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compliance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 invitation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defined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the valid conditions </w:t>
      </w:r>
      <w:r xmlns:w="http://schemas.openxmlformats.org/wordprocessingml/2006/main" w:rsidRPr="00532D6C">
        <w:rPr>
          <w:rFonts w:ascii="GHEA Grapalat" w:eastAsia="Times New Roman" w:hAnsi="GHEA Grapalat" w:cs="Times New Roman"/>
          <w:sz w:val="20"/>
          <w:szCs w:val="20"/>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Times New Roman"/>
          <w:sz w:val="20"/>
          <w:szCs w:val="20"/>
          <w:lang w:val="hy-AM"/>
        </w:rPr>
        <w:t xml:space="preserve">3) </w:t>
      </w:r>
      <w:r xmlns:w="http://schemas.openxmlformats.org/wordprocessingml/2006/main" w:rsidRPr="00532D6C">
        <w:rPr>
          <w:rFonts w:ascii="GHEA Grapalat" w:eastAsia="Times New Roman" w:hAnsi="GHEA Grapalat" w:cs="Arial"/>
          <w:sz w:val="20"/>
          <w:szCs w:val="20"/>
          <w:lang w:val="hy-AM"/>
        </w:rPr>
        <w:t xml:space="preserve">of the commission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president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announcement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applications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presented by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participants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price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offers: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one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 number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expressed</w:t>
      </w:r>
      <w:r xmlns:w="http://schemas.openxmlformats.org/wordprocessingml/2006/main" w:rsidRPr="00532D6C">
        <w:rPr>
          <w:rFonts w:ascii="GHEA Grapalat" w:eastAsia="Times New Roman" w:hAnsi="GHEA Grapalat" w:cs="Sylfaen"/>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basis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accepting</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letters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Sylfaen"/>
          <w:sz w:val="20"/>
          <w:szCs w:val="20"/>
          <w:lang w:val="hy-AM"/>
        </w:rPr>
        <w:t xml:space="preserve">the </w:t>
      </w:r>
      <w:r xmlns:w="http://schemas.openxmlformats.org/wordprocessingml/2006/main" w:rsidRPr="00532D6C">
        <w:rPr>
          <w:rFonts w:ascii="GHEA Grapalat" w:eastAsia="Times New Roman" w:hAnsi="GHEA Grapalat" w:cs="Arial"/>
          <w:sz w:val="20"/>
          <w:szCs w:val="20"/>
          <w:lang w:val="hy-AM"/>
        </w:rPr>
        <w:t xml:space="preserve">written</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8.2 </w:t>
      </w:r>
      <w:r xmlns:w="http://schemas.openxmlformats.org/wordprocessingml/2006/main" w:rsidRPr="00532D6C">
        <w:rPr>
          <w:rFonts w:ascii="GHEA Grapalat" w:eastAsia="Times New Roman" w:hAnsi="GHEA Grapalat" w:cs="Arial"/>
          <w:sz w:val="20"/>
          <w:szCs w:val="24"/>
          <w:lang w:val="hy-AM"/>
        </w:rPr>
        <w:t xml:space="preserve">Applications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appreciated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by invitation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in </w:t>
      </w:r>
      <w:r xmlns:w="http://schemas.openxmlformats.org/wordprocessingml/2006/main" w:rsidRPr="00532D6C">
        <w:rPr>
          <w:rFonts w:ascii="GHEA Grapalat" w:eastAsia="Times New Roman" w:hAnsi="GHEA Grapalat" w:cs="Arial"/>
          <w:sz w:val="20"/>
          <w:szCs w:val="24"/>
          <w:lang w:val="hy-AM"/>
        </w:rPr>
        <w:t xml:space="preserve">order</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Arial"/>
          <w:sz w:val="20"/>
          <w:szCs w:val="24"/>
          <w:lang w:val="en-US"/>
        </w:rPr>
        <w:t xml:space="preserve">Purchase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of the procedure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portions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quantity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seventy five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not to exceed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case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applications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assessment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is being implemented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to them</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presentation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deadline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to expire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from the date</w:t>
      </w:r>
      <w:r xmlns:w="http://schemas.openxmlformats.org/wordprocessingml/2006/main" w:rsidRPr="00532D6C">
        <w:rPr>
          <w:rFonts w:ascii="GHEA Grapalat" w:eastAsia="Times New Roman" w:hAnsi="GHEA Grapalat" w:cs="Sylfaen"/>
          <w:sz w:val="20"/>
          <w:szCs w:val="24"/>
          <w:lang w:val="af-ZA"/>
        </w:rPr>
        <w:t xml:space="preserve"> </w:t>
      </w:r>
      <w:proofErr xmlns:w="http://schemas.openxmlformats.org/wordprocessingml/2006/main" w:type="gramStart"/>
      <w:r xmlns:w="http://schemas.openxmlformats.org/wordprocessingml/2006/main" w:rsidRPr="00532D6C">
        <w:rPr>
          <w:rFonts w:ascii="GHEA Grapalat" w:eastAsia="Times New Roman" w:hAnsi="GHEA Grapalat" w:cs="Arial"/>
          <w:sz w:val="20"/>
          <w:szCs w:val="24"/>
          <w:lang w:val="en-US"/>
        </w:rPr>
        <w:t xml:space="preserve">including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ten </w:t>
      </w:r>
      <w:proofErr xmlns:w="http://schemas.openxmlformats.org/wordprocessingml/2006/main" w:type="gramEnd"/>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what?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to surpass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in case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fifteen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working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of the 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during</w:t>
      </w:r>
      <w:r xmlns:w="http://schemas.openxmlformats.org/wordprocessingml/2006/main" w:rsidRPr="00532D6C">
        <w:rPr>
          <w:rFonts w:ascii="GHEA Grapalat" w:eastAsia="Times New Roman" w:hAnsi="GHEA Grapalat" w:cs="Sylfaen"/>
          <w:sz w:val="20"/>
          <w:szCs w:val="24"/>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Arial"/>
          <w:sz w:val="20"/>
          <w:szCs w:val="24"/>
          <w:lang w:val="en-US"/>
        </w:rPr>
        <w:t xml:space="preserve">enough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appreciated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hereby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by invitation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planned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conditions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matching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bids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opposite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case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applications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appreciated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insufficient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rejected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are</w:t>
      </w:r>
      <w:r xmlns:w="http://schemas.openxmlformats.org/wordprocessingml/2006/main" w:rsidRPr="00532D6C">
        <w:rPr>
          <w:rFonts w:ascii="GHEA Grapalat" w:eastAsia="Times New Roman" w:hAnsi="GHEA Grapalat" w:cs="Sylfaen"/>
          <w:sz w:val="20"/>
          <w:szCs w:val="24"/>
          <w:lang w:val="af-ZA"/>
        </w:rPr>
        <w:t xml:space="preserve">​</w:t>
      </w:r>
      <w:r xmlns:w="http://schemas.openxmlformats.org/wordprocessingml/2006/main" w:rsidRPr="00532D6C">
        <w:rPr>
          <w:rFonts w:ascii="GHEA Grapalat" w:eastAsia="Times New Roman" w:hAnsi="GHEA Grapalat" w:cs="Arial"/>
          <w:sz w:val="20"/>
          <w:szCs w:val="24"/>
          <w:lang w:val="en-US"/>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in which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applications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opening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lastRenderedPageBreak xmlns:w="http://schemas.openxmlformats.org/wordprocessingml/2006/main"/>
      </w:r>
      <w:r xmlns:w="http://schemas.openxmlformats.org/wordprocessingml/2006/main" w:rsidRPr="00532D6C">
        <w:rPr>
          <w:rFonts w:ascii="GHEA Grapalat" w:eastAsia="Times New Roman" w:hAnsi="GHEA Grapalat" w:cs="Arial"/>
          <w:sz w:val="20"/>
          <w:szCs w:val="24"/>
          <w:lang w:val="af-ZA"/>
        </w:rPr>
        <w:t xml:space="preserve">evaluation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in the session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the 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refusal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it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applications </w:t>
      </w:r>
      <w:r xmlns:w="http://schemas.openxmlformats.org/wordprocessingml/2006/main" w:rsidRPr="00532D6C">
        <w:rPr>
          <w:rFonts w:ascii="GHEA Grapalat" w:eastAsia="Times New Roman" w:hAnsi="GHEA Grapalat" w:cs="Arial"/>
          <w:sz w:val="20"/>
          <w:szCs w:val="24"/>
          <w:lang w:val="en-US"/>
        </w:rPr>
        <w:t xml:space="preserve">in </w:t>
      </w:r>
      <w:r xmlns:w="http://schemas.openxmlformats.org/wordprocessingml/2006/main" w:rsidRPr="00532D6C">
        <w:rPr>
          <w:rFonts w:ascii="GHEA Grapalat" w:eastAsia="Times New Roman" w:hAnsi="GHEA Grapalat" w:cs="Sylfaen"/>
          <w:sz w:val="20"/>
          <w:szCs w:val="24"/>
          <w:lang w:val="af-ZA"/>
        </w:rPr>
        <w:t xml:space="preserve">which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absent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price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suggestions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them</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presented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of invitation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requirements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inconsistent </w:t>
      </w:r>
      <w:r xmlns:w="http://schemas.openxmlformats.org/wordprocessingml/2006/main" w:rsidRPr="00532D6C">
        <w:rPr>
          <w:rFonts w:ascii="GHEA Grapalat" w:eastAsia="Times New Roman" w:hAnsi="GHEA Grapalat" w:cs="Sylfaen"/>
          <w:sz w:val="20"/>
          <w:szCs w:val="24"/>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Sylfaen"/>
          <w:sz w:val="20"/>
          <w:szCs w:val="24"/>
          <w:lang w:val="af-ZA"/>
        </w:rPr>
        <w:t xml:space="preserve">8.3 </w:t>
      </w:r>
      <w:r xmlns:w="http://schemas.openxmlformats.org/wordprocessingml/2006/main" w:rsidRPr="00532D6C">
        <w:rPr>
          <w:rFonts w:ascii="GHEA Grapalat" w:eastAsia="Times New Roman" w:hAnsi="GHEA Grapalat" w:cs="Arial"/>
          <w:sz w:val="20"/>
          <w:szCs w:val="24"/>
          <w:lang w:val="hy-AM"/>
        </w:rPr>
        <w:t xml:space="preserve">Selected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participant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determined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 </w:t>
      </w:r>
      <w:r xmlns:w="http://schemas.openxmlformats.org/wordprocessingml/2006/main" w:rsidRPr="00532D6C">
        <w:rPr>
          <w:rFonts w:ascii="GHEA Grapalat" w:eastAsia="Times New Roman" w:hAnsi="GHEA Grapalat" w:cs="Sylfaen"/>
          <w:sz w:val="20"/>
          <w:szCs w:val="24"/>
          <w:lang w:val="af-ZA"/>
        </w:rPr>
        <w:t xml:space="preserve">sufficient</w:t>
      </w:r>
      <w:r xmlns:w="http://schemas.openxmlformats.org/wordprocessingml/2006/main" w:rsidRPr="00532D6C">
        <w:rPr>
          <w:rFonts w:ascii="GHEA Grapalat" w:eastAsia="Times New Roman" w:hAnsi="GHEA Grapalat" w:cs="Arial"/>
          <w:sz w:val="20"/>
          <w:szCs w:val="24"/>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appreciated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applications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presented 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participants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number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minimum</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price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offer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presented by</w:t>
      </w:r>
      <w:r xmlns:w="http://schemas.openxmlformats.org/wordprocessingml/2006/main" w:rsidRPr="00532D6C">
        <w:rPr>
          <w:rFonts w:ascii="GHEA Grapalat" w:eastAsia="Times New Roman" w:hAnsi="GHEA Grapalat" w:cs="Sylfaen"/>
          <w:sz w:val="20"/>
          <w:szCs w:val="24"/>
          <w:lang w:val="af-ZA"/>
        </w:rPr>
        <w:t xml:space="preserve"> to </w:t>
      </w:r>
      <w:r xmlns:w="http://schemas.openxmlformats.org/wordprocessingml/2006/main" w:rsidRPr="00532D6C">
        <w:rPr>
          <w:rFonts w:ascii="GHEA Grapalat" w:eastAsia="Times New Roman" w:hAnsi="GHEA Grapalat" w:cs="Arial"/>
          <w:sz w:val="20"/>
          <w:szCs w:val="24"/>
          <w:lang w:val="en-US"/>
        </w:rPr>
        <w:t xml:space="preserve">my </w:t>
      </w:r>
      <w:r xmlns:w="http://schemas.openxmlformats.org/wordprocessingml/2006/main" w:rsidRPr="00532D6C">
        <w:rPr>
          <w:rFonts w:ascii="GHEA Grapalat" w:eastAsia="Times New Roman" w:hAnsi="GHEA Grapalat" w:cs="Arial"/>
          <w:sz w:val="20"/>
          <w:szCs w:val="24"/>
        </w:rPr>
        <w:t xml:space="preserve">partner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preference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give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principle.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which </w:t>
      </w:r>
      <w:r xmlns:w="http://schemas.openxmlformats.org/wordprocessingml/2006/main" w:rsidRPr="00532D6C">
        <w:rPr>
          <w:rFonts w:ascii="GHEA Grapalat" w:eastAsia="Times New Roman" w:hAnsi="GHEA Grapalat" w:cs="Sylfaen"/>
          <w:sz w:val="20"/>
          <w:szCs w:val="24"/>
          <w:lang w:val="af-ZA"/>
        </w:rPr>
        <w:t xml:space="preserve">the </w:t>
      </w:r>
      <w:r xmlns:w="http://schemas.openxmlformats.org/wordprocessingml/2006/main" w:rsidRPr="00532D6C">
        <w:rPr>
          <w:rFonts w:ascii="GHEA Grapalat" w:eastAsia="Times New Roman" w:hAnsi="GHEA Grapalat" w:cs="Arial"/>
          <w:sz w:val="20"/>
          <w:szCs w:val="24"/>
        </w:rPr>
        <w:t xml:space="preserve">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selected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sequentially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places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busy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participants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when deciding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price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proposals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assessment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comparison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 being implemented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without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hereby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1 </w:t>
      </w:r>
      <w:r xmlns:w="http://schemas.openxmlformats.org/wordprocessingml/2006/main" w:rsidRPr="00532D6C">
        <w:rPr>
          <w:rFonts w:ascii="GHEA Grapalat" w:eastAsia="Times New Roman" w:hAnsi="GHEA Grapalat" w:cs="Arial"/>
          <w:sz w:val="20"/>
          <w:szCs w:val="24"/>
          <w:lang w:val="af-ZA"/>
        </w:rPr>
        <w:t xml:space="preserve">of </w:t>
      </w:r>
      <w:r xmlns:w="http://schemas.openxmlformats.org/wordprocessingml/2006/main" w:rsidRPr="00532D6C">
        <w:rPr>
          <w:rFonts w:ascii="GHEA Grapalat" w:eastAsia="Times New Roman" w:hAnsi="GHEA Grapalat" w:cs="Arial"/>
          <w:sz w:val="20"/>
          <w:szCs w:val="24"/>
        </w:rPr>
        <w:t xml:space="preserve">the invitation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part </w:t>
      </w:r>
      <w:r xmlns:w="http://schemas.openxmlformats.org/wordprocessingml/2006/main" w:rsidRPr="00532D6C">
        <w:rPr>
          <w:rFonts w:ascii="GHEA Grapalat" w:eastAsia="Times New Roman" w:hAnsi="GHEA Grapalat" w:cs="Sylfaen"/>
          <w:sz w:val="20"/>
          <w:szCs w:val="24"/>
          <w:lang w:val="af-ZA"/>
        </w:rPr>
        <w:t xml:space="preserve">5.2</w:t>
      </w:r>
      <w:r xmlns:w="http://schemas.openxmlformats.org/wordprocessingml/2006/main" w:rsidRPr="00532D6C">
        <w:rPr>
          <w:rFonts w:ascii="GHEA Grapalat" w:eastAsia="Times New Roman" w:hAnsi="GHEA Grapalat" w:cs="Arial"/>
          <w:sz w:val="20"/>
          <w:szCs w:val="24"/>
          <w:lang w:val="af-ZA"/>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at the point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specified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tax</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money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calculation</w:t>
      </w:r>
      <w:r xmlns:w="http://schemas.openxmlformats.org/wordprocessingml/2006/main" w:rsidRPr="00532D6C">
        <w:rPr>
          <w:rFonts w:ascii="GHEA Grapalat" w:eastAsia="Times New Roman" w:hAnsi="GHEA Grapalat" w:cs="Sylfaen"/>
          <w:sz w:val="20"/>
          <w:szCs w:val="20"/>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8.4 </w:t>
      </w: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application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inconsistency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place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found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in letters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in numbers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written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of money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between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basis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accepted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in letters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written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amount.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If:</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offered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prices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two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more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currencies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them</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compared to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Armenia</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Republic</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AMD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RA</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Central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bank</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applications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opening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of the 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for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defined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vertAlign w:val="superscript"/>
          <w:lang w:val="af-ZA"/>
        </w:rPr>
        <w:t xml:space="preserve">10:00</w:t>
      </w:r>
      <w:r xmlns:w="http://schemas.openxmlformats.org/wordprocessingml/2006/main" w:rsidRPr="00532D6C">
        <w:rPr>
          <w:rFonts w:ascii="GHEA Grapalat" w:eastAsia="Times New Roman" w:hAnsi="GHEA Grapalat" w:cs="Sylfaen"/>
          <w:color w:val="FFFFFF"/>
          <w:sz w:val="20"/>
          <w:szCs w:val="24"/>
          <w:vertAlign w:val="superscript"/>
          <w:lang w:val="af-ZA"/>
        </w:rPr>
        <w:footnoteReference xmlns:w="http://schemas.openxmlformats.org/wordprocessingml/2006/main" w:id="2"/>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at the exchange rate.</w:t>
      </w:r>
      <w:r xmlns:w="http://schemas.openxmlformats.org/wordprocessingml/2006/main" w:rsidRPr="00532D6C">
        <w:rPr>
          <w:rFonts w:ascii="GHEA Grapalat" w:eastAsia="Times New Roman" w:hAnsi="GHEA Grapalat" w:cs="Sylfaen"/>
          <w:sz w:val="20"/>
          <w:szCs w:val="24"/>
          <w:lang w:val="af-ZA"/>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8.5 </w:t>
      </w:r>
      <w:r xmlns:w="http://schemas.openxmlformats.org/wordprocessingml/2006/main" w:rsidRPr="00532D6C">
        <w:rPr>
          <w:rFonts w:ascii="GHEA Grapalat" w:eastAsia="Times New Roman" w:hAnsi="GHEA Grapalat" w:cs="Arial"/>
          <w:sz w:val="20"/>
          <w:szCs w:val="24"/>
          <w:lang w:val="af-ZA"/>
        </w:rPr>
        <w:t xml:space="preserve">H </w:t>
      </w:r>
      <w:r xmlns:w="http://schemas.openxmlformats.org/wordprocessingml/2006/main" w:rsidRPr="00532D6C">
        <w:rPr>
          <w:rFonts w:ascii="GHEA Grapalat" w:eastAsia="Times New Roman" w:hAnsi="GHEA Grapalat" w:cs="Arial"/>
          <w:sz w:val="20"/>
          <w:szCs w:val="24"/>
        </w:rPr>
        <w:t xml:space="preserve">of the commission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w:t>
      </w:r>
      <w:r xmlns:w="http://schemas.openxmlformats.org/wordprocessingml/2006/main" w:rsidRPr="00532D6C">
        <w:rPr>
          <w:rFonts w:ascii="GHEA Grapalat" w:eastAsia="Times New Roman" w:hAnsi="GHEA Grapalat" w:cs="Arial"/>
          <w:sz w:val="20"/>
          <w:szCs w:val="24"/>
          <w:lang w:val="en-US"/>
        </w:rPr>
        <w:t xml:space="preserve">contractor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of </w:t>
      </w:r>
      <w:r xmlns:w="http://schemas.openxmlformats.org/wordprocessingml/2006/main" w:rsidRPr="00532D6C">
        <w:rPr>
          <w:rFonts w:ascii="GHEA Grapalat" w:eastAsia="Times New Roman" w:hAnsi="GHEA Grapalat" w:cs="Arial"/>
          <w:sz w:val="20"/>
          <w:szCs w:val="24"/>
        </w:rPr>
        <w:t xml:space="preserve">colleagues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between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negotiations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prohibited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are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except </w:t>
      </w:r>
      <w:r xmlns:w="http://schemas.openxmlformats.org/wordprocessingml/2006/main" w:rsidRPr="00532D6C">
        <w:rPr>
          <w:rFonts w:ascii="GHEA Grapalat" w:eastAsia="Times New Roman" w:hAnsi="GHEA Grapalat" w:cs="Sylfaen"/>
          <w:sz w:val="20"/>
          <w:szCs w:val="24"/>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1) </w:t>
      </w:r>
      <w:r xmlns:w="http://schemas.openxmlformats.org/wordprocessingml/2006/main" w:rsidRPr="00532D6C">
        <w:rPr>
          <w:rFonts w:ascii="GHEA Grapalat" w:eastAsia="Times New Roman" w:hAnsi="GHEA Grapalat" w:cs="Arial"/>
          <w:sz w:val="20"/>
          <w:szCs w:val="24"/>
        </w:rPr>
        <w:t xml:space="preserve">when?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the procedure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participate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one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m </w:t>
      </w:r>
      <w:r xmlns:w="http://schemas.openxmlformats.org/wordprocessingml/2006/main" w:rsidRPr="00532D6C">
        <w:rPr>
          <w:rFonts w:ascii="GHEA Grapalat" w:eastAsia="Times New Roman" w:hAnsi="GHEA Grapalat" w:cs="Arial"/>
          <w:sz w:val="20"/>
          <w:szCs w:val="24"/>
        </w:rPr>
        <w:t xml:space="preserve">partner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whose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presented 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application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match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invitation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requirements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applications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evaluation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as a result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invitation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requirements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appropriate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be evaluated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only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one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my </w:t>
      </w:r>
      <w:r xmlns:w="http://schemas.openxmlformats.org/wordprocessingml/2006/main" w:rsidRPr="00532D6C">
        <w:rPr>
          <w:rFonts w:ascii="GHEA Grapalat" w:eastAsia="Times New Roman" w:hAnsi="GHEA Grapalat" w:cs="Arial"/>
          <w:sz w:val="20"/>
          <w:szCs w:val="24"/>
        </w:rPr>
        <w:t xml:space="preserve">partner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application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suggested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minimum</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prices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equality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case of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if</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price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conditions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satisfying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appreciated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applications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presented 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all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participants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presented 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price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suggestions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exceed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that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purchase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perform</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provided </w:t>
      </w:r>
      <w:r xmlns:w="http://schemas.openxmlformats.org/wordprocessingml/2006/main" w:rsidRPr="00532D6C">
        <w:rPr>
          <w:rFonts w:ascii="GHEA Grapalat" w:eastAsia="Times New Roman" w:hAnsi="GHEA Grapalat" w:cs="Sylfaen"/>
          <w:sz w:val="20"/>
          <w:szCs w:val="24"/>
          <w:lang w:val="af-ZA"/>
        </w:rPr>
        <w:t xml:space="preserve">for </w:t>
      </w:r>
      <w:r xmlns:w="http://schemas.openxmlformats.org/wordprocessingml/2006/main" w:rsidRPr="00532D6C">
        <w:rPr>
          <w:rFonts w:ascii="GHEA Grapalat" w:eastAsia="Times New Roman" w:hAnsi="GHEA Grapalat" w:cs="Arial"/>
          <w:sz w:val="20"/>
          <w:szCs w:val="24"/>
          <w:lang w:val="en-US"/>
        </w:rPr>
        <w:t xml:space="preserve">herein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1 </w:t>
      </w:r>
      <w:r xmlns:w="http://schemas.openxmlformats.org/wordprocessingml/2006/main" w:rsidRPr="00532D6C">
        <w:rPr>
          <w:rFonts w:ascii="GHEA Grapalat" w:eastAsia="Times New Roman" w:hAnsi="GHEA Grapalat" w:cs="Arial"/>
          <w:sz w:val="20"/>
          <w:szCs w:val="24"/>
          <w:lang w:val="en-US"/>
        </w:rPr>
        <w:t xml:space="preserve">of </w:t>
      </w:r>
      <w:r xmlns:w="http://schemas.openxmlformats.org/wordprocessingml/2006/main" w:rsidRPr="00532D6C">
        <w:rPr>
          <w:rFonts w:ascii="GHEA Grapalat" w:eastAsia="Times New Roman" w:hAnsi="GHEA Grapalat" w:cs="Arial"/>
          <w:sz w:val="20"/>
          <w:szCs w:val="24"/>
          <w:lang w:val="en-US"/>
        </w:rPr>
        <w:t xml:space="preserve">the invitation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part </w:t>
      </w:r>
      <w:r xmlns:w="http://schemas.openxmlformats.org/wordprocessingml/2006/main" w:rsidRPr="00532D6C">
        <w:rPr>
          <w:rFonts w:ascii="GHEA Grapalat" w:eastAsia="Times New Roman" w:hAnsi="GHEA Grapalat" w:cs="Sylfaen"/>
          <w:sz w:val="20"/>
          <w:szCs w:val="24"/>
          <w:lang w:val="af-ZA"/>
        </w:rPr>
        <w:t xml:space="preserve">8.1 </w:t>
      </w:r>
      <w:r xmlns:w="http://schemas.openxmlformats.org/wordprocessingml/2006/main" w:rsidRPr="00532D6C">
        <w:rPr>
          <w:rFonts w:ascii="GHEA Grapalat" w:eastAsia="Times New Roman" w:hAnsi="GHEA Grapalat" w:cs="Arial"/>
          <w:sz w:val="20"/>
          <w:szCs w:val="24"/>
          <w:lang w:val="en-US"/>
        </w:rPr>
        <w:t xml:space="preserve">clause </w:t>
      </w:r>
      <w:r xmlns:w="http://schemas.openxmlformats.org/wordprocessingml/2006/main" w:rsidRPr="00532D6C">
        <w:rPr>
          <w:rFonts w:ascii="GHEA Grapalat" w:eastAsia="Times New Roman" w:hAnsi="GHEA Grapalat" w:cs="Sylfaen"/>
          <w:sz w:val="20"/>
          <w:szCs w:val="24"/>
          <w:lang w:val="af-ZA"/>
        </w:rPr>
        <w:t xml:space="preserve">2</w:t>
      </w:r>
      <w:r xmlns:w="http://schemas.openxmlformats.org/wordprocessingml/2006/main" w:rsidRPr="00532D6C">
        <w:rPr>
          <w:rFonts w:ascii="GHEA Grapalat" w:eastAsia="Times New Roman" w:hAnsi="GHEA Grapalat" w:cs="Arial"/>
          <w:sz w:val="20"/>
          <w:szCs w:val="24"/>
          <w:lang w:val="en-US"/>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by paragraph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planned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financial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means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purchase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 being implemented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15th </w:t>
      </w:r>
      <w:r xmlns:w="http://schemas.openxmlformats.org/wordprocessingml/2006/main" w:rsidRPr="00532D6C">
        <w:rPr>
          <w:rFonts w:ascii="GHEA Grapalat" w:eastAsia="Times New Roman" w:hAnsi="GHEA Grapalat" w:cs="Arial"/>
          <w:sz w:val="20"/>
          <w:szCs w:val="24"/>
        </w:rPr>
        <w:t xml:space="preserve">of </w:t>
      </w:r>
      <w:r xmlns:w="http://schemas.openxmlformats.org/wordprocessingml/2006/main" w:rsidRPr="00532D6C">
        <w:rPr>
          <w:rFonts w:ascii="GHEA Grapalat" w:eastAsia="Times New Roman" w:hAnsi="GHEA Grapalat" w:cs="Arial"/>
          <w:sz w:val="20"/>
          <w:szCs w:val="24"/>
        </w:rPr>
        <w:t xml:space="preserve">the Law</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Article </w:t>
      </w:r>
      <w:r xmlns:w="http://schemas.openxmlformats.org/wordprocessingml/2006/main" w:rsidRPr="00532D6C">
        <w:rPr>
          <w:rFonts w:ascii="GHEA Grapalat" w:eastAsia="Times New Roman" w:hAnsi="GHEA Grapalat" w:cs="Sylfaen"/>
          <w:sz w:val="20"/>
          <w:szCs w:val="24"/>
          <w:lang w:val="af-ZA"/>
        </w:rPr>
        <w:t xml:space="preserve">6</w:t>
      </w:r>
      <w:r xmlns:w="http://schemas.openxmlformats.org/wordprocessingml/2006/main" w:rsidRPr="00532D6C">
        <w:rPr>
          <w:rFonts w:ascii="GHEA Grapalat" w:eastAsia="Times New Roman" w:hAnsi="GHEA Grapalat" w:cs="Arial"/>
          <w:sz w:val="20"/>
          <w:szCs w:val="24"/>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part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based 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point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according to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conducted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negotiations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lead to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only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suggested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price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reduction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payment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conditions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the change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negotiations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conduct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simultaneous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all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participants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with</w:t>
      </w:r>
      <w:r xmlns:w="http://schemas.openxmlformats.org/wordprocessingml/2006/main" w:rsidRPr="00532D6C">
        <w:rPr>
          <w:rFonts w:ascii="GHEA Grapalat" w:eastAsia="Times New Roman" w:hAnsi="GHEA Grapalat" w:cs="Sylfaen"/>
          <w:sz w:val="20"/>
          <w:szCs w:val="24"/>
          <w:lang w:val="af-ZA"/>
        </w:rPr>
        <w:t xml:space="preserve">​</w:t>
      </w:r>
    </w:p>
    <w:p w:rsidR="00532D6C" w:rsidRPr="00532D6C" w:rsidDel="00992C40"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2) </w:t>
      </w:r>
      <w:r xmlns:w="http://schemas.openxmlformats.org/wordprocessingml/2006/main" w:rsidRPr="00532D6C">
        <w:rPr>
          <w:rFonts w:ascii="GHEA Grapalat" w:eastAsia="Times New Roman" w:hAnsi="GHEA Grapalat" w:cs="Arial"/>
          <w:sz w:val="20"/>
          <w:szCs w:val="24"/>
        </w:rPr>
        <w:t xml:space="preserve">By law</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planned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other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cases.</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Times New Roman"/>
          <w:sz w:val="20"/>
          <w:szCs w:val="20"/>
          <w:lang w:val="af-ZA"/>
        </w:rPr>
        <w:t xml:space="preserve">8.6 </w:t>
      </w:r>
      <w:r xmlns:w="http://schemas.openxmlformats.org/wordprocessingml/2006/main" w:rsidRPr="00532D6C">
        <w:rPr>
          <w:rFonts w:ascii="GHEA Grapalat" w:eastAsia="Times New Roman" w:hAnsi="GHEA Grapalat" w:cs="Arial"/>
          <w:sz w:val="20"/>
          <w:szCs w:val="20"/>
          <w:lang w:val="af-ZA"/>
        </w:rPr>
        <w:t xml:space="preserve">H </w:t>
      </w:r>
      <w:r xmlns:w="http://schemas.openxmlformats.org/wordprocessingml/2006/main" w:rsidRPr="00532D6C">
        <w:rPr>
          <w:rFonts w:ascii="GHEA Grapalat" w:eastAsia="Times New Roman" w:hAnsi="GHEA Grapalat" w:cs="Arial"/>
          <w:sz w:val="20"/>
          <w:szCs w:val="24"/>
        </w:rPr>
        <w:t xml:space="preserve">Committee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invitation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requirements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towards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enough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appreciated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applications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presented 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from </w:t>
      </w:r>
      <w:r xmlns:w="http://schemas.openxmlformats.org/wordprocessingml/2006/main" w:rsidRPr="00532D6C">
        <w:rPr>
          <w:rFonts w:ascii="GHEA Grapalat" w:eastAsia="Times New Roman" w:hAnsi="GHEA Grapalat" w:cs="Arial"/>
          <w:sz w:val="20"/>
          <w:szCs w:val="24"/>
          <w:lang w:val="en-US"/>
        </w:rPr>
        <w:t xml:space="preserve">colleagues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decision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announcement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selected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sequentially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places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busy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Participants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Products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purchase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evaluation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also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product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complete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descriptions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compliance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invitation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Requirements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Recommended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minimum</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prices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equality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if</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price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conditions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satisfying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appreciated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applications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presented 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all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of </w:t>
      </w:r>
      <w:r xmlns:w="http://schemas.openxmlformats.org/wordprocessingml/2006/main" w:rsidRPr="00532D6C">
        <w:rPr>
          <w:rFonts w:ascii="GHEA Grapalat" w:eastAsia="Times New Roman" w:hAnsi="GHEA Grapalat" w:cs="Arial"/>
          <w:sz w:val="20"/>
          <w:szCs w:val="24"/>
        </w:rPr>
        <w:t xml:space="preserve">colleagues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presented 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price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suggestions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exceed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hereby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procedure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the frame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buy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goods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purchase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by application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defined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price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purchase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 being implemented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15th </w:t>
      </w:r>
      <w:r xmlns:w="http://schemas.openxmlformats.org/wordprocessingml/2006/main" w:rsidRPr="00532D6C">
        <w:rPr>
          <w:rFonts w:ascii="GHEA Grapalat" w:eastAsia="Times New Roman" w:hAnsi="GHEA Grapalat" w:cs="Arial"/>
          <w:sz w:val="20"/>
          <w:szCs w:val="24"/>
        </w:rPr>
        <w:t xml:space="preserve">of </w:t>
      </w:r>
      <w:r xmlns:w="http://schemas.openxmlformats.org/wordprocessingml/2006/main" w:rsidRPr="00532D6C">
        <w:rPr>
          <w:rFonts w:ascii="GHEA Grapalat" w:eastAsia="Times New Roman" w:hAnsi="GHEA Grapalat" w:cs="Arial"/>
          <w:sz w:val="20"/>
          <w:szCs w:val="24"/>
        </w:rPr>
        <w:t xml:space="preserve">the Law</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Article </w:t>
      </w:r>
      <w:r xmlns:w="http://schemas.openxmlformats.org/wordprocessingml/2006/main" w:rsidRPr="00532D6C">
        <w:rPr>
          <w:rFonts w:ascii="GHEA Grapalat" w:eastAsia="Times New Roman" w:hAnsi="GHEA Grapalat" w:cs="Sylfaen"/>
          <w:sz w:val="20"/>
          <w:szCs w:val="24"/>
          <w:lang w:val="af-ZA"/>
        </w:rPr>
        <w:t xml:space="preserve">6</w:t>
      </w:r>
      <w:r xmlns:w="http://schemas.openxmlformats.org/wordprocessingml/2006/main" w:rsidRPr="00532D6C">
        <w:rPr>
          <w:rFonts w:ascii="GHEA Grapalat" w:eastAsia="Times New Roman" w:hAnsi="GHEA Grapalat" w:cs="Arial"/>
          <w:sz w:val="20"/>
          <w:szCs w:val="24"/>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part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based 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on</w:t>
      </w:r>
      <w:r xmlns:w="http://schemas.openxmlformats.org/wordprocessingml/2006/main" w:rsidRPr="00532D6C">
        <w:rPr>
          <w:rFonts w:ascii="GHEA Grapalat" w:eastAsia="Times New Roman" w:hAnsi="GHEA Grapalat" w:cs="Sylfaen"/>
          <w:sz w:val="20"/>
          <w:szCs w:val="24"/>
          <w:lang w:val="af-ZA"/>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Arial"/>
          <w:sz w:val="20"/>
          <w:szCs w:val="24"/>
        </w:rPr>
        <w:t xml:space="preserve">a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selected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sequentially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places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busy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colleagues</w:t>
      </w:r>
      <w:r xmlns:w="http://schemas.openxmlformats.org/wordprocessingml/2006/main" w:rsidRPr="00532D6C">
        <w:rPr>
          <w:rFonts w:ascii="GHEA Grapalat" w:eastAsia="Times New Roman" w:hAnsi="GHEA Grapalat" w:cs="Arial"/>
          <w:sz w:val="20"/>
          <w:szCs w:val="24"/>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decide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purpose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the session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suggested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prices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reduction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purpose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price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conditions</w:t>
      </w:r>
      <w:r xmlns:w="http://schemas.openxmlformats.org/wordprocessingml/2006/main" w:rsidRPr="00532D6C">
        <w:rPr>
          <w:rFonts w:ascii="GHEA Grapalat" w:eastAsia="Times New Roman" w:hAnsi="GHEA Grapalat" w:cs="Sylfaen"/>
          <w:sz w:val="20"/>
          <w:szCs w:val="24"/>
          <w:lang w:val="af-ZA"/>
        </w:rPr>
        <w:softHyphen xmlns:w="http://schemas.openxmlformats.org/wordprocessingml/2006/main"/>
      </w:r>
      <w:r xmlns:w="http://schemas.openxmlformats.org/wordprocessingml/2006/main" w:rsidRPr="00532D6C">
        <w:rPr>
          <w:rFonts w:ascii="GHEA Grapalat" w:eastAsia="Times New Roman" w:hAnsi="GHEA Grapalat" w:cs="Arial"/>
          <w:sz w:val="20"/>
          <w:szCs w:val="24"/>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satisfying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appreciated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all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of </w:t>
      </w:r>
      <w:r xmlns:w="http://schemas.openxmlformats.org/wordprocessingml/2006/main" w:rsidRPr="00532D6C">
        <w:rPr>
          <w:rFonts w:ascii="GHEA Grapalat" w:eastAsia="Times New Roman" w:hAnsi="GHEA Grapalat" w:cs="Arial"/>
          <w:sz w:val="20"/>
          <w:szCs w:val="24"/>
        </w:rPr>
        <w:t xml:space="preserve">colleagues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with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conduct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simultaneous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negotiations </w:t>
      </w:r>
      <w:r xmlns:w="http://schemas.openxmlformats.org/wordprocessingml/2006/main" w:rsidRPr="00532D6C">
        <w:rPr>
          <w:rFonts w:ascii="GHEA Grapalat" w:eastAsia="Times New Roman" w:hAnsi="GHEA Grapalat" w:cs="Sylfaen"/>
          <w:sz w:val="20"/>
          <w:szCs w:val="24"/>
          <w:lang w:val="af-ZA"/>
        </w:rPr>
        <w:t xml:space="preserve">if</w:t>
      </w:r>
      <w:r xmlns:w="http://schemas.openxmlformats.org/wordprocessingml/2006/main" w:rsidRPr="00532D6C">
        <w:rPr>
          <w:rFonts w:ascii="GHEA Grapalat" w:eastAsia="Times New Roman" w:hAnsi="GHEA Grapalat" w:cs="Arial"/>
          <w:sz w:val="20"/>
          <w:szCs w:val="24"/>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at the session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all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m </w:t>
      </w:r>
      <w:r xmlns:w="http://schemas.openxmlformats.org/wordprocessingml/2006/main" w:rsidRPr="00532D6C">
        <w:rPr>
          <w:rFonts w:ascii="GHEA Grapalat" w:eastAsia="Times New Roman" w:hAnsi="GHEA Grapalat" w:cs="Arial"/>
          <w:sz w:val="20"/>
          <w:szCs w:val="24"/>
        </w:rPr>
        <w:t xml:space="preserve">associates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resp</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authority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having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representatives </w:t>
      </w:r>
      <w:r xmlns:w="http://schemas.openxmlformats.org/wordprocessingml/2006/main" w:rsidRPr="00532D6C">
        <w:rPr>
          <w:rFonts w:ascii="GHEA Grapalat" w:eastAsia="Times New Roman" w:hAnsi="GHEA Grapalat" w:cs="Sylfaen"/>
          <w:sz w:val="20"/>
          <w:szCs w:val="24"/>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Arial"/>
          <w:sz w:val="20"/>
          <w:szCs w:val="24"/>
        </w:rPr>
        <w:t xml:space="preserve">b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opposite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session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suspended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one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working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during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secretary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enough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appreciated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applications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presented 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all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participants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electronic</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manner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at the same time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notification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prices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reduction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around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simultaneous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negotiations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driving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day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time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wild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about</w:t>
      </w:r>
      <w:r xmlns:w="http://schemas.openxmlformats.org/wordprocessingml/2006/main" w:rsidRPr="00532D6C">
        <w:rPr>
          <w:rFonts w:ascii="GHEA Grapalat" w:eastAsia="Times New Roman" w:hAnsi="GHEA Grapalat" w:cs="Sylfaen"/>
          <w:sz w:val="20"/>
          <w:szCs w:val="24"/>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color w:val="FF0000"/>
          <w:sz w:val="20"/>
          <w:szCs w:val="24"/>
          <w:lang w:val="af-ZA"/>
        </w:rPr>
      </w:pPr>
      <w:r xmlns:w="http://schemas.openxmlformats.org/wordprocessingml/2006/main" w:rsidRPr="00532D6C">
        <w:rPr>
          <w:rFonts w:ascii="GHEA Grapalat" w:eastAsia="Times New Roman" w:hAnsi="GHEA Grapalat" w:cs="Arial"/>
          <w:sz w:val="20"/>
          <w:szCs w:val="24"/>
        </w:rPr>
        <w:t xml:space="preserve">c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negotiations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conduct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sooner </w:t>
      </w:r>
      <w:r xmlns:w="http://schemas.openxmlformats.org/wordprocessingml/2006/main" w:rsidRPr="00532D6C">
        <w:rPr>
          <w:rFonts w:ascii="GHEA Grapalat" w:eastAsia="Times New Roman" w:hAnsi="GHEA Grapalat" w:cs="Sylfaen"/>
          <w:sz w:val="20"/>
          <w:szCs w:val="24"/>
          <w:lang w:val="af-ZA"/>
        </w:rPr>
        <w:t xml:space="preserve">than</w:t>
      </w:r>
      <w:r xmlns:w="http://schemas.openxmlformats.org/wordprocessingml/2006/main" w:rsidRPr="00532D6C">
        <w:rPr>
          <w:rFonts w:ascii="GHEA Grapalat" w:eastAsia="Times New Roman" w:hAnsi="GHEA Grapalat" w:cs="Arial"/>
          <w:sz w:val="20"/>
          <w:szCs w:val="24"/>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notification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be sent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on the 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next</w:t>
      </w:r>
      <w:r xmlns:w="http://schemas.openxmlformats.org/wordprocessingml/2006/main" w:rsidRPr="00532D6C">
        <w:rPr>
          <w:rFonts w:ascii="GHEA Grapalat" w:eastAsia="Times New Roman" w:hAnsi="GHEA Grapalat" w:cs="Sylfaen"/>
          <w:sz w:val="20"/>
          <w:szCs w:val="24"/>
          <w:lang w:val="af-ZA"/>
        </w:rPr>
        <w:t xml:space="preserve"> </w:t>
      </w:r>
      <w:proofErr xmlns:w="http://schemas.openxmlformats.org/wordprocessingml/2006/main" w:type="gramStart"/>
      <w:r xmlns:w="http://schemas.openxmlformats.org/wordprocessingml/2006/main" w:rsidRPr="00532D6C">
        <w:rPr>
          <w:rFonts w:ascii="GHEA Grapalat" w:eastAsia="Times New Roman" w:hAnsi="GHEA Grapalat" w:cs="Arial"/>
          <w:sz w:val="20"/>
          <w:szCs w:val="24"/>
        </w:rPr>
        <w:t xml:space="preserve">from the date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second</w:t>
      </w:r>
      <w:proofErr xmlns:w="http://schemas.openxmlformats.org/wordprocessingml/2006/main" w:type="gramEnd"/>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no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later </w:t>
      </w:r>
      <w:r xmlns:w="http://schemas.openxmlformats.org/wordprocessingml/2006/main" w:rsidRPr="00532D6C">
        <w:rPr>
          <w:rFonts w:ascii="GHEA Grapalat" w:eastAsia="Times New Roman" w:hAnsi="GHEA Grapalat" w:cs="Arial"/>
          <w:sz w:val="20"/>
          <w:szCs w:val="24"/>
          <w:lang w:val="af-ZA"/>
        </w:rPr>
        <w:t xml:space="preserve">than</w:t>
      </w:r>
      <w:r xmlns:w="http://schemas.openxmlformats.org/wordprocessingml/2006/main" w:rsidRPr="00532D6C">
        <w:rPr>
          <w:rFonts w:ascii="GHEA Grapalat" w:eastAsia="Times New Roman" w:hAnsi="GHEA Grapalat" w:cs="Sylfaen"/>
          <w:sz w:val="20"/>
          <w:szCs w:val="24"/>
          <w:lang w:val="af-ZA"/>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fifth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working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the </w:t>
      </w:r>
      <w:r xmlns:w="http://schemas.openxmlformats.org/wordprocessingml/2006/main" w:rsidRPr="00532D6C">
        <w:rPr>
          <w:rFonts w:ascii="GHEA Grapalat" w:eastAsia="Times New Roman" w:hAnsi="GHEA Grapalat" w:cs="Arial"/>
          <w:sz w:val="20"/>
          <w:szCs w:val="24"/>
        </w:rPr>
        <w:t xml:space="preserve">day</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Arial"/>
          <w:sz w:val="20"/>
          <w:szCs w:val="24"/>
        </w:rPr>
        <w:t xml:space="preserve">d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each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partner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data</w:t>
      </w:r>
      <w:r xmlns:w="http://schemas.openxmlformats.org/wordprocessingml/2006/main" w:rsidRPr="00532D6C">
        <w:rPr>
          <w:rFonts w:ascii="GHEA Grapalat" w:eastAsia="Times New Roman" w:hAnsi="GHEA Grapalat" w:cs="Arial"/>
          <w:sz w:val="20"/>
          <w:szCs w:val="24"/>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at the moment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presented 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price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offer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published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other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of </w:t>
      </w:r>
      <w:r xmlns:w="http://schemas.openxmlformats.org/wordprocessingml/2006/main" w:rsidRPr="00532D6C">
        <w:rPr>
          <w:rFonts w:ascii="GHEA Grapalat" w:eastAsia="Times New Roman" w:hAnsi="GHEA Grapalat" w:cs="Arial"/>
          <w:sz w:val="20"/>
          <w:szCs w:val="24"/>
        </w:rPr>
        <w:t xml:space="preserve">colleagues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for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until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negotiations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planned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deadline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end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m </w:t>
      </w:r>
      <w:r xmlns:w="http://schemas.openxmlformats.org/wordprocessingml/2006/main" w:rsidRPr="00532D6C">
        <w:rPr>
          <w:rFonts w:ascii="GHEA Grapalat" w:eastAsia="Times New Roman" w:hAnsi="GHEA Grapalat" w:cs="Arial"/>
          <w:sz w:val="20"/>
          <w:szCs w:val="24"/>
        </w:rPr>
        <w:t xml:space="preserve">partner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review</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her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price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the </w:t>
      </w:r>
      <w:r xmlns:w="http://schemas.openxmlformats.org/wordprocessingml/2006/main" w:rsidRPr="00532D6C">
        <w:rPr>
          <w:rFonts w:ascii="GHEA Grapalat" w:eastAsia="Times New Roman" w:hAnsi="GHEA Grapalat" w:cs="Arial"/>
          <w:sz w:val="20"/>
          <w:szCs w:val="24"/>
        </w:rPr>
        <w:t xml:space="preserve">offer</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Arial"/>
          <w:sz w:val="20"/>
          <w:szCs w:val="24"/>
        </w:rPr>
        <w:t xml:space="preserve">e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negotiations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defined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deadline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expire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at the moment </w:t>
      </w:r>
      <w:r xmlns:w="http://schemas.openxmlformats.org/wordprocessingml/2006/main" w:rsidRPr="00532D6C">
        <w:rPr>
          <w:rFonts w:ascii="GHEA Grapalat" w:eastAsia="Times New Roman" w:hAnsi="GHEA Grapalat" w:cs="Sylfaen"/>
          <w:sz w:val="20"/>
          <w:szCs w:val="24"/>
          <w:lang w:val="af-ZA"/>
        </w:rPr>
        <w:t xml:space="preserve">according </w:t>
      </w:r>
      <w:r xmlns:w="http://schemas.openxmlformats.org/wordprocessingml/2006/main" w:rsidRPr="00532D6C">
        <w:rPr>
          <w:rFonts w:ascii="GHEA Grapalat" w:eastAsia="Times New Roman" w:hAnsi="GHEA Grapalat" w:cs="Arial"/>
          <w:sz w:val="20"/>
          <w:szCs w:val="24"/>
        </w:rPr>
        <w:t xml:space="preserve">to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it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present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of </w:t>
      </w:r>
      <w:r xmlns:w="http://schemas.openxmlformats.org/wordprocessingml/2006/main" w:rsidRPr="00532D6C">
        <w:rPr>
          <w:rFonts w:ascii="GHEA Grapalat" w:eastAsia="Times New Roman" w:hAnsi="GHEA Grapalat" w:cs="Arial"/>
          <w:sz w:val="20"/>
          <w:szCs w:val="24"/>
        </w:rPr>
        <w:t xml:space="preserve">colleagues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presented 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prices </w:t>
      </w:r>
      <w:r xmlns:w="http://schemas.openxmlformats.org/wordprocessingml/2006/main" w:rsidRPr="00532D6C">
        <w:rPr>
          <w:rFonts w:ascii="GHEA Grapalat" w:eastAsia="Times New Roman" w:hAnsi="GHEA Grapalat" w:cs="Sylfaen"/>
          <w:sz w:val="20"/>
          <w:szCs w:val="24"/>
          <w:lang w:val="af-ZA"/>
        </w:rPr>
        <w:t xml:space="preserve">which</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they are not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exceed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purchase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application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price </w:t>
      </w:r>
      <w:r xmlns:w="http://schemas.openxmlformats.org/wordprocessingml/2006/main" w:rsidRPr="00532D6C">
        <w:rPr>
          <w:rFonts w:ascii="GHEA Grapalat" w:eastAsia="Times New Roman" w:hAnsi="GHEA Grapalat" w:cs="Arial"/>
          <w:sz w:val="20"/>
          <w:szCs w:val="24"/>
        </w:rPr>
        <w:t xml:space="preserve">is </w:t>
      </w:r>
      <w:r xmlns:w="http://schemas.openxmlformats.org/wordprocessingml/2006/main" w:rsidRPr="00532D6C">
        <w:rPr>
          <w:rFonts w:ascii="GHEA Grapalat" w:eastAsia="Times New Roman" w:hAnsi="GHEA Grapalat" w:cs="Sylfaen"/>
          <w:sz w:val="20"/>
          <w:szCs w:val="24"/>
          <w:lang w:val="af-ZA"/>
        </w:rPr>
        <w:t xml:space="preserve">determined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announced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selected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sequentially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places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busy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colleagues </w:t>
      </w:r>
      <w:r xmlns:w="http://schemas.openxmlformats.org/wordprocessingml/2006/main" w:rsidRPr="00532D6C">
        <w:rPr>
          <w:rFonts w:ascii="GHEA Grapalat" w:eastAsia="Times New Roman" w:hAnsi="GHEA Grapalat" w:cs="Sylfaen"/>
          <w:sz w:val="20"/>
          <w:szCs w:val="24"/>
          <w:lang w:val="af-ZA"/>
        </w:rPr>
        <w:t xml:space="preserve">,</w:t>
      </w:r>
      <w:r xmlns:w="http://schemas.openxmlformats.org/wordprocessingml/2006/main" w:rsidRPr="00532D6C">
        <w:rPr>
          <w:rFonts w:ascii="GHEA Grapalat" w:eastAsia="Times New Roman" w:hAnsi="GHEA Grapalat" w:cs="Arial"/>
          <w:sz w:val="20"/>
          <w:szCs w:val="24"/>
        </w:rPr>
        <w:t xml:space="preserve">​</w:t>
      </w:r>
    </w:p>
    <w:p w:rsidR="00532D6C" w:rsidRPr="00532D6C" w:rsidRDefault="00532D6C"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Arial"/>
          <w:sz w:val="20"/>
          <w:szCs w:val="24"/>
        </w:rPr>
        <w:t xml:space="preserve">f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negotiations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defined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deadline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expire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at the </w:t>
      </w:r>
      <w:r xmlns:w="http://schemas.openxmlformats.org/wordprocessingml/2006/main" w:rsidRPr="00532D6C">
        <w:rPr>
          <w:rFonts w:ascii="GHEA Grapalat" w:eastAsia="Times New Roman" w:hAnsi="GHEA Grapalat" w:cs="Sylfaen"/>
          <w:sz w:val="20"/>
          <w:szCs w:val="24"/>
          <w:lang w:val="af-ZA"/>
        </w:rPr>
        <w:t xml:space="preserve">moment </w:t>
      </w:r>
      <w:r xmlns:w="http://schemas.openxmlformats.org/wordprocessingml/2006/main" w:rsidRPr="00532D6C">
        <w:rPr>
          <w:rFonts w:ascii="GHEA Grapalat" w:eastAsia="Times New Roman" w:hAnsi="GHEA Grapalat" w:cs="Arial"/>
          <w:sz w:val="20"/>
          <w:szCs w:val="24"/>
        </w:rPr>
        <w:t xml:space="preserve">if</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it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participants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presented 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prices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exceed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purchase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by application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defined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price </w:t>
      </w:r>
      <w:r xmlns:w="http://schemas.openxmlformats.org/wordprocessingml/2006/main" w:rsidRPr="00532D6C">
        <w:rPr>
          <w:rFonts w:ascii="GHEA Grapalat" w:eastAsia="Times New Roman" w:hAnsi="GHEA Grapalat" w:cs="Sylfaen"/>
          <w:sz w:val="20"/>
          <w:szCs w:val="24"/>
          <w:lang w:val="af-ZA"/>
        </w:rPr>
        <w:t xml:space="preserve">then</w:t>
      </w:r>
      <w:r xmlns:w="http://schemas.openxmlformats.org/wordprocessingml/2006/main" w:rsidRPr="00532D6C">
        <w:rPr>
          <w:rFonts w:ascii="GHEA Grapalat" w:eastAsia="Times New Roman" w:hAnsi="GHEA Grapalat" w:cs="Arial"/>
          <w:sz w:val="20"/>
          <w:szCs w:val="24"/>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appraiser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negotiations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as a result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low</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price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offer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presented 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the participant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announce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selected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participant: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provided </w:t>
      </w:r>
      <w:r xmlns:w="http://schemas.openxmlformats.org/wordprocessingml/2006/main" w:rsidRPr="00532D6C">
        <w:rPr>
          <w:rFonts w:ascii="GHEA Grapalat" w:eastAsia="Times New Roman" w:hAnsi="GHEA Grapalat" w:cs="Arial"/>
          <w:sz w:val="20"/>
          <w:szCs w:val="24"/>
        </w:rPr>
        <w:t xml:space="preserve">that </w:t>
      </w:r>
      <w:r xmlns:w="http://schemas.openxmlformats.org/wordprocessingml/2006/main" w:rsidRPr="00532D6C">
        <w:rPr>
          <w:rFonts w:ascii="GHEA Grapalat" w:eastAsia="Times New Roman" w:hAnsi="GHEA Grapalat" w:cs="Sylfaen"/>
          <w:sz w:val="20"/>
          <w:szCs w:val="24"/>
          <w:lang w:val="af-ZA"/>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latter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with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Sealable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by 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planned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parties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rights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responsibilities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strength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enter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purchase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by application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defined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price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surpassing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size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extra</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financial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funds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be planned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it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based 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parties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between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agreement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seal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in </w:t>
      </w:r>
      <w:r xmlns:w="http://schemas.openxmlformats.org/wordprocessingml/2006/main" w:rsidRPr="00532D6C">
        <w:rPr>
          <w:rFonts w:ascii="GHEA Grapalat" w:eastAsia="Times New Roman" w:hAnsi="GHEA Grapalat" w:cs="Arial"/>
          <w:sz w:val="20"/>
          <w:szCs w:val="24"/>
        </w:rPr>
        <w:t xml:space="preserve">case</w:t>
      </w:r>
      <w:r xmlns:w="http://schemas.openxmlformats.org/wordprocessingml/2006/main" w:rsidRPr="00532D6C">
        <w:rPr>
          <w:rFonts w:ascii="GHEA Grapalat" w:eastAsia="Times New Roman" w:hAnsi="GHEA Grapalat" w:cs="Arial"/>
          <w:sz w:val="20"/>
          <w:szCs w:val="24"/>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which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agreement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being sealed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extra</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financial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means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be planned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next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fifteen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working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during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product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supply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deadlines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extending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sealing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from the date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until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lastRenderedPageBreak xmlns:w="http://schemas.openxmlformats.org/wordprocessingml/2006/main"/>
      </w:r>
      <w:r xmlns:w="http://schemas.openxmlformats.org/wordprocessingml/2006/main" w:rsidRPr="00532D6C">
        <w:rPr>
          <w:rFonts w:ascii="GHEA Grapalat" w:eastAsia="Times New Roman" w:hAnsi="GHEA Grapalat" w:cs="Arial"/>
          <w:sz w:val="20"/>
          <w:szCs w:val="24"/>
        </w:rPr>
        <w:t xml:space="preserve">agreement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sealing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fallen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by period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paragraph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according to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sealed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being resolved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if</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sealing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next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sixty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calendar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during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extra</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financial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funds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they are not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planned </w:t>
      </w:r>
      <w:r xmlns:w="http://schemas.openxmlformats.org/wordprocessingml/2006/main" w:rsidRPr="00532D6C">
        <w:rPr>
          <w:rFonts w:ascii="MS Mincho" w:eastAsia="MS Mincho" w:hAnsi="MS Mincho" w:cs="MS Mincho" w:hint="eastAsia"/>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negotiations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deadline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expire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at the </w:t>
      </w:r>
      <w:r xmlns:w="http://schemas.openxmlformats.org/wordprocessingml/2006/main" w:rsidRPr="00532D6C">
        <w:rPr>
          <w:rFonts w:ascii="GHEA Grapalat" w:eastAsia="Times New Roman" w:hAnsi="GHEA Grapalat" w:cs="Sylfaen"/>
          <w:sz w:val="20"/>
          <w:szCs w:val="24"/>
          <w:lang w:val="hy-AM"/>
        </w:rPr>
        <w:t xml:space="preserve">moment </w:t>
      </w: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it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present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participants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presented 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prices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exceed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purchase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application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price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minimum</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prices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equal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are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purchase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procedure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37 </w:t>
      </w:r>
      <w:r xmlns:w="http://schemas.openxmlformats.org/wordprocessingml/2006/main" w:rsidRPr="00532D6C">
        <w:rPr>
          <w:rFonts w:ascii="GHEA Grapalat" w:eastAsia="Times New Roman" w:hAnsi="GHEA Grapalat" w:cs="Arial"/>
          <w:sz w:val="20"/>
          <w:szCs w:val="24"/>
          <w:lang w:val="hy-AM"/>
        </w:rPr>
        <w:t xml:space="preserve">of </w:t>
      </w:r>
      <w:r xmlns:w="http://schemas.openxmlformats.org/wordprocessingml/2006/main" w:rsidRPr="00532D6C">
        <w:rPr>
          <w:rFonts w:ascii="GHEA Grapalat" w:eastAsia="Times New Roman" w:hAnsi="GHEA Grapalat" w:cs="Arial"/>
          <w:sz w:val="20"/>
          <w:szCs w:val="24"/>
          <w:lang w:val="hy-AM"/>
        </w:rPr>
        <w:t xml:space="preserve">the Law</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1 </w:t>
      </w:r>
      <w:r xmlns:w="http://schemas.openxmlformats.org/wordprocessingml/2006/main" w:rsidRPr="00532D6C">
        <w:rPr>
          <w:rFonts w:ascii="GHEA Grapalat" w:eastAsia="Times New Roman" w:hAnsi="GHEA Grapalat" w:cs="Arial"/>
          <w:sz w:val="20"/>
          <w:szCs w:val="24"/>
          <w:lang w:val="hy-AM"/>
        </w:rPr>
        <w:t xml:space="preserve">of </w:t>
      </w:r>
      <w:r xmlns:w="http://schemas.openxmlformats.org/wordprocessingml/2006/main" w:rsidRPr="00532D6C">
        <w:rPr>
          <w:rFonts w:ascii="GHEA Grapalat" w:eastAsia="Times New Roman" w:hAnsi="GHEA Grapalat" w:cs="Arial"/>
          <w:sz w:val="20"/>
          <w:szCs w:val="24"/>
          <w:lang w:val="hy-AM"/>
        </w:rPr>
        <w:t xml:space="preserve">the article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to </w:t>
      </w:r>
      <w:r xmlns:w="http://schemas.openxmlformats.org/wordprocessingml/2006/main" w:rsidRPr="00532D6C">
        <w:rPr>
          <w:rFonts w:ascii="GHEA Grapalat" w:eastAsia="Times New Roman" w:hAnsi="GHEA Grapalat" w:cs="Arial"/>
          <w:sz w:val="20"/>
          <w:szCs w:val="24"/>
          <w:lang w:val="hy-AM"/>
        </w:rPr>
        <w:t xml:space="preserve">part </w:t>
      </w:r>
      <w:r xmlns:w="http://schemas.openxmlformats.org/wordprocessingml/2006/main" w:rsidRPr="00532D6C">
        <w:rPr>
          <w:rFonts w:ascii="GHEA Grapalat" w:eastAsia="Times New Roman" w:hAnsi="GHEA Grapalat" w:cs="Sylfaen"/>
          <w:sz w:val="20"/>
          <w:szCs w:val="24"/>
          <w:lang w:val="af-ZA"/>
        </w:rPr>
        <w:t xml:space="preserve">1</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point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based 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announced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none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except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subsection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Franklin Gothic Medium Cond"/>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 </w:t>
      </w:r>
      <w:r xmlns:w="http://schemas.openxmlformats.org/wordprocessingml/2006/main" w:rsidRPr="00532D6C">
        <w:rPr>
          <w:rFonts w:ascii="GHEA Grapalat" w:eastAsia="Times New Roman" w:hAnsi="GHEA Grapalat" w:cs="Franklin Gothic Medium Cond"/>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paragraph</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case</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Times New Roman"/>
          <w:sz w:val="20"/>
          <w:szCs w:val="20"/>
          <w:lang w:val="af-ZA"/>
        </w:rPr>
        <w:t xml:space="preserve">8.7 </w:t>
      </w:r>
      <w:r xmlns:w="http://schemas.openxmlformats.org/wordprocessingml/2006/main" w:rsidRPr="00532D6C">
        <w:rPr>
          <w:rFonts w:ascii="GHEA Grapalat" w:eastAsia="Times New Roman" w:hAnsi="GHEA Grapalat" w:cs="Arial"/>
          <w:sz w:val="20"/>
          <w:szCs w:val="20"/>
          <w:lang w:val="af-ZA"/>
        </w:rPr>
        <w:t xml:space="preserve">Demand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case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any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participate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of the application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copies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of the commission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the secretary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immediately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providing</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like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requirement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presented by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other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the participant </w:t>
      </w:r>
      <w:r xmlns:w="http://schemas.openxmlformats.org/wordprocessingml/2006/main" w:rsidRPr="00532D6C">
        <w:rPr>
          <w:rFonts w:ascii="GHEA Grapalat" w:eastAsia="Times New Roman" w:hAnsi="GHEA Grapalat" w:cs="Times New Roman"/>
          <w:sz w:val="20"/>
          <w:szCs w:val="20"/>
          <w:lang w:val="af-ZA"/>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af-ZA"/>
        </w:rPr>
        <w:t xml:space="preserve">Demand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performance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of impossibility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case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requirement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presented by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the person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immediately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provided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hy-AM"/>
        </w:rPr>
        <w:t xml:space="preserve">application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included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af-ZA"/>
        </w:rPr>
        <w:t xml:space="preserve">the documents </w:t>
      </w:r>
      <w:r xmlns:w="http://schemas.openxmlformats.org/wordprocessingml/2006/main" w:rsidRPr="00532D6C">
        <w:rPr>
          <w:rFonts w:ascii="GHEA Grapalat" w:eastAsia="Times New Roman" w:hAnsi="GHEA Grapalat" w:cs="Times New Roman"/>
          <w:sz w:val="20"/>
          <w:szCs w:val="20"/>
          <w:lang w:val="af-ZA"/>
        </w:rPr>
        <w:t xml:space="preserve">to </w:t>
      </w:r>
      <w:r xmlns:w="http://schemas.openxmlformats.org/wordprocessingml/2006/main" w:rsidRPr="00532D6C">
        <w:rPr>
          <w:rFonts w:ascii="GHEA Grapalat" w:eastAsia="Times New Roman" w:hAnsi="GHEA Grapalat" w:cs="Arial"/>
          <w:sz w:val="20"/>
          <w:szCs w:val="20"/>
          <w:lang w:val="af-ZA"/>
        </w:rPr>
        <w:t xml:space="preserve">which</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the latter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getting to know</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on the spot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right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has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take a photo</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them</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and: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return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of the commission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the secretary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session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during</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without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obstruct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of the commission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normal</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the activity </w:t>
      </w:r>
      <w:r xmlns:w="http://schemas.openxmlformats.org/wordprocessingml/2006/main" w:rsidRPr="00532D6C">
        <w:rPr>
          <w:rFonts w:ascii="GHEA Grapalat" w:eastAsia="Times New Roman" w:hAnsi="GHEA Grapalat" w:cs="Times New Roman"/>
          <w:sz w:val="20"/>
          <w:szCs w:val="20"/>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Times New Roman"/>
          <w:sz w:val="20"/>
          <w:szCs w:val="20"/>
          <w:lang w:val="af-ZA"/>
        </w:rPr>
        <w:t xml:space="preserve">8.8 </w:t>
      </w:r>
      <w:r xmlns:w="http://schemas.openxmlformats.org/wordprocessingml/2006/main" w:rsidRPr="00532D6C">
        <w:rPr>
          <w:rFonts w:ascii="GHEA Grapalat" w:eastAsia="Times New Roman" w:hAnsi="GHEA Grapalat" w:cs="Arial"/>
          <w:sz w:val="20"/>
          <w:szCs w:val="20"/>
          <w:lang w:val="af-ZA"/>
        </w:rPr>
        <w:t xml:space="preserve">If:</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applications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opening</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evaluation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session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during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implemented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evaluation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result </w:t>
      </w:r>
      <w:r xmlns:w="http://schemas.openxmlformats.org/wordprocessingml/2006/main" w:rsidRPr="00532D6C">
        <w:rPr>
          <w:rFonts w:ascii="GHEA Grapalat" w:eastAsia="Times New Roman" w:hAnsi="GHEA Grapalat" w:cs="Sylfaen"/>
          <w:sz w:val="20"/>
          <w:szCs w:val="24"/>
          <w:lang w:val="af-ZA"/>
        </w:rPr>
        <w:softHyphen xmlns:w="http://schemas.openxmlformats.org/wordprocessingml/2006/main"/>
      </w:r>
      <w:r xmlns:w="http://schemas.openxmlformats.org/wordprocessingml/2006/main" w:rsidRPr="00532D6C">
        <w:rPr>
          <w:rFonts w:ascii="GHEA Grapalat" w:eastAsia="Times New Roman" w:hAnsi="GHEA Grapalat" w:cs="Arial"/>
          <w:sz w:val="20"/>
          <w:szCs w:val="24"/>
          <w:lang w:val="hy-AM"/>
        </w:rPr>
        <w:t xml:space="preserve">in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to participate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application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recorded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inconsistencies: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of invitation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requirements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with respect to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one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working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by 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suspension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session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what?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of the 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secretary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same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of it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about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electronic</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manner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informs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my </w:t>
      </w:r>
      <w:r xmlns:w="http://schemas.openxmlformats.org/wordprocessingml/2006/main" w:rsidRPr="00532D6C">
        <w:rPr>
          <w:rFonts w:ascii="GHEA Grapalat" w:eastAsia="Times New Roman" w:hAnsi="GHEA Grapalat" w:cs="Arial"/>
          <w:sz w:val="20"/>
          <w:szCs w:val="24"/>
          <w:lang w:val="hy-AM"/>
        </w:rPr>
        <w:t xml:space="preserve">partner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suggesting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until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suspension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period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end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to fix</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inconsistency </w:t>
      </w:r>
      <w:r xmlns:w="http://schemas.openxmlformats.org/wordprocessingml/2006/main" w:rsidRPr="00532D6C">
        <w:rPr>
          <w:rFonts w:ascii="GHEA Grapalat" w:eastAsia="Times New Roman" w:hAnsi="GHEA Grapalat" w:cs="Sylfaen"/>
          <w:sz w:val="20"/>
          <w:szCs w:val="24"/>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Arial"/>
          <w:sz w:val="20"/>
          <w:szCs w:val="24"/>
          <w:lang w:val="af-ZA"/>
        </w:rPr>
        <w:t xml:space="preserve">Appraiser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the 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can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reasoned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decision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case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67th of </w:t>
      </w:r>
      <w:r xmlns:w="http://schemas.openxmlformats.org/wordprocessingml/2006/main" w:rsidRPr="00532D6C">
        <w:rPr>
          <w:rFonts w:ascii="GHEA Grapalat" w:eastAsia="Times New Roman" w:hAnsi="GHEA Grapalat" w:cs="Arial"/>
          <w:sz w:val="20"/>
          <w:szCs w:val="24"/>
          <w:lang w:val="af-ZA"/>
        </w:rPr>
        <w:t xml:space="preserve">the </w:t>
      </w:r>
      <w:r xmlns:w="http://schemas.openxmlformats.org/wordprocessingml/2006/main" w:rsidRPr="00532D6C">
        <w:rPr>
          <w:rFonts w:ascii="GHEA Grapalat" w:eastAsia="Times New Roman" w:hAnsi="GHEA Grapalat" w:cs="Arial"/>
          <w:sz w:val="20"/>
          <w:szCs w:val="24"/>
          <w:lang w:val="af-ZA"/>
        </w:rPr>
        <w:t xml:space="preserve">order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point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based 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RA:</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State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of income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of the committee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through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to check</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of the participant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s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6 </w:t>
      </w:r>
      <w:r xmlns:w="http://schemas.openxmlformats.org/wordprocessingml/2006/main" w:rsidRPr="00532D6C">
        <w:rPr>
          <w:rFonts w:ascii="GHEA Grapalat" w:eastAsia="Times New Roman" w:hAnsi="GHEA Grapalat" w:cs="Arial"/>
          <w:sz w:val="20"/>
          <w:szCs w:val="24"/>
          <w:lang w:val="af-ZA"/>
        </w:rPr>
        <w:t xml:space="preserve">of </w:t>
      </w:r>
      <w:r xmlns:w="http://schemas.openxmlformats.org/wordprocessingml/2006/main" w:rsidRPr="00532D6C">
        <w:rPr>
          <w:rFonts w:ascii="GHEA Grapalat" w:eastAsia="Times New Roman" w:hAnsi="GHEA Grapalat" w:cs="Arial"/>
          <w:sz w:val="20"/>
          <w:szCs w:val="24"/>
          <w:lang w:val="af-ZA"/>
        </w:rPr>
        <w:t xml:space="preserve">the Law</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1 </w:t>
      </w:r>
      <w:r xmlns:w="http://schemas.openxmlformats.org/wordprocessingml/2006/main" w:rsidRPr="00532D6C">
        <w:rPr>
          <w:rFonts w:ascii="GHEA Grapalat" w:eastAsia="Times New Roman" w:hAnsi="GHEA Grapalat" w:cs="Arial"/>
          <w:sz w:val="20"/>
          <w:szCs w:val="24"/>
          <w:lang w:val="af-ZA"/>
        </w:rPr>
        <w:t xml:space="preserve">of </w:t>
      </w:r>
      <w:r xmlns:w="http://schemas.openxmlformats.org/wordprocessingml/2006/main" w:rsidRPr="00532D6C">
        <w:rPr>
          <w:rFonts w:ascii="GHEA Grapalat" w:eastAsia="Times New Roman" w:hAnsi="GHEA Grapalat" w:cs="Arial"/>
          <w:sz w:val="20"/>
          <w:szCs w:val="24"/>
          <w:lang w:val="af-ZA"/>
        </w:rPr>
        <w:t xml:space="preserve">the article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part </w:t>
      </w:r>
      <w:r xmlns:w="http://schemas.openxmlformats.org/wordprocessingml/2006/main" w:rsidRPr="00532D6C">
        <w:rPr>
          <w:rFonts w:ascii="GHEA Grapalat" w:eastAsia="Times New Roman" w:hAnsi="GHEA Grapalat" w:cs="Sylfaen"/>
          <w:sz w:val="20"/>
          <w:szCs w:val="24"/>
          <w:lang w:val="af-ZA"/>
        </w:rPr>
        <w:t xml:space="preserve">2</w:t>
      </w:r>
      <w:r xmlns:w="http://schemas.openxmlformats.org/wordprocessingml/2006/main" w:rsidRPr="00532D6C">
        <w:rPr>
          <w:rFonts w:ascii="GHEA Grapalat" w:eastAsia="Times New Roman" w:hAnsi="GHEA Grapalat" w:cs="Arial"/>
          <w:sz w:val="20"/>
          <w:szCs w:val="24"/>
          <w:lang w:val="af-ZA"/>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to the point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to satisfy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about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by application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presented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certification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Authenticity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Present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paragraph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of application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case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committee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presentable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the information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need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at least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contain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data</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name of </w:t>
      </w:r>
      <w:r xmlns:w="http://schemas.openxmlformats.org/wordprocessingml/2006/main" w:rsidRPr="00532D6C">
        <w:rPr>
          <w:rFonts w:ascii="GHEA Grapalat" w:eastAsia="Times New Roman" w:hAnsi="GHEA Grapalat" w:cs="Arial"/>
          <w:sz w:val="20"/>
          <w:szCs w:val="24"/>
          <w:lang w:val="af-ZA"/>
        </w:rPr>
        <w:t xml:space="preserve">the participant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participants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tax</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of the payer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accounting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number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the application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to be presented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month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of the date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of the year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About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discrepancy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 recorded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RA:</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State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income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committee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received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information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based 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on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participant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be sent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notification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attached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also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committee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received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information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original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scanned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version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participant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be sent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notification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detail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described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application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price </w:t>
      </w:r>
      <w:r xmlns:w="http://schemas.openxmlformats.org/wordprocessingml/2006/main" w:rsidRPr="00532D6C">
        <w:rPr>
          <w:rFonts w:ascii="GHEA Grapalat" w:eastAsia="Times New Roman" w:hAnsi="GHEA Grapalat" w:cs="Arial"/>
          <w:sz w:val="20"/>
          <w:szCs w:val="24"/>
          <w:lang w:val="en-US"/>
        </w:rPr>
        <w:t xml:space="preserve">of </w:t>
      </w:r>
      <w:r xmlns:w="http://schemas.openxmlformats.org/wordprocessingml/2006/main" w:rsidRPr="00532D6C">
        <w:rPr>
          <w:rFonts w:ascii="GHEA Grapalat" w:eastAsia="Times New Roman" w:hAnsi="GHEA Grapalat" w:cs="Arial"/>
          <w:sz w:val="20"/>
          <w:szCs w:val="24"/>
          <w:lang w:val="hy-AM"/>
        </w:rPr>
        <w:t xml:space="preserve">crossing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during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found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all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inconsistencies </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Sylfaen"/>
          <w:sz w:val="20"/>
          <w:szCs w:val="24"/>
          <w:lang w:val="af-ZA"/>
        </w:rPr>
        <w:t xml:space="preserve">8.9 </w:t>
      </w: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8.8 </w:t>
      </w:r>
      <w:r xmlns:w="http://schemas.openxmlformats.org/wordprocessingml/2006/main" w:rsidRPr="00532D6C">
        <w:rPr>
          <w:rFonts w:ascii="GHEA Grapalat" w:eastAsia="Times New Roman" w:hAnsi="GHEA Grapalat" w:cs="Arial"/>
          <w:sz w:val="20"/>
          <w:szCs w:val="24"/>
          <w:lang w:val="hy-AM"/>
        </w:rPr>
        <w:t xml:space="preserve">of </w:t>
      </w:r>
      <w:r xmlns:w="http://schemas.openxmlformats.org/wordprocessingml/2006/main" w:rsidRPr="00532D6C">
        <w:rPr>
          <w:rFonts w:ascii="GHEA Grapalat" w:eastAsia="Times New Roman" w:hAnsi="GHEA Grapalat" w:cs="Arial"/>
          <w:sz w:val="20"/>
          <w:szCs w:val="24"/>
          <w:lang w:val="hy-AM"/>
        </w:rPr>
        <w:t xml:space="preserve">the invitation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with a point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within the deadline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m </w:t>
      </w:r>
      <w:r xmlns:w="http://schemas.openxmlformats.org/wordprocessingml/2006/main" w:rsidRPr="00532D6C">
        <w:rPr>
          <w:rFonts w:ascii="GHEA Grapalat" w:eastAsia="Times New Roman" w:hAnsi="GHEA Grapalat" w:cs="Arial"/>
          <w:sz w:val="20"/>
          <w:szCs w:val="24"/>
          <w:lang w:val="hy-AM"/>
        </w:rPr>
        <w:t xml:space="preserve">partner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correction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recorded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w:t>
      </w:r>
      <w:r xmlns:w="http://schemas.openxmlformats.org/wordprocessingml/2006/main" w:rsidRPr="00532D6C">
        <w:rPr>
          <w:rFonts w:ascii="GHEA Grapalat" w:eastAsia="Times New Roman" w:hAnsi="GHEA Grapalat" w:cs="Arial"/>
          <w:sz w:val="20"/>
          <w:szCs w:val="24"/>
          <w:lang w:val="hy-AM"/>
        </w:rPr>
        <w:t xml:space="preserve">discrepancy </w:t>
      </w:r>
      <w:r xmlns:w="http://schemas.openxmlformats.org/wordprocessingml/2006/main" w:rsidRPr="00532D6C">
        <w:rPr>
          <w:rFonts w:ascii="GHEA Grapalat" w:eastAsia="Times New Roman" w:hAnsi="GHEA Grapalat" w:cs="Sylfaen"/>
          <w:sz w:val="20"/>
          <w:szCs w:val="24"/>
          <w:lang w:val="af-ZA"/>
        </w:rPr>
        <w:t xml:space="preserve">then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latter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application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appreciated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Satisfying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Opposite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case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given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participate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application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appreciated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insufficient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rejected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and </w:t>
      </w:r>
      <w:r xmlns:w="http://schemas.openxmlformats.org/wordprocessingml/2006/main" w:rsidRPr="00532D6C">
        <w:rPr>
          <w:rFonts w:ascii="GHEA Grapalat" w:eastAsia="Times New Roman" w:hAnsi="GHEA Grapalat" w:cs="Arial"/>
          <w:sz w:val="20"/>
          <w:szCs w:val="24"/>
          <w:lang w:val="hy-AM"/>
        </w:rPr>
        <w:t xml:space="preserve">what </w:t>
      </w:r>
      <w:r xmlns:w="http://schemas.openxmlformats.org/wordprocessingml/2006/main" w:rsidRPr="00532D6C">
        <w:rPr>
          <w:rFonts w:ascii="GHEA Grapalat" w:eastAsia="Times New Roman" w:hAnsi="GHEA Grapalat" w:cs="Sylfaen"/>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selected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participant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recognized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next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busy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Sylfaen"/>
          <w:sz w:val="20"/>
          <w:szCs w:val="24"/>
          <w:lang w:val="hy-AM"/>
        </w:rPr>
        <w:t xml:space="preserve">the </w:t>
      </w:r>
      <w:r xmlns:w="http://schemas.openxmlformats.org/wordprocessingml/2006/main" w:rsidRPr="00532D6C">
        <w:rPr>
          <w:rFonts w:ascii="GHEA Grapalat" w:eastAsia="Times New Roman" w:hAnsi="GHEA Grapalat" w:cs="Arial"/>
          <w:sz w:val="20"/>
          <w:szCs w:val="24"/>
          <w:lang w:val="hy-AM"/>
        </w:rPr>
        <w:t xml:space="preserve">participant</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application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evaluation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as a result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discrepancy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 recorded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RA:</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State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income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committee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received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information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as a result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considered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fixed </w:t>
      </w:r>
      <w:r xmlns:w="http://schemas.openxmlformats.org/wordprocessingml/2006/main" w:rsidRPr="00532D6C">
        <w:rPr>
          <w:rFonts w:ascii="GHEA Grapalat" w:eastAsia="Times New Roman" w:hAnsi="GHEA Grapalat" w:cs="Sylfaen"/>
          <w:sz w:val="20"/>
          <w:szCs w:val="24"/>
          <w:lang w:val="hy-AM"/>
        </w:rPr>
        <w:t xml:space="preserve">if</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participant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present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provided 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information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specified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money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payment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grounding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document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original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printed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scanned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copy </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Sylfaen"/>
          <w:sz w:val="20"/>
          <w:szCs w:val="24"/>
          <w:lang w:val="af-ZA"/>
        </w:rPr>
        <w:t xml:space="preserve">8. </w:t>
      </w:r>
      <w:r xmlns:w="http://schemas.openxmlformats.org/wordprocessingml/2006/main" w:rsidRPr="00532D6C">
        <w:rPr>
          <w:rFonts w:ascii="GHEA Grapalat" w:eastAsia="Times New Roman" w:hAnsi="GHEA Grapalat" w:cs="Sylfaen"/>
          <w:sz w:val="20"/>
          <w:szCs w:val="24"/>
          <w:lang w:val="hy-AM"/>
        </w:rPr>
        <w:t xml:space="preserve">10:</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of the 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member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secretary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no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can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to participate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of the 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to the works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applications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opening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in the session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turns out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is </w:t>
      </w:r>
      <w:r xmlns:w="http://schemas.openxmlformats.org/wordprocessingml/2006/main" w:rsidRPr="00532D6C">
        <w:rPr>
          <w:rFonts w:ascii="GHEA Grapalat" w:eastAsia="Times New Roman" w:hAnsi="GHEA Grapalat" w:cs="Sylfaen"/>
          <w:sz w:val="20"/>
          <w:szCs w:val="24"/>
          <w:lang w:val="af-ZA"/>
        </w:rPr>
        <w:t xml:space="preserve">that</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latter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established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having </w:t>
      </w:r>
      <w:r xmlns:w="http://schemas.openxmlformats.org/wordprocessingml/2006/main" w:rsidRPr="00532D6C">
        <w:rPr>
          <w:rFonts w:ascii="GHEA Grapalat" w:eastAsia="Times New Roman" w:hAnsi="GHEA Grapalat" w:cs="Arial"/>
          <w:sz w:val="20"/>
          <w:szCs w:val="24"/>
          <w:lang w:val="hy-AM"/>
        </w:rPr>
        <w:t xml:space="preserve">a </w:t>
      </w:r>
      <w:r xmlns:w="http://schemas.openxmlformats.org/wordprocessingml/2006/main" w:rsidRPr="00532D6C">
        <w:rPr>
          <w:rFonts w:ascii="GHEA Grapalat" w:eastAsia="Times New Roman" w:hAnsi="GHEA Grapalat" w:cs="Sylfaen"/>
          <w:sz w:val="20"/>
          <w:szCs w:val="24"/>
          <w:lang w:val="af-ZA"/>
        </w:rPr>
        <w:t xml:space="preserve">share</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af-ZA"/>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organization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their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close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by kinship</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with in-laws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connected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person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parent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spouse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child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brother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sister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etc.)</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also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husband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parent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child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brother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sister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that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person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established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having </w:t>
      </w:r>
      <w:r xmlns:w="http://schemas.openxmlformats.org/wordprocessingml/2006/main" w:rsidRPr="00532D6C">
        <w:rPr>
          <w:rFonts w:ascii="GHEA Grapalat" w:eastAsia="Times New Roman" w:hAnsi="GHEA Grapalat" w:cs="Arial"/>
          <w:sz w:val="20"/>
          <w:szCs w:val="24"/>
          <w:lang w:val="hy-AM"/>
        </w:rPr>
        <w:t xml:space="preserve">a </w:t>
      </w:r>
      <w:r xmlns:w="http://schemas.openxmlformats.org/wordprocessingml/2006/main" w:rsidRPr="00532D6C">
        <w:rPr>
          <w:rFonts w:ascii="GHEA Grapalat" w:eastAsia="Times New Roman" w:hAnsi="GHEA Grapalat" w:cs="Sylfaen"/>
          <w:sz w:val="20"/>
          <w:szCs w:val="24"/>
          <w:lang w:val="af-ZA"/>
        </w:rPr>
        <w:t xml:space="preserve">share</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af-ZA"/>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organization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given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to the procedure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to participate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presented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application</w:t>
      </w:r>
      <w:r xmlns:w="http://schemas.openxmlformats.org/wordprocessingml/2006/main" w:rsidRPr="00532D6C">
        <w:rPr>
          <w:rFonts w:ascii="GHEA Grapalat" w:eastAsia="Times New Roman" w:hAnsi="GHEA Grapalat" w:cs="Sylfaen"/>
          <w:sz w:val="20"/>
          <w:szCs w:val="24"/>
          <w:lang w:val="af-ZA"/>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available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with a point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w:t>
      </w:r>
      <w:r xmlns:w="http://schemas.openxmlformats.org/wordprocessingml/2006/main" w:rsidRPr="00532D6C">
        <w:rPr>
          <w:rFonts w:ascii="GHEA Grapalat" w:eastAsia="Times New Roman" w:hAnsi="GHEA Grapalat" w:cs="Arial"/>
          <w:sz w:val="20"/>
          <w:szCs w:val="24"/>
          <w:lang w:val="hy-AM"/>
        </w:rPr>
        <w:t xml:space="preserve">condition </w:t>
      </w:r>
      <w:r xmlns:w="http://schemas.openxmlformats.org/wordprocessingml/2006/main" w:rsidRPr="00532D6C">
        <w:rPr>
          <w:rFonts w:ascii="GHEA Grapalat" w:eastAsia="Times New Roman" w:hAnsi="GHEA Grapalat" w:cs="Sylfaen"/>
          <w:sz w:val="20"/>
          <w:szCs w:val="24"/>
          <w:lang w:val="af-ZA"/>
        </w:rPr>
        <w:t xml:space="preserve">then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applications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opening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from the session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immediately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after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given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of the procedure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in relation to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interests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clash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having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of the 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member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secretary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self-rejection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reports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given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from the procedure </w:t>
      </w:r>
      <w:r xmlns:w="http://schemas.openxmlformats.org/wordprocessingml/2006/main" w:rsidRPr="00532D6C">
        <w:rPr>
          <w:rFonts w:ascii="GHEA Grapalat" w:eastAsia="Times New Roman" w:hAnsi="GHEA Grapalat" w:cs="Sylfaen"/>
          <w:sz w:val="20"/>
          <w:szCs w:val="24"/>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Sylfaen"/>
          <w:sz w:val="20"/>
          <w:szCs w:val="24"/>
          <w:lang w:val="hy-AM"/>
        </w:rPr>
        <w:t xml:space="preserve">8.11 </w:t>
      </w:r>
      <w:r xmlns:w="http://schemas.openxmlformats.org/wordprocessingml/2006/main" w:rsidRPr="00532D6C">
        <w:rPr>
          <w:rFonts w:ascii="GHEA Grapalat" w:eastAsia="Times New Roman" w:hAnsi="GHEA Grapalat" w:cs="Arial"/>
          <w:sz w:val="20"/>
          <w:szCs w:val="24"/>
          <w:lang w:val="es-ES"/>
        </w:rPr>
        <w:t xml:space="preserve">Applications</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es-ES"/>
        </w:rPr>
        <w:t xml:space="preserve">from opening</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es-ES"/>
        </w:rPr>
        <w:t xml:space="preserve">and:</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es-ES"/>
        </w:rPr>
        <w:t xml:space="preserve">from being evaluated</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es-ES"/>
        </w:rPr>
        <w:t xml:space="preserve">after</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es-ES"/>
        </w:rPr>
        <w:t xml:space="preserve">being made</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es-ES"/>
        </w:rPr>
        <w:t xml:space="preserve">is</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es-ES"/>
        </w:rPr>
        <w:t xml:space="preserve">Protocol </w:t>
      </w:r>
      <w:r xmlns:w="http://schemas.openxmlformats.org/wordprocessingml/2006/main" w:rsidRPr="00532D6C">
        <w:rPr>
          <w:rFonts w:ascii="GHEA Grapalat" w:eastAsia="Times New Roman" w:hAnsi="GHEA Grapalat" w:cs="Sylfaen"/>
          <w:sz w:val="20"/>
          <w:szCs w:val="24"/>
          <w:lang w:val="es-ES"/>
        </w:rPr>
        <w:t xml:space="preserve">:</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shopping</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about</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RA:</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by legislation</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defined</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hy-AM"/>
        </w:rPr>
        <w:t xml:space="preserve">in </w:t>
      </w:r>
      <w:r xmlns:w="http://schemas.openxmlformats.org/wordprocessingml/2006/main" w:rsidRPr="00532D6C">
        <w:rPr>
          <w:rFonts w:ascii="GHEA Grapalat" w:eastAsia="Times New Roman" w:hAnsi="GHEA Grapalat" w:cs="Arial"/>
          <w:sz w:val="20"/>
          <w:szCs w:val="20"/>
          <w:lang w:val="af-ZA"/>
        </w:rPr>
        <w:t xml:space="preserve">order </w:t>
      </w:r>
      <w:r xmlns:w="http://schemas.openxmlformats.org/wordprocessingml/2006/main" w:rsidRPr="00532D6C">
        <w:rPr>
          <w:rFonts w:ascii="GHEA Grapalat" w:eastAsia="Times New Roman" w:hAnsi="GHEA Grapalat" w:cs="Sylfaen"/>
          <w:sz w:val="20"/>
          <w:szCs w:val="20"/>
          <w:lang w:val="hy-AM"/>
        </w:rPr>
        <w:t xml:space="preserv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which</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commission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session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protocol</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detail</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described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are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applications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evaluation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as a result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recorded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inconsistencies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with them</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conditioned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applications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rejection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Foundations </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Protocol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signing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of the 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at the session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present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members.</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Sylfaen"/>
          <w:sz w:val="20"/>
          <w:szCs w:val="24"/>
          <w:lang w:val="hy-AM"/>
        </w:rPr>
        <w:t xml:space="preserve">8:12</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of the 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the secretary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applications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opening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evaluation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session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from the end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after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no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late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than</w:t>
      </w:r>
      <w:r xmlns:w="http://schemas.openxmlformats.org/wordprocessingml/2006/main" w:rsidRPr="00532D6C">
        <w:rPr>
          <w:rFonts w:ascii="GHEA Grapalat" w:eastAsia="Times New Roman" w:hAnsi="GHEA Grapalat" w:cs="Arial"/>
          <w:spacing w:val="-8"/>
          <w:sz w:val="24"/>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next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working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day </w:t>
      </w:r>
      <w:r xmlns:w="http://schemas.openxmlformats.org/wordprocessingml/2006/main" w:rsidRPr="00532D6C">
        <w:rPr>
          <w:rFonts w:ascii="GHEA Grapalat" w:eastAsia="Times New Roman" w:hAnsi="GHEA Grapalat" w:cs="Sylfaen"/>
          <w:sz w:val="20"/>
          <w:szCs w:val="24"/>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0"/>
          <w:lang w:val="hy-AM"/>
        </w:rPr>
      </w:pPr>
      <w:r xmlns:w="http://schemas.openxmlformats.org/wordprocessingml/2006/main" w:rsidRPr="00532D6C">
        <w:rPr>
          <w:rFonts w:ascii="GHEA Grapalat" w:eastAsia="Times New Roman" w:hAnsi="GHEA Grapalat" w:cs="Sylfaen"/>
          <w:sz w:val="20"/>
          <w:szCs w:val="20"/>
          <w:lang w:val="af-ZA"/>
        </w:rPr>
        <w:t xml:space="preserve">1)</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applications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opening</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and:</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evaluation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session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protocol</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from the original</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printed </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scanned </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version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hereby</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Sylfaen"/>
          <w:sz w:val="20"/>
          <w:szCs w:val="20"/>
          <w:lang w:val="hy-AM"/>
        </w:rPr>
        <w:t xml:space="preserve">1 </w:t>
      </w:r>
      <w:r xmlns:w="http://schemas.openxmlformats.org/wordprocessingml/2006/main" w:rsidRPr="00532D6C">
        <w:rPr>
          <w:rFonts w:ascii="GHEA Grapalat" w:eastAsia="Times New Roman" w:hAnsi="GHEA Grapalat" w:cs="Arial"/>
          <w:sz w:val="20"/>
          <w:szCs w:val="20"/>
          <w:lang w:val="hy-AM"/>
        </w:rPr>
        <w:t xml:space="preserve">of </w:t>
      </w:r>
      <w:r xmlns:w="http://schemas.openxmlformats.org/wordprocessingml/2006/main" w:rsidRPr="00532D6C">
        <w:rPr>
          <w:rFonts w:ascii="GHEA Grapalat" w:eastAsia="Times New Roman" w:hAnsi="GHEA Grapalat" w:cs="Arial"/>
          <w:sz w:val="20"/>
          <w:szCs w:val="20"/>
          <w:lang w:val="hy-AM"/>
        </w:rPr>
        <w:t xml:space="preserve">the invitation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clause </w:t>
      </w:r>
      <w:r xmlns:w="http://schemas.openxmlformats.org/wordprocessingml/2006/main" w:rsidRPr="00532D6C">
        <w:rPr>
          <w:rFonts w:ascii="GHEA Grapalat" w:eastAsia="Times New Roman" w:hAnsi="GHEA Grapalat" w:cs="Sylfaen"/>
          <w:sz w:val="20"/>
          <w:szCs w:val="20"/>
          <w:lang w:val="hy-AM"/>
        </w:rPr>
        <w:t xml:space="preserve">3.5 </w:t>
      </w:r>
      <w:r xmlns:w="http://schemas.openxmlformats.org/wordprocessingml/2006/main" w:rsidRPr="00532D6C">
        <w:rPr>
          <w:rFonts w:ascii="GHEA Grapalat" w:eastAsia="Times New Roman" w:hAnsi="GHEA Grapalat" w:cs="Arial"/>
          <w:sz w:val="20"/>
          <w:szCs w:val="20"/>
          <w:lang w:val="hy-AM"/>
        </w:rPr>
        <w:t xml:space="preserve">of the part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specified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justifications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for discussion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summary </w:t>
      </w:r>
      <w:r xmlns:w="http://schemas.openxmlformats.org/wordprocessingml/2006/main" w:rsidRPr="00532D6C">
        <w:rPr>
          <w:rFonts w:ascii="GHEA Grapalat" w:eastAsia="Times New Roman" w:hAnsi="GHEA Grapalat" w:cs="Sylfaen"/>
          <w:sz w:val="20"/>
          <w:szCs w:val="20"/>
          <w:lang w:val="hy-AM"/>
        </w:rPr>
        <w:t xml:space="preserve">sheet </w:t>
      </w:r>
      <w:r xmlns:w="http://schemas.openxmlformats.org/wordprocessingml/2006/main" w:rsidRPr="00532D6C">
        <w:rPr>
          <w:rFonts w:ascii="GHEA Grapalat" w:eastAsia="Times New Roman" w:hAnsi="GHEA Grapalat" w:cs="Arial"/>
          <w:sz w:val="20"/>
          <w:szCs w:val="20"/>
          <w:lang w:val="hy-AM"/>
        </w:rPr>
        <w:t xml:space="preserve">which</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contains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information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also</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justifications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receive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date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electronic</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mail</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addresses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regarding </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publishing</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newsletter </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If</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justifications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they are not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presented </w:t>
      </w:r>
      <w:r xmlns:w="http://schemas.openxmlformats.org/wordprocessingml/2006/main" w:rsidRPr="00532D6C">
        <w:rPr>
          <w:rFonts w:ascii="GHEA Grapalat" w:eastAsia="Times New Roman" w:hAnsi="GHEA Grapalat" w:cs="Sylfaen"/>
          <w:sz w:val="20"/>
          <w:szCs w:val="20"/>
          <w:lang w:val="hy-AM"/>
        </w:rPr>
        <w:t xml:space="preserve">then</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commission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session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protocol</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it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about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 happening</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are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appropriate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notes </w:t>
      </w:r>
      <w:r xmlns:w="http://schemas.openxmlformats.org/wordprocessingml/2006/main" w:rsidRPr="00532D6C">
        <w:rPr>
          <w:rFonts w:ascii="GHEA Grapalat" w:eastAsia="Times New Roman" w:hAnsi="GHEA Grapalat" w:cs="Sylfaen"/>
          <w:sz w:val="20"/>
          <w:szCs w:val="20"/>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2) </w:t>
      </w:r>
      <w:r xmlns:w="http://schemas.openxmlformats.org/wordprocessingml/2006/main" w:rsidRPr="00532D6C">
        <w:rPr>
          <w:rFonts w:ascii="GHEA Grapalat" w:eastAsia="Times New Roman" w:hAnsi="GHEA Grapalat" w:cs="Arial"/>
          <w:sz w:val="20"/>
          <w:szCs w:val="24"/>
          <w:lang w:val="af-ZA"/>
        </w:rPr>
        <w:t xml:space="preserve">his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appraiser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commission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applications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opening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at the session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present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members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signed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interests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collision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absence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about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of announcements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from the originals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out of print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lastRenderedPageBreak xmlns:w="http://schemas.openxmlformats.org/wordprocessingml/2006/main"/>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scanned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versions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publication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Newsletter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it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members </w:t>
      </w:r>
      <w:r xmlns:w="http://schemas.openxmlformats.org/wordprocessingml/2006/main" w:rsidRPr="00532D6C">
        <w:rPr>
          <w:rFonts w:ascii="GHEA Grapalat" w:eastAsia="Times New Roman" w:hAnsi="GHEA Grapalat" w:cs="Sylfaen"/>
          <w:sz w:val="20"/>
          <w:szCs w:val="24"/>
          <w:lang w:val="af-ZA"/>
        </w:rPr>
        <w:t xml:space="preserve">who</w:t>
      </w:r>
      <w:r xmlns:w="http://schemas.openxmlformats.org/wordprocessingml/2006/main" w:rsidRPr="00532D6C">
        <w:rPr>
          <w:rFonts w:ascii="GHEA Grapalat" w:eastAsia="Times New Roman" w:hAnsi="GHEA Grapalat" w:cs="Arial"/>
          <w:sz w:val="20"/>
          <w:szCs w:val="24"/>
          <w:lang w:val="af-ZA"/>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of the 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of works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participates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applications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opening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evaluation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from the session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after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invited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at sessions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signing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hereby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in sub</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planned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statements </w:t>
      </w:r>
      <w:r xmlns:w="http://schemas.openxmlformats.org/wordprocessingml/2006/main" w:rsidRPr="00532D6C">
        <w:rPr>
          <w:rFonts w:ascii="GHEA Grapalat" w:eastAsia="Times New Roman" w:hAnsi="GHEA Grapalat" w:cs="Sylfaen"/>
          <w:sz w:val="20"/>
          <w:szCs w:val="24"/>
          <w:lang w:val="af-ZA"/>
        </w:rPr>
        <w:t xml:space="preserve">that</w:t>
      </w:r>
      <w:r xmlns:w="http://schemas.openxmlformats.org/wordprocessingml/2006/main" w:rsidRPr="00532D6C">
        <w:rPr>
          <w:rFonts w:ascii="GHEA Grapalat" w:eastAsia="Times New Roman" w:hAnsi="GHEA Grapalat" w:cs="Arial"/>
          <w:sz w:val="20"/>
          <w:szCs w:val="24"/>
          <w:lang w:val="af-ZA"/>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in the newsletter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the secretary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publication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to signing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next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working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the </w:t>
      </w:r>
      <w:r xmlns:w="http://schemas.openxmlformats.org/wordprocessingml/2006/main" w:rsidRPr="00532D6C">
        <w:rPr>
          <w:rFonts w:ascii="GHEA Grapalat" w:eastAsia="Times New Roman" w:hAnsi="GHEA Grapalat" w:cs="Sylfaen"/>
          <w:sz w:val="20"/>
          <w:szCs w:val="24"/>
          <w:lang w:val="af-ZA"/>
        </w:rPr>
        <w:t xml:space="preserve">day</w:t>
      </w:r>
    </w:p>
    <w:p w:rsidR="00E82197" w:rsidRPr="00E82197"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Times New Roman"/>
          <w:sz w:val="24"/>
          <w:szCs w:val="24"/>
          <w:lang w:val="af-ZA"/>
        </w:rPr>
        <w:tab xmlns:w="http://schemas.openxmlformats.org/wordprocessingml/2006/main"/>
      </w:r>
      <w:r xmlns:w="http://schemas.openxmlformats.org/wordprocessingml/2006/main" w:rsidR="00E82197" w:rsidRPr="00E82197">
        <w:rPr>
          <w:rFonts w:ascii="GHEA Grapalat" w:eastAsia="Times New Roman" w:hAnsi="GHEA Grapalat" w:cs="Sylfaen"/>
          <w:sz w:val="20"/>
          <w:szCs w:val="24"/>
          <w:lang w:val="af-ZA"/>
        </w:rPr>
        <w:t xml:space="preserve">8.13 </w:t>
      </w:r>
      <w:r xmlns:w="http://schemas.openxmlformats.org/wordprocessingml/2006/main" w:rsidR="00E82197" w:rsidRPr="00E82197">
        <w:rPr>
          <w:rFonts w:ascii="GHEA Grapalat" w:eastAsia="Times New Roman" w:hAnsi="GHEA Grapalat" w:cs="Sylfaen"/>
          <w:sz w:val="20"/>
          <w:szCs w:val="24"/>
          <w:lang w:val="en-US"/>
        </w:rPr>
        <w:t xml:space="preserve">Section </w:t>
      </w:r>
      <w:r xmlns:w="http://schemas.openxmlformats.org/wordprocessingml/2006/main" w:rsidR="00E82197" w:rsidRPr="00E82197">
        <w:rPr>
          <w:rFonts w:ascii="GHEA Grapalat" w:eastAsia="Times New Roman" w:hAnsi="GHEA Grapalat" w:cs="Sylfaen"/>
          <w:sz w:val="20"/>
          <w:szCs w:val="24"/>
          <w:lang w:val="af-ZA"/>
        </w:rPr>
        <w:t xml:space="preserve">6 </w:t>
      </w:r>
      <w:r xmlns:w="http://schemas.openxmlformats.org/wordprocessingml/2006/main" w:rsidR="00E82197" w:rsidRPr="00E82197">
        <w:rPr>
          <w:rFonts w:ascii="GHEA Grapalat" w:eastAsia="Times New Roman" w:hAnsi="GHEA Grapalat" w:cs="Sylfaen"/>
          <w:sz w:val="20"/>
          <w:szCs w:val="24"/>
          <w:lang w:val="en-US"/>
        </w:rPr>
        <w:t xml:space="preserve">of the Law</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lang w:val="af-ZA"/>
        </w:rPr>
        <w:t xml:space="preserve">1 </w:t>
      </w:r>
      <w:r xmlns:w="http://schemas.openxmlformats.org/wordprocessingml/2006/main" w:rsidR="00E82197" w:rsidRPr="00E82197">
        <w:rPr>
          <w:rFonts w:ascii="GHEA Grapalat" w:eastAsia="Times New Roman" w:hAnsi="GHEA Grapalat" w:cs="Sylfaen"/>
          <w:sz w:val="20"/>
          <w:szCs w:val="24"/>
          <w:lang w:val="en-US"/>
        </w:rPr>
        <w:t xml:space="preserve">of </w:t>
      </w:r>
      <w:r xmlns:w="http://schemas.openxmlformats.org/wordprocessingml/2006/main" w:rsidR="00E82197" w:rsidRPr="00E82197">
        <w:rPr>
          <w:rFonts w:ascii="GHEA Grapalat" w:eastAsia="Times New Roman" w:hAnsi="GHEA Grapalat" w:cs="Sylfaen"/>
          <w:sz w:val="20"/>
          <w:szCs w:val="24"/>
          <w:lang w:val="en-US"/>
        </w:rPr>
        <w:t xml:space="preserve">the article</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lang w:val="en-US"/>
        </w:rPr>
        <w:t xml:space="preserve">part </w:t>
      </w:r>
      <w:r xmlns:w="http://schemas.openxmlformats.org/wordprocessingml/2006/main" w:rsidR="00E82197" w:rsidRPr="00E82197">
        <w:rPr>
          <w:rFonts w:ascii="GHEA Grapalat" w:eastAsia="Times New Roman" w:hAnsi="GHEA Grapalat" w:cs="Sylfaen"/>
          <w:sz w:val="20"/>
          <w:szCs w:val="24"/>
          <w:lang w:val="af-ZA"/>
        </w:rPr>
        <w:t xml:space="preserve">6</w:t>
      </w:r>
      <w:r xmlns:w="http://schemas.openxmlformats.org/wordprocessingml/2006/main" w:rsidR="00E82197" w:rsidRPr="00E82197">
        <w:rPr>
          <w:rFonts w:ascii="GHEA Grapalat" w:eastAsia="Times New Roman" w:hAnsi="GHEA Grapalat" w:cs="Sylfaen"/>
          <w:sz w:val="20"/>
          <w:szCs w:val="24"/>
          <w:lang w:val="en-US"/>
        </w:rPr>
        <w:t xml:space="preserve">​</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lang w:val="en-US"/>
        </w:rPr>
        <w:t xml:space="preserve">with a point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lang w:val="en-US"/>
        </w:rPr>
        <w:t xml:space="preserve">planned</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lang w:val="en-US"/>
        </w:rPr>
        <w:t xml:space="preserve">the foundations</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lang w:val="en-US"/>
        </w:rPr>
        <w:t xml:space="preserve">in:</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lang w:val="en-US"/>
        </w:rPr>
        <w:t xml:space="preserve">application</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lang w:val="en-US"/>
        </w:rPr>
        <w:t xml:space="preserve">to come</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case</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of the client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to lead</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reasoned</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decision</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based on</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on</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authorized</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the body</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to the participant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include:</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is</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shopping</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to the process</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to participate</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right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without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participants</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in the list.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And</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in which</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hereby</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at the point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specified</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the decision</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of the client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the leader</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makes</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is</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of purchase</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the procedure</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non-existent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to be announced</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or</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sealed</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of the contract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regarding</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the statement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to publish</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or</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the contract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unilateral</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to solve</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about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the statement</w:t>
      </w:r>
      <w:r xmlns:w="http://schemas.openxmlformats.org/wordprocessingml/2006/main" w:rsidR="00E82197" w:rsidRPr="00E82197">
        <w:rPr>
          <w:rFonts w:ascii="GHEA Grapalat" w:eastAsia="Times New Roman" w:hAnsi="GHEA Grapalat" w:cs="Sylfaen"/>
          <w:sz w:val="20"/>
          <w:szCs w:val="24"/>
          <w:lang w:val="hy-AM"/>
        </w:rPr>
        <w:t xml:space="preserve"> </w:t>
      </w:r>
      <w:r xmlns:w="http://schemas.openxmlformats.org/wordprocessingml/2006/main" w:rsidR="00E82197" w:rsidRPr="00E82197">
        <w:rPr>
          <w:rFonts w:ascii="GHEA Grapalat" w:eastAsia="Times New Roman" w:hAnsi="GHEA Grapalat" w:cs="Sylfaen"/>
          <w:sz w:val="20"/>
          <w:szCs w:val="24"/>
        </w:rPr>
        <w:t xml:space="preserve">to publish </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lang w:val="hy-AM"/>
        </w:rPr>
        <w:t xml:space="preserve">the notice </w:t>
      </w:r>
      <w:r xmlns:w="http://schemas.openxmlformats.org/wordprocessingml/2006/main" w:rsidR="00E82197" w:rsidRPr="00E82197">
        <w:rPr>
          <w:rFonts w:ascii="GHEA Grapalat" w:eastAsia="Times New Roman" w:hAnsi="GHEA Grapalat" w:cs="Sylfaen"/>
          <w:sz w:val="20"/>
          <w:szCs w:val="24"/>
          <w:lang w:val="af-ZA"/>
        </w:rPr>
        <w:t xml:space="preserve">).</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on the day</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next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On the </w:t>
      </w:r>
      <w:r xmlns:w="http://schemas.openxmlformats.org/wordprocessingml/2006/main" w:rsidR="00E82197" w:rsidRPr="00E82197">
        <w:rPr>
          <w:rFonts w:ascii="GHEA Grapalat" w:eastAsia="Times New Roman" w:hAnsi="GHEA Grapalat" w:cs="Sylfaen"/>
          <w:sz w:val="20"/>
          <w:szCs w:val="24"/>
          <w:lang w:val="hy-AM"/>
        </w:rPr>
        <w:t xml:space="preserve">tenth day </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The decision</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to be held</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next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the day</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it </w:t>
      </w:r>
      <w:r xmlns:w="http://schemas.openxmlformats.org/wordprocessingml/2006/main" w:rsidR="00E82197" w:rsidRPr="00E82197">
        <w:rPr>
          <w:rFonts w:ascii="GHEA Grapalat" w:eastAsia="Times New Roman" w:hAnsi="GHEA Grapalat" w:cs="Sylfaen"/>
          <w:sz w:val="20"/>
          <w:szCs w:val="24"/>
        </w:rPr>
        <w:t xml:space="preserve">is provided </w:t>
      </w:r>
      <w:r xmlns:w="http://schemas.openxmlformats.org/wordprocessingml/2006/main" w:rsidR="00E82197" w:rsidRPr="00E82197">
        <w:rPr>
          <w:rFonts w:ascii="GHEA Grapalat" w:eastAsia="Times New Roman" w:hAnsi="GHEA Grapalat" w:cs="Sylfaen"/>
          <w:sz w:val="20"/>
          <w:szCs w:val="24"/>
          <w:lang w:val="af-ZA"/>
        </w:rPr>
        <w:t xml:space="preserve">in writing</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is</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authorized</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to the body</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and:</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to Participant </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Authorized</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the body</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to the participant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include:</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is</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shopping</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to the process</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to participate</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right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without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participants</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in the list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the decision</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to receive</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next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fortieth</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on the day</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next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fifth</w:t>
      </w:r>
      <w:r xmlns:w="http://schemas.openxmlformats.org/wordprocessingml/2006/main" w:rsidR="00E82197" w:rsidRPr="00E82197">
        <w:rPr>
          <w:rFonts w:ascii="GHEA Grapalat" w:eastAsia="Times New Roman" w:hAnsi="GHEA Grapalat" w:cs="Sylfaen"/>
          <w:sz w:val="20"/>
          <w:szCs w:val="24"/>
          <w:lang w:val="en-US"/>
        </w:rPr>
        <w:t xml:space="preserve">​</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lang w:val="en-US"/>
        </w:rPr>
        <w:t xml:space="preserve">What </w:t>
      </w:r>
      <w:r xmlns:w="http://schemas.openxmlformats.org/wordprocessingml/2006/main" w:rsidR="00E82197" w:rsidRPr="00E82197">
        <w:rPr>
          <w:rFonts w:ascii="GHEA Grapalat" w:eastAsia="Times New Roman" w:hAnsi="GHEA Grapalat" w:cs="Sylfaen"/>
          <w:sz w:val="20"/>
          <w:szCs w:val="24"/>
        </w:rPr>
        <w:t xml:space="preserve">day </w:t>
      </w:r>
      <w:r xmlns:w="http://schemas.openxmlformats.org/wordprocessingml/2006/main" w:rsidR="00E82197" w:rsidRPr="00E82197">
        <w:rPr>
          <w:rFonts w:ascii="GHEA Grapalat" w:eastAsia="Times New Roman" w:hAnsi="GHEA Grapalat" w:cs="Sylfaen"/>
          <w:sz w:val="20"/>
          <w:szCs w:val="24"/>
          <w:lang w:val="af-ZA"/>
        </w:rPr>
        <w:t xml:space="preserve">?</w:t>
      </w:r>
      <w:r xmlns:w="http://schemas.openxmlformats.org/wordprocessingml/2006/main" w:rsidR="00E82197" w:rsidRPr="00E82197">
        <w:rPr>
          <w:rFonts w:ascii="GHEA Grapalat" w:eastAsia="Times New Roman" w:hAnsi="GHEA Grapalat" w:cs="Sylfaen"/>
          <w:sz w:val="20"/>
          <w:szCs w:val="24"/>
        </w:rPr>
        <w:t xml:space="preserve">​</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the decision</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to receive</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next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fortieth</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of the day</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as of</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to participate</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by</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decision</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appeal</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regarding</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initiated</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and:</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unfinished</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judicial</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to work</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availability</w:t>
      </w:r>
      <w:r xmlns:w="http://schemas.openxmlformats.org/wordprocessingml/2006/main" w:rsidR="00E82197" w:rsidRPr="00E82197">
        <w:rPr>
          <w:rFonts w:ascii="GHEA Grapalat" w:eastAsia="Times New Roman" w:hAnsi="GHEA Grapalat" w:cs="Sylfaen"/>
          <w:sz w:val="20"/>
          <w:szCs w:val="24"/>
          <w:lang w:val="af-ZA"/>
        </w:rPr>
        <w:t xml:space="preserve"> in </w:t>
      </w:r>
      <w:r xmlns:w="http://schemas.openxmlformats.org/wordprocessingml/2006/main" w:rsidR="00E82197" w:rsidRPr="00E82197">
        <w:rPr>
          <w:rFonts w:ascii="GHEA Grapalat" w:eastAsia="Times New Roman" w:hAnsi="GHEA Grapalat" w:cs="Sylfaen"/>
          <w:sz w:val="20"/>
          <w:szCs w:val="24"/>
        </w:rPr>
        <w:t xml:space="preserve">the </w:t>
      </w:r>
      <w:r xmlns:w="http://schemas.openxmlformats.org/wordprocessingml/2006/main" w:rsidR="00E82197" w:rsidRPr="00E82197">
        <w:rPr>
          <w:rFonts w:ascii="GHEA Grapalat" w:eastAsia="Times New Roman" w:hAnsi="GHEA Grapalat" w:cs="Sylfaen"/>
          <w:sz w:val="20"/>
          <w:szCs w:val="24"/>
          <w:lang w:val="af-ZA"/>
        </w:rPr>
        <w:t xml:space="preserve">given </w:t>
      </w:r>
      <w:r xmlns:w="http://schemas.openxmlformats.org/wordprocessingml/2006/main" w:rsidR="00E82197" w:rsidRPr="00E82197">
        <w:rPr>
          <w:rFonts w:ascii="GHEA Grapalat" w:eastAsia="Times New Roman" w:hAnsi="GHEA Grapalat" w:cs="Sylfaen"/>
          <w:sz w:val="20"/>
          <w:szCs w:val="24"/>
        </w:rPr>
        <w:t xml:space="preserve">case</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judicial</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in case</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final</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judicial</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the act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strength</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in</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to enter</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on the day</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next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fifth</w:t>
      </w:r>
      <w:r xmlns:w="http://schemas.openxmlformats.org/wordprocessingml/2006/main" w:rsidR="00E82197" w:rsidRPr="00E82197">
        <w:rPr>
          <w:rFonts w:ascii="GHEA Grapalat" w:eastAsia="Times New Roman" w:hAnsi="GHEA Grapalat" w:cs="Sylfaen"/>
          <w:sz w:val="20"/>
          <w:szCs w:val="24"/>
          <w:lang w:val="en-US"/>
        </w:rPr>
        <w:t xml:space="preserve">​</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day </w:t>
      </w:r>
      <w:r xmlns:w="http://schemas.openxmlformats.org/wordprocessingml/2006/main" w:rsidR="00E82197" w:rsidRPr="00E82197">
        <w:rPr>
          <w:rFonts w:ascii="GHEA Grapalat" w:eastAsia="Times New Roman" w:hAnsi="GHEA Grapalat" w:cs="Sylfaen"/>
          <w:sz w:val="20"/>
          <w:szCs w:val="24"/>
          <w:lang w:val="af-ZA"/>
        </w:rPr>
        <w:t xml:space="preserve">if</w:t>
      </w:r>
      <w:r xmlns:w="http://schemas.openxmlformats.org/wordprocessingml/2006/main" w:rsidR="00E82197" w:rsidRPr="00E82197">
        <w:rPr>
          <w:rFonts w:ascii="GHEA Grapalat" w:eastAsia="Times New Roman" w:hAnsi="GHEA Grapalat" w:cs="Sylfaen"/>
          <w:sz w:val="20"/>
          <w:szCs w:val="24"/>
          <w:lang w:val="en-US"/>
        </w:rPr>
        <w:t xml:space="preserve">​</w:t>
      </w:r>
      <w:r xmlns:w="http://schemas.openxmlformats.org/wordprocessingml/2006/main" w:rsidR="00E82197" w:rsidRPr="00E82197">
        <w:rPr>
          <w:rFonts w:ascii="GHEA Grapalat" w:eastAsia="Times New Roman" w:hAnsi="GHEA Grapalat" w:cs="Sylfaen"/>
          <w:sz w:val="20"/>
          <w:szCs w:val="24"/>
        </w:rPr>
        <w:t xml:space="preserve">​</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judicial</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exam</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with the result</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decision</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performance</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the opportunity</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no</w:t>
      </w:r>
      <w:r xmlns:w="http://schemas.openxmlformats.org/wordprocessingml/2006/main" w:rsidR="00E82197" w:rsidRPr="00E82197">
        <w:rPr>
          <w:rFonts w:ascii="GHEA Grapalat" w:eastAsia="Times New Roman" w:hAnsi="GHEA Grapalat" w:cs="Sylfaen"/>
          <w:sz w:val="20"/>
          <w:szCs w:val="24"/>
          <w:lang w:val="af-ZA"/>
        </w:rPr>
        <w:t xml:space="preserve"> </w:t>
      </w:r>
      <w:r xmlns:w="http://schemas.openxmlformats.org/wordprocessingml/2006/main" w:rsidR="00E82197" w:rsidRPr="00E82197">
        <w:rPr>
          <w:rFonts w:ascii="GHEA Grapalat" w:eastAsia="Times New Roman" w:hAnsi="GHEA Grapalat" w:cs="Sylfaen"/>
          <w:sz w:val="20"/>
          <w:szCs w:val="24"/>
        </w:rPr>
        <w:t xml:space="preserve">disappeared </w:t>
      </w:r>
      <w:r xmlns:w="http://schemas.openxmlformats.org/wordprocessingml/2006/main" w:rsidR="00E82197" w:rsidRPr="00E82197">
        <w:rPr>
          <w:rFonts w:ascii="GHEA Grapalat" w:eastAsia="Times New Roman" w:hAnsi="GHEA Grapalat" w:cs="Sylfaen"/>
          <w:sz w:val="20"/>
          <w:szCs w:val="24"/>
          <w:lang w:val="hy-AM"/>
        </w:rPr>
        <w:t xml:space="preserve">.</w:t>
      </w:r>
    </w:p>
    <w:p w:rsidR="00E82197" w:rsidRPr="00E82197" w:rsidRDefault="00E82197"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E82197">
        <w:rPr>
          <w:rFonts w:ascii="GHEA Grapalat" w:eastAsia="Times New Roman" w:hAnsi="GHEA Grapalat" w:cs="Sylfaen"/>
          <w:sz w:val="20"/>
          <w:szCs w:val="24"/>
          <w:lang w:val="af-ZA"/>
        </w:rPr>
        <w:t xml:space="preserve">Moreover, if:</w:t>
      </w:r>
    </w:p>
    <w:p w:rsidR="00E82197" w:rsidRPr="00E82197" w:rsidRDefault="00E82197" w:rsidP="00106D44">
      <w:pPr xmlns:w="http://schemas.openxmlformats.org/wordprocessingml/2006/main">
        <w:numPr>
          <w:ilvl w:val="0"/>
          <w:numId w:val="18"/>
        </w:numPr>
        <w:tabs>
          <w:tab w:val="left" w:pos="426"/>
        </w:tabs>
        <w:spacing w:after="0" w:line="240" w:lineRule="auto"/>
        <w:ind w:left="0" w:firstLine="0"/>
        <w:jc w:val="both"/>
        <w:rPr>
          <w:rFonts w:ascii="GHEA Grapalat" w:eastAsia="Times New Roman" w:hAnsi="GHEA Grapalat" w:cs="Sylfaen"/>
          <w:sz w:val="20"/>
          <w:szCs w:val="24"/>
          <w:lang w:val="af-ZA"/>
        </w:rPr>
      </w:pPr>
      <w:r xmlns:w="http://schemas.openxmlformats.org/wordprocessingml/2006/main" w:rsidRPr="00E82197">
        <w:rPr>
          <w:rFonts w:ascii="GHEA Grapalat" w:eastAsia="Times New Roman" w:hAnsi="GHEA Grapalat" w:cs="Sylfaen"/>
          <w:sz w:val="20"/>
          <w:szCs w:val="24"/>
        </w:rPr>
        <w:t xml:space="preserve">authorized </w:t>
      </w:r>
      <w:r xmlns:w="http://schemas.openxmlformats.org/wordprocessingml/2006/main" w:rsidRPr="00E82197">
        <w:rPr>
          <w:rFonts w:ascii="GHEA Grapalat" w:eastAsia="Times New Roman" w:hAnsi="GHEA Grapalat" w:cs="Sylfaen"/>
          <w:sz w:val="20"/>
          <w:szCs w:val="24"/>
          <w:lang w:val="af-ZA"/>
        </w:rPr>
        <w:t xml:space="preserve">under this clause</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rPr>
        <w:t xml:space="preserve">to the body</w:t>
      </w:r>
      <w:r xmlns:w="http://schemas.openxmlformats.org/wordprocessingml/2006/main" w:rsidRPr="00D60ADB">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rPr>
        <w:t xml:space="preserve">the decision</w:t>
      </w:r>
      <w:r xmlns:w="http://schemas.openxmlformats.org/wordprocessingml/2006/main" w:rsidRPr="00D60ADB">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rPr>
        <w:t xml:space="preserve">to be presented</w:t>
      </w:r>
      <w:r xmlns:w="http://schemas.openxmlformats.org/wordprocessingml/2006/main" w:rsidRPr="00D60ADB">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rPr>
        <w:t xml:space="preserve">deadline</w:t>
      </w:r>
      <w:r xmlns:w="http://schemas.openxmlformats.org/wordprocessingml/2006/main" w:rsidRPr="00D60ADB">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rPr>
        <w:t xml:space="preserve">to expire</w:t>
      </w:r>
      <w:r xmlns:w="http://schemas.openxmlformats.org/wordprocessingml/2006/main" w:rsidRPr="00D60ADB">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rPr>
        <w:t xml:space="preserve">of the day</w:t>
      </w:r>
      <w:r xmlns:w="http://schemas.openxmlformats.org/wordprocessingml/2006/main" w:rsidRPr="00D60ADB">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rPr>
        <w:t xml:space="preserve">as of</w:t>
      </w:r>
      <w:r xmlns:w="http://schemas.openxmlformats.org/wordprocessingml/2006/main" w:rsidRPr="00D60ADB">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rPr>
        <w:t xml:space="preserve">the participant</w:t>
      </w:r>
      <w:r xmlns:w="http://schemas.openxmlformats.org/wordprocessingml/2006/main" w:rsidRPr="00D60ADB">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rPr>
        <w:t xml:space="preserve">or</w:t>
      </w:r>
      <w:r xmlns:w="http://schemas.openxmlformats.org/wordprocessingml/2006/main" w:rsidRPr="00D60ADB">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rPr>
        <w:t xml:space="preserve">the contract</w:t>
      </w:r>
      <w:r xmlns:w="http://schemas.openxmlformats.org/wordprocessingml/2006/main" w:rsidRPr="00D60ADB">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rPr>
        <w:t xml:space="preserve">sealed</w:t>
      </w:r>
      <w:r xmlns:w="http://schemas.openxmlformats.org/wordprocessingml/2006/main" w:rsidRPr="00D60ADB">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rPr>
        <w:t xml:space="preserve">the person</w:t>
      </w:r>
      <w:r xmlns:w="http://schemas.openxmlformats.org/wordprocessingml/2006/main" w:rsidRPr="00D60ADB">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rPr>
        <w:t xml:space="preserve">to pay</w:t>
      </w:r>
      <w:r xmlns:w="http://schemas.openxmlformats.org/wordprocessingml/2006/main" w:rsidRPr="00D60ADB">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rPr>
        <w:t xml:space="preserve">is </w:t>
      </w:r>
      <w:r xmlns:w="http://schemas.openxmlformats.org/wordprocessingml/2006/main" w:rsidRPr="00D60ADB">
        <w:rPr>
          <w:rFonts w:ascii="GHEA Grapalat" w:eastAsia="Times New Roman" w:hAnsi="GHEA Grapalat" w:cs="Sylfaen"/>
          <w:sz w:val="20"/>
          <w:szCs w:val="24"/>
          <w:lang w:val="af-ZA"/>
        </w:rPr>
        <w:t xml:space="preserve">the amount of the bid, contract and/or qualification security, then the customer does not submit the reasoned decision to include the given participant in the list to the authorized body;</w:t>
      </w:r>
    </w:p>
    <w:p w:rsidR="00E82197" w:rsidRPr="00E82197" w:rsidRDefault="00E82197" w:rsidP="00106D44">
      <w:pPr xmlns:w="http://schemas.openxmlformats.org/wordprocessingml/2006/main">
        <w:numPr>
          <w:ilvl w:val="0"/>
          <w:numId w:val="18"/>
        </w:numPr>
        <w:tabs>
          <w:tab w:val="left" w:pos="426"/>
        </w:tabs>
        <w:spacing w:after="0" w:line="240" w:lineRule="auto"/>
        <w:ind w:left="0" w:firstLine="0"/>
        <w:jc w:val="both"/>
        <w:rPr>
          <w:rFonts w:ascii="GHEA Grapalat" w:eastAsia="Times New Roman" w:hAnsi="GHEA Grapalat" w:cs="Sylfaen"/>
          <w:sz w:val="20"/>
          <w:szCs w:val="24"/>
          <w:lang w:val="af-ZA"/>
        </w:rPr>
      </w:pPr>
      <w:r xmlns:w="http://schemas.openxmlformats.org/wordprocessingml/2006/main" w:rsidRPr="00E82197">
        <w:rPr>
          <w:rFonts w:ascii="GHEA Grapalat" w:eastAsia="Times New Roman" w:hAnsi="GHEA Grapalat" w:cs="Sylfaen"/>
          <w:sz w:val="20"/>
          <w:szCs w:val="24"/>
          <w:lang w:val="af-ZA"/>
        </w:rPr>
        <w:t xml:space="preserve">The payment of the bid, contract and/or qualification security amount by the participant or the person who signed the contract was carried out by </w:t>
      </w:r>
      <w:r xmlns:w="http://schemas.openxmlformats.org/wordprocessingml/2006/main" w:rsidRPr="00E82197">
        <w:rPr>
          <w:rFonts w:ascii="GHEA Grapalat" w:eastAsia="Times New Roman" w:hAnsi="GHEA Grapalat" w:cs="Sylfaen"/>
          <w:sz w:val="20"/>
          <w:szCs w:val="24"/>
        </w:rPr>
        <w:t xml:space="preserve">an authorized</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rPr>
        <w:t xml:space="preserve">to the body</w:t>
      </w:r>
      <w:r xmlns:w="http://schemas.openxmlformats.org/wordprocessingml/2006/main" w:rsidRPr="00D60ADB">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rPr>
        <w:t xml:space="preserve">the decision</w:t>
      </w:r>
      <w:r xmlns:w="http://schemas.openxmlformats.org/wordprocessingml/2006/main" w:rsidRPr="00D60ADB">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rPr>
        <w:t xml:space="preserve">to be presented</w:t>
      </w:r>
      <w:r xmlns:w="http://schemas.openxmlformats.org/wordprocessingml/2006/main" w:rsidRPr="00D60ADB">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rPr>
        <w:t xml:space="preserve">deadline</w:t>
      </w:r>
      <w:r xmlns:w="http://schemas.openxmlformats.org/wordprocessingml/2006/main" w:rsidRPr="00D60ADB">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to </w:t>
      </w:r>
      <w:r xmlns:w="http://schemas.openxmlformats.org/wordprocessingml/2006/main" w:rsidRPr="00E82197">
        <w:rPr>
          <w:rFonts w:ascii="GHEA Grapalat" w:eastAsia="Times New Roman" w:hAnsi="GHEA Grapalat" w:cs="Sylfaen"/>
          <w:sz w:val="20"/>
          <w:szCs w:val="24"/>
        </w:rPr>
        <w:t xml:space="preserve">expire</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then </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but</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no</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later </w:t>
      </w:r>
      <w:r xmlns:w="http://schemas.openxmlformats.org/wordprocessingml/2006/main" w:rsidRPr="00E82197">
        <w:rPr>
          <w:rFonts w:ascii="GHEA Grapalat" w:eastAsia="Times New Roman" w:hAnsi="GHEA Grapalat" w:cs="Sylfaen"/>
          <w:sz w:val="20"/>
          <w:szCs w:val="24"/>
          <w:lang w:val="en-US"/>
        </w:rPr>
        <w:t xml:space="preserve">than</w:t>
      </w:r>
      <w:r xmlns:w="http://schemas.openxmlformats.org/wordprocessingml/2006/main" w:rsidRPr="00E82197">
        <w:rPr>
          <w:rFonts w:ascii="GHEA Grapalat" w:eastAsia="Times New Roman" w:hAnsi="GHEA Grapalat" w:cs="Sylfaen"/>
          <w:sz w:val="20"/>
          <w:szCs w:val="24"/>
          <w:lang w:val="af-ZA"/>
        </w:rPr>
        <w:t xml:space="preserve">​</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to the participant</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or</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contract</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sealed</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to the person</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in the list</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to include</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deadline</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to expire</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day </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then</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the customer</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of it</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about</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in writing</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informs</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is</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authorized</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body </w:t>
      </w:r>
      <w:r xmlns:w="http://schemas.openxmlformats.org/wordprocessingml/2006/main" w:rsidRPr="00E82197">
        <w:rPr>
          <w:rFonts w:ascii="GHEA Grapalat" w:eastAsia="Times New Roman" w:hAnsi="GHEA Grapalat" w:cs="Sylfaen"/>
          <w:sz w:val="20"/>
          <w:szCs w:val="24"/>
          <w:lang w:val="af-ZA"/>
        </w:rPr>
        <w:t xml:space="preserve">of </w:t>
      </w:r>
      <w:r xmlns:w="http://schemas.openxmlformats.org/wordprocessingml/2006/main" w:rsidRPr="00E82197">
        <w:rPr>
          <w:rFonts w:ascii="GHEA Grapalat" w:eastAsia="Times New Roman" w:hAnsi="GHEA Grapalat" w:cs="Sylfaen"/>
          <w:sz w:val="20"/>
          <w:szCs w:val="24"/>
          <w:lang w:val="en-US"/>
        </w:rPr>
        <w:t xml:space="preserve">which</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based on</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on</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the participant</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no</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be included</w:t>
      </w:r>
      <w:r xmlns:w="http://schemas.openxmlformats.org/wordprocessingml/2006/main" w:rsidRPr="00E82197">
        <w:rPr>
          <w:rFonts w:ascii="GHEA Grapalat" w:eastAsia="Times New Roman" w:hAnsi="GHEA Grapalat" w:cs="Sylfaen"/>
          <w:sz w:val="20"/>
          <w:szCs w:val="24"/>
          <w:lang w:val="af-ZA"/>
        </w:rPr>
        <w:t xml:space="preserve"> </w:t>
      </w:r>
      <w:r xmlns:w="http://schemas.openxmlformats.org/wordprocessingml/2006/main" w:rsidRPr="00E82197">
        <w:rPr>
          <w:rFonts w:ascii="GHEA Grapalat" w:eastAsia="Times New Roman" w:hAnsi="GHEA Grapalat" w:cs="Sylfaen"/>
          <w:sz w:val="20"/>
          <w:szCs w:val="24"/>
          <w:lang w:val="en-US"/>
        </w:rPr>
        <w:t xml:space="preserve">in the list </w:t>
      </w:r>
      <w:r xmlns:w="http://schemas.openxmlformats.org/wordprocessingml/2006/main" w:rsidRPr="00E82197">
        <w:rPr>
          <w:rFonts w:ascii="GHEA Grapalat" w:eastAsia="Times New Roman" w:hAnsi="GHEA Grapalat" w:cs="Sylfaen"/>
          <w:sz w:val="20"/>
          <w:szCs w:val="24"/>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Times New Roman"/>
          <w:color w:val="000000"/>
          <w:sz w:val="20"/>
          <w:szCs w:val="20"/>
          <w:lang w:val="af-ZA"/>
        </w:rPr>
        <w:t xml:space="preserve">8.14 </w:t>
      </w:r>
      <w:r xmlns:w="http://schemas.openxmlformats.org/wordprocessingml/2006/main" w:rsidRPr="00532D6C">
        <w:rPr>
          <w:rFonts w:ascii="GHEA Grapalat" w:eastAsia="Times New Roman" w:hAnsi="GHEA Grapalat" w:cs="Arial"/>
          <w:color w:val="000000"/>
          <w:sz w:val="20"/>
          <w:szCs w:val="20"/>
          <w:lang w:val="en-US"/>
        </w:rPr>
        <w:t xml:space="preserve">Or </w:t>
      </w:r>
      <w:r xmlns:w="http://schemas.openxmlformats.org/wordprocessingml/2006/main" w:rsidRPr="00532D6C">
        <w:rPr>
          <w:rFonts w:ascii="GHEA Grapalat" w:eastAsia="Times New Roman" w:hAnsi="GHEA Grapalat" w:cs="Arial"/>
          <w:color w:val="000000"/>
          <w:sz w:val="20"/>
          <w:szCs w:val="20"/>
          <w:lang w:val="hy-AM"/>
        </w:rPr>
        <w:t xml:space="preserve">?</w:t>
      </w:r>
      <w:r xmlns:w="http://schemas.openxmlformats.org/wordprocessingml/2006/main" w:rsidRPr="00532D6C">
        <w:rPr>
          <w:rFonts w:ascii="GHEA Grapalat" w:eastAsia="Times New Roman" w:hAnsi="GHEA Grapalat" w:cs="Times New Roman"/>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Participant</w:t>
      </w:r>
      <w:r xmlns:w="http://schemas.openxmlformats.org/wordprocessingml/2006/main" w:rsidRPr="00532D6C">
        <w:rPr>
          <w:rFonts w:ascii="GHEA Grapalat" w:eastAsia="Times New Roman" w:hAnsi="GHEA Grapalat" w:cs="Arial"/>
          <w:color w:val="000000"/>
          <w:sz w:val="20"/>
          <w:szCs w:val="20"/>
          <w:lang w:val="en-US"/>
        </w:rPr>
        <w:t xml:space="preserve">​</w:t>
      </w:r>
      <w:r xmlns:w="http://schemas.openxmlformats.org/wordprocessingml/2006/main" w:rsidRPr="00532D6C">
        <w:rPr>
          <w:rFonts w:ascii="GHEA Grapalat" w:eastAsia="Times New Roman" w:hAnsi="GHEA Grapalat" w:cs="Times New Roman"/>
          <w:color w:val="000000"/>
          <w:sz w:val="20"/>
          <w:szCs w:val="20"/>
          <w:lang w:val="hy-AM"/>
        </w:rPr>
        <w:t xml:space="preserve"> </w:t>
      </w:r>
      <w:r xmlns:w="http://schemas.openxmlformats.org/wordprocessingml/2006/main" w:rsidRPr="00532D6C">
        <w:rPr>
          <w:rFonts w:ascii="GHEA Grapalat" w:eastAsia="Times New Roman" w:hAnsi="GHEA Grapalat" w:cs="Times New Roman"/>
          <w:color w:val="000000"/>
          <w:sz w:val="20"/>
          <w:szCs w:val="20"/>
          <w:lang w:val="hy-AM"/>
        </w:rPr>
        <w:t xml:space="preserve">6th </w:t>
      </w:r>
      <w:r xmlns:w="http://schemas.openxmlformats.org/wordprocessingml/2006/main" w:rsidRPr="00532D6C">
        <w:rPr>
          <w:rFonts w:ascii="GHEA Grapalat" w:eastAsia="Times New Roman" w:hAnsi="GHEA Grapalat" w:cs="Arial"/>
          <w:color w:val="000000"/>
          <w:sz w:val="20"/>
          <w:szCs w:val="20"/>
          <w:lang w:val="hy-AM"/>
        </w:rPr>
        <w:t xml:space="preserve">of </w:t>
      </w:r>
      <w:r xmlns:w="http://schemas.openxmlformats.org/wordprocessingml/2006/main" w:rsidRPr="00532D6C">
        <w:rPr>
          <w:rFonts w:ascii="GHEA Grapalat" w:eastAsia="Times New Roman" w:hAnsi="GHEA Grapalat" w:cs="Arial"/>
          <w:color w:val="000000"/>
          <w:sz w:val="20"/>
          <w:szCs w:val="20"/>
          <w:lang w:val="en-US"/>
        </w:rPr>
        <w:t xml:space="preserve">O </w:t>
      </w:r>
      <w:r xmlns:w="http://schemas.openxmlformats.org/wordprocessingml/2006/main" w:rsidRPr="00532D6C">
        <w:rPr>
          <w:rFonts w:ascii="GHEA Grapalat" w:eastAsia="Times New Roman" w:hAnsi="GHEA Grapalat" w:cs="Arial"/>
          <w:color w:val="000000"/>
          <w:sz w:val="20"/>
          <w:szCs w:val="20"/>
          <w:lang w:val="hy-AM"/>
        </w:rPr>
        <w:t xml:space="preserve">renk</w:t>
      </w:r>
      <w:r xmlns:w="http://schemas.openxmlformats.org/wordprocessingml/2006/main" w:rsidRPr="00532D6C">
        <w:rPr>
          <w:rFonts w:ascii="GHEA Grapalat" w:eastAsia="Times New Roman" w:hAnsi="GHEA Grapalat" w:cs="Times New Roman"/>
          <w:color w:val="000000"/>
          <w:sz w:val="20"/>
          <w:szCs w:val="20"/>
          <w:lang w:val="hy-AM"/>
        </w:rPr>
        <w:t xml:space="preserve"> </w:t>
      </w:r>
      <w:r xmlns:w="http://schemas.openxmlformats.org/wordprocessingml/2006/main" w:rsidRPr="00532D6C">
        <w:rPr>
          <w:rFonts w:ascii="GHEA Grapalat" w:eastAsia="Times New Roman" w:hAnsi="GHEA Grapalat" w:cs="Times New Roman"/>
          <w:color w:val="000000"/>
          <w:sz w:val="20"/>
          <w:szCs w:val="20"/>
          <w:lang w:val="hy-AM"/>
        </w:rPr>
        <w:t xml:space="preserve">1 </w:t>
      </w:r>
      <w:r xmlns:w="http://schemas.openxmlformats.org/wordprocessingml/2006/main" w:rsidRPr="00532D6C">
        <w:rPr>
          <w:rFonts w:ascii="GHEA Grapalat" w:eastAsia="Times New Roman" w:hAnsi="GHEA Grapalat" w:cs="Arial"/>
          <w:color w:val="000000"/>
          <w:sz w:val="20"/>
          <w:szCs w:val="20"/>
          <w:lang w:val="hy-AM"/>
        </w:rPr>
        <w:t xml:space="preserve">of </w:t>
      </w:r>
      <w:r xmlns:w="http://schemas.openxmlformats.org/wordprocessingml/2006/main" w:rsidRPr="00532D6C">
        <w:rPr>
          <w:rFonts w:ascii="GHEA Grapalat" w:eastAsia="Times New Roman" w:hAnsi="GHEA Grapalat" w:cs="Arial"/>
          <w:color w:val="000000"/>
          <w:sz w:val="20"/>
          <w:szCs w:val="20"/>
          <w:lang w:val="hy-AM"/>
        </w:rPr>
        <w:t xml:space="preserve">the article</w:t>
      </w:r>
      <w:r xmlns:w="http://schemas.openxmlformats.org/wordprocessingml/2006/main" w:rsidRPr="00532D6C">
        <w:rPr>
          <w:rFonts w:ascii="GHEA Grapalat" w:eastAsia="Times New Roman" w:hAnsi="GHEA Grapalat" w:cs="Times New Roman"/>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part </w:t>
      </w:r>
      <w:r xmlns:w="http://schemas.openxmlformats.org/wordprocessingml/2006/main" w:rsidRPr="00532D6C">
        <w:rPr>
          <w:rFonts w:ascii="GHEA Grapalat" w:eastAsia="Times New Roman" w:hAnsi="GHEA Grapalat" w:cs="Times New Roman"/>
          <w:color w:val="000000"/>
          <w:sz w:val="20"/>
          <w:szCs w:val="20"/>
          <w:lang w:val="hy-AM"/>
        </w:rPr>
        <w:t xml:space="preserve">5</w:t>
      </w:r>
      <w:r xmlns:w="http://schemas.openxmlformats.org/wordprocessingml/2006/main" w:rsidRPr="00532D6C">
        <w:rPr>
          <w:rFonts w:ascii="GHEA Grapalat" w:eastAsia="Times New Roman" w:hAnsi="GHEA Grapalat" w:cs="Arial"/>
          <w:color w:val="000000"/>
          <w:sz w:val="20"/>
          <w:szCs w:val="20"/>
          <w:lang w:val="hy-AM"/>
        </w:rPr>
        <w:t xml:space="preserve">​</w:t>
      </w:r>
      <w:r xmlns:w="http://schemas.openxmlformats.org/wordprocessingml/2006/main" w:rsidRPr="00532D6C">
        <w:rPr>
          <w:rFonts w:ascii="GHEA Grapalat" w:eastAsia="Times New Roman" w:hAnsi="GHEA Grapalat" w:cs="Times New Roman"/>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and </w:t>
      </w:r>
      <w:r xmlns:w="http://schemas.openxmlformats.org/wordprocessingml/2006/main" w:rsidRPr="00532D6C">
        <w:rPr>
          <w:rFonts w:ascii="GHEA Grapalat" w:eastAsia="Times New Roman" w:hAnsi="GHEA Grapalat" w:cs="Arial"/>
          <w:color w:val="000000"/>
          <w:sz w:val="20"/>
          <w:szCs w:val="20"/>
          <w:lang w:val="hy-AM"/>
        </w:rPr>
        <w:t xml:space="preserve">the </w:t>
      </w:r>
      <w:r xmlns:w="http://schemas.openxmlformats.org/wordprocessingml/2006/main" w:rsidRPr="00532D6C">
        <w:rPr>
          <w:rFonts w:ascii="GHEA Grapalat" w:eastAsia="Times New Roman" w:hAnsi="GHEA Grapalat" w:cs="Times New Roman"/>
          <w:color w:val="000000"/>
          <w:sz w:val="20"/>
          <w:szCs w:val="20"/>
          <w:lang w:val="hy-AM"/>
        </w:rPr>
        <w:t xml:space="preserve">6th</w:t>
      </w:r>
      <w:r xmlns:w="http://schemas.openxmlformats.org/wordprocessingml/2006/main" w:rsidRPr="00532D6C">
        <w:rPr>
          <w:rFonts w:ascii="GHEA Grapalat" w:eastAsia="Times New Roman" w:hAnsi="GHEA Grapalat" w:cs="Times New Roman"/>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in parts</w:t>
      </w:r>
      <w:r xmlns:w="http://schemas.openxmlformats.org/wordprocessingml/2006/main" w:rsidRPr="00532D6C">
        <w:rPr>
          <w:rFonts w:ascii="GHEA Grapalat" w:eastAsia="Times New Roman" w:hAnsi="GHEA Grapalat" w:cs="Times New Roman"/>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planned</w:t>
      </w:r>
      <w:r xmlns:w="http://schemas.openxmlformats.org/wordprocessingml/2006/main" w:rsidRPr="00532D6C">
        <w:rPr>
          <w:rFonts w:ascii="GHEA Grapalat" w:eastAsia="Times New Roman" w:hAnsi="GHEA Grapalat" w:cs="Times New Roman"/>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in lists</w:t>
      </w:r>
      <w:r xmlns:w="http://schemas.openxmlformats.org/wordprocessingml/2006/main" w:rsidRPr="00532D6C">
        <w:rPr>
          <w:rFonts w:ascii="GHEA Grapalat" w:eastAsia="Times New Roman" w:hAnsi="GHEA Grapalat" w:cs="Times New Roman"/>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be included</w:t>
      </w:r>
      <w:r xmlns:w="http://schemas.openxmlformats.org/wordprocessingml/2006/main" w:rsidRPr="00532D6C">
        <w:rPr>
          <w:rFonts w:ascii="GHEA Grapalat" w:eastAsia="Times New Roman" w:hAnsi="GHEA Grapalat" w:cs="Times New Roman"/>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is</w:t>
      </w:r>
      <w:r xmlns:w="http://schemas.openxmlformats.org/wordprocessingml/2006/main" w:rsidRPr="00532D6C">
        <w:rPr>
          <w:rFonts w:ascii="GHEA Grapalat" w:eastAsia="Times New Roman" w:hAnsi="GHEA Grapalat" w:cs="Times New Roman"/>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the application</w:t>
      </w:r>
      <w:r xmlns:w="http://schemas.openxmlformats.org/wordprocessingml/2006/main" w:rsidRPr="00532D6C">
        <w:rPr>
          <w:rFonts w:ascii="GHEA Grapalat" w:eastAsia="Times New Roman" w:hAnsi="GHEA Grapalat" w:cs="Times New Roman"/>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to present</w:t>
      </w:r>
      <w:r xmlns:w="http://schemas.openxmlformats.org/wordprocessingml/2006/main" w:rsidRPr="00532D6C">
        <w:rPr>
          <w:rFonts w:ascii="GHEA Grapalat" w:eastAsia="Times New Roman" w:hAnsi="GHEA Grapalat" w:cs="Times New Roman"/>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from the date</w:t>
      </w:r>
      <w:r xmlns:w="http://schemas.openxmlformats.org/wordprocessingml/2006/main" w:rsidRPr="00532D6C">
        <w:rPr>
          <w:rFonts w:ascii="GHEA Grapalat" w:eastAsia="Times New Roman" w:hAnsi="GHEA Grapalat" w:cs="Times New Roman"/>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then</w:t>
      </w:r>
      <w:r xmlns:w="http://schemas.openxmlformats.org/wordprocessingml/2006/main" w:rsidRPr="00532D6C">
        <w:rPr>
          <w:rFonts w:ascii="GHEA Grapalat" w:eastAsia="Times New Roman" w:hAnsi="GHEA Grapalat" w:cs="Times New Roman"/>
          <w:color w:val="000000"/>
          <w:sz w:val="20"/>
          <w:szCs w:val="20"/>
          <w:lang w:val="hy-AM"/>
        </w:rPr>
        <w:t xml:space="preserve">​</w:t>
      </w:r>
      <w:r xmlns:w="http://schemas.openxmlformats.org/wordprocessingml/2006/main" w:rsidRPr="00532D6C">
        <w:rPr>
          <w:rFonts w:ascii="GHEA Grapalat" w:eastAsia="Times New Roman" w:hAnsi="GHEA Grapalat" w:cs="Arial"/>
          <w:color w:val="000000"/>
          <w:sz w:val="20"/>
          <w:szCs w:val="20"/>
          <w:lang w:val="hy-AM"/>
        </w:rPr>
        <w:t xml:space="preserve">​</w:t>
      </w:r>
      <w:r xmlns:w="http://schemas.openxmlformats.org/wordprocessingml/2006/main" w:rsidRPr="00532D6C">
        <w:rPr>
          <w:rFonts w:ascii="GHEA Grapalat" w:eastAsia="Times New Roman" w:hAnsi="GHEA Grapalat" w:cs="Times New Roman"/>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his</w:t>
      </w:r>
      <w:r xmlns:w="http://schemas.openxmlformats.org/wordprocessingml/2006/main" w:rsidRPr="00532D6C">
        <w:rPr>
          <w:rFonts w:ascii="GHEA Grapalat" w:eastAsia="Times New Roman" w:hAnsi="GHEA Grapalat" w:cs="Times New Roman"/>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given</w:t>
      </w:r>
      <w:r xmlns:w="http://schemas.openxmlformats.org/wordprocessingml/2006/main" w:rsidRPr="00532D6C">
        <w:rPr>
          <w:rFonts w:ascii="GHEA Grapalat" w:eastAsia="Times New Roman" w:hAnsi="GHEA Grapalat" w:cs="Times New Roman"/>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the application</w:t>
      </w:r>
      <w:r xmlns:w="http://schemas.openxmlformats.org/wordprocessingml/2006/main" w:rsidRPr="00532D6C">
        <w:rPr>
          <w:rFonts w:ascii="GHEA Grapalat" w:eastAsia="Times New Roman" w:hAnsi="GHEA Grapalat" w:cs="Times New Roman"/>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subject to</w:t>
      </w:r>
      <w:r xmlns:w="http://schemas.openxmlformats.org/wordprocessingml/2006/main" w:rsidRPr="00532D6C">
        <w:rPr>
          <w:rFonts w:ascii="GHEA Grapalat" w:eastAsia="Times New Roman" w:hAnsi="GHEA Grapalat" w:cs="Times New Roman"/>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not</w:t>
      </w:r>
      <w:r xmlns:w="http://schemas.openxmlformats.org/wordprocessingml/2006/main" w:rsidRPr="00532D6C">
        <w:rPr>
          <w:rFonts w:ascii="GHEA Grapalat" w:eastAsia="Times New Roman" w:hAnsi="GHEA Grapalat" w:cs="Times New Roman"/>
          <w:color w:val="000000"/>
          <w:sz w:val="20"/>
          <w:szCs w:val="20"/>
          <w:lang w:val="hy-AM"/>
        </w:rPr>
        <w:t xml:space="preserve"> </w:t>
      </w:r>
      <w:r xmlns:w="http://schemas.openxmlformats.org/wordprocessingml/2006/main" w:rsidRPr="00532D6C">
        <w:rPr>
          <w:rFonts w:ascii="GHEA Grapalat" w:eastAsia="Times New Roman" w:hAnsi="GHEA Grapalat" w:cs="Sylfaen"/>
          <w:sz w:val="20"/>
          <w:szCs w:val="20"/>
          <w:lang w:val="af-ZA"/>
        </w:rPr>
        <w:t xml:space="preserve">of </w:t>
      </w:r>
      <w:r xmlns:w="http://schemas.openxmlformats.org/wordprocessingml/2006/main" w:rsidRPr="00532D6C">
        <w:rPr>
          <w:rFonts w:ascii="GHEA Grapalat" w:eastAsia="Times New Roman" w:hAnsi="GHEA Grapalat" w:cs="Arial"/>
          <w:color w:val="000000"/>
          <w:sz w:val="20"/>
          <w:szCs w:val="20"/>
          <w:lang w:val="hy-AM"/>
        </w:rPr>
        <w:t xml:space="preserve">rejection</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8.15 </w:t>
      </w:r>
      <w:r xmlns:w="http://schemas.openxmlformats.org/wordprocessingml/2006/main" w:rsidRPr="00532D6C">
        <w:rPr>
          <w:rFonts w:ascii="GHEA Grapalat" w:eastAsia="Times New Roman" w:hAnsi="GHEA Grapalat" w:cs="Arial"/>
          <w:sz w:val="20"/>
          <w:szCs w:val="24"/>
        </w:rPr>
        <w:t xml:space="preserve">Herein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1 </w:t>
      </w:r>
      <w:r xmlns:w="http://schemas.openxmlformats.org/wordprocessingml/2006/main" w:rsidRPr="00532D6C">
        <w:rPr>
          <w:rFonts w:ascii="GHEA Grapalat" w:eastAsia="Times New Roman" w:hAnsi="GHEA Grapalat" w:cs="Arial"/>
          <w:sz w:val="20"/>
          <w:szCs w:val="24"/>
        </w:rPr>
        <w:t xml:space="preserve">of </w:t>
      </w:r>
      <w:r xmlns:w="http://schemas.openxmlformats.org/wordprocessingml/2006/main" w:rsidRPr="00532D6C">
        <w:rPr>
          <w:rFonts w:ascii="GHEA Grapalat" w:eastAsia="Times New Roman" w:hAnsi="GHEA Grapalat" w:cs="Arial"/>
          <w:sz w:val="20"/>
          <w:szCs w:val="24"/>
        </w:rPr>
        <w:t xml:space="preserve">the invitation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clauses </w:t>
      </w:r>
      <w:r xmlns:w="http://schemas.openxmlformats.org/wordprocessingml/2006/main" w:rsidRPr="00532D6C">
        <w:rPr>
          <w:rFonts w:ascii="GHEA Grapalat" w:eastAsia="Times New Roman" w:hAnsi="GHEA Grapalat" w:cs="Sylfaen"/>
          <w:sz w:val="20"/>
          <w:szCs w:val="24"/>
          <w:lang w:val="af-ZA"/>
        </w:rPr>
        <w:t xml:space="preserve">8.8 </w:t>
      </w:r>
      <w:r xmlns:w="http://schemas.openxmlformats.org/wordprocessingml/2006/main" w:rsidRPr="00532D6C">
        <w:rPr>
          <w:rFonts w:ascii="GHEA Grapalat" w:eastAsia="Times New Roman" w:hAnsi="GHEA Grapalat" w:cs="Arial"/>
          <w:sz w:val="20"/>
          <w:szCs w:val="24"/>
          <w:lang w:val="af-ZA"/>
        </w:rPr>
        <w:t xml:space="preserve">and </w:t>
      </w:r>
      <w:r xmlns:w="http://schemas.openxmlformats.org/wordprocessingml/2006/main" w:rsidRPr="00532D6C">
        <w:rPr>
          <w:rFonts w:ascii="GHEA Grapalat" w:eastAsia="Times New Roman" w:hAnsi="GHEA Grapalat" w:cs="Sylfaen"/>
          <w:sz w:val="20"/>
          <w:szCs w:val="24"/>
          <w:lang w:val="af-ZA"/>
        </w:rPr>
        <w:t xml:space="preserve">8.9 </w:t>
      </w:r>
      <w:r xmlns:w="http://schemas.openxmlformats.org/wordprocessingml/2006/main" w:rsidRPr="00532D6C">
        <w:rPr>
          <w:rFonts w:ascii="GHEA Grapalat" w:eastAsia="Times New Roman" w:hAnsi="GHEA Grapalat" w:cs="Arial"/>
          <w:sz w:val="20"/>
          <w:szCs w:val="24"/>
          <w:lang w:val="en-US"/>
        </w:rPr>
        <w:t xml:space="preserve">of </w:t>
      </w:r>
      <w:r xmlns:w="http://schemas.openxmlformats.org/wordprocessingml/2006/main" w:rsidRPr="00532D6C">
        <w:rPr>
          <w:rFonts w:ascii="GHEA Grapalat" w:eastAsia="Times New Roman" w:hAnsi="GHEA Grapalat" w:cs="Arial"/>
          <w:sz w:val="20"/>
          <w:szCs w:val="24"/>
        </w:rPr>
        <w:t xml:space="preserve">the </w:t>
      </w:r>
      <w:r xmlns:w="http://schemas.openxmlformats.org/wordprocessingml/2006/main" w:rsidRPr="00532D6C">
        <w:rPr>
          <w:rFonts w:ascii="GHEA Grapalat" w:eastAsia="Times New Roman" w:hAnsi="GHEA Grapalat" w:cs="Arial"/>
          <w:sz w:val="20"/>
          <w:szCs w:val="24"/>
        </w:rPr>
        <w:t xml:space="preserve">part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specified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documents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the participant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defined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within the deadline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delivered </w:t>
      </w:r>
      <w:r xmlns:w="http://schemas.openxmlformats.org/wordprocessingml/2006/main" w:rsidRPr="00532D6C">
        <w:rPr>
          <w:rFonts w:ascii="GHEA Grapalat" w:eastAsia="Times New Roman" w:hAnsi="GHEA Grapalat" w:cs="Sylfaen"/>
          <w:sz w:val="20"/>
          <w:szCs w:val="24"/>
          <w:lang w:val="af-ZA"/>
        </w:rPr>
        <w:softHyphen xmlns:w="http://schemas.openxmlformats.org/wordprocessingml/2006/main"/>
      </w:r>
      <w:r xmlns:w="http://schemas.openxmlformats.org/wordprocessingml/2006/main" w:rsidRPr="00532D6C">
        <w:rPr>
          <w:rFonts w:ascii="GHEA Grapalat" w:eastAsia="Times New Roman" w:hAnsi="GHEA Grapalat" w:cs="Arial"/>
          <w:sz w:val="20"/>
          <w:szCs w:val="24"/>
        </w:rPr>
        <w:t xml:space="preserve">to the meeting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the secretary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w:t>
      </w:r>
      <w:r xmlns:w="http://schemas.openxmlformats.org/wordprocessingml/2006/main" w:rsidRPr="00532D6C">
        <w:rPr>
          <w:rFonts w:ascii="GHEA Grapalat" w:eastAsia="Times New Roman" w:hAnsi="GHEA Grapalat" w:cs="Arial"/>
          <w:sz w:val="20"/>
          <w:szCs w:val="24"/>
          <w:lang w:val="en-US"/>
        </w:rPr>
        <w:t xml:space="preserve">whom </w:t>
      </w:r>
      <w:r xmlns:w="http://schemas.openxmlformats.org/wordprocessingml/2006/main" w:rsidRPr="00532D6C">
        <w:rPr>
          <w:rFonts w:ascii="GHEA Grapalat" w:eastAsia="Times New Roman" w:hAnsi="GHEA Grapalat" w:cs="Arial"/>
          <w:sz w:val="20"/>
          <w:szCs w:val="24"/>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the latter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hereby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by invitation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planned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electronic</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the post office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to send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via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Secretary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must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documents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receive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confirm</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them</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receive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circumstance: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hereby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rPr>
        <w:t xml:space="preserve">in the invitation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rPr>
        <w:t xml:space="preserve">specified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her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electronic</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from the post office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participate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electronic</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the post office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certification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send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through</w:t>
      </w:r>
      <w:r xmlns:w="http://schemas.openxmlformats.org/wordprocessingml/2006/main" w:rsidRPr="00532D6C">
        <w:rPr>
          <w:rFonts w:ascii="GHEA Grapalat" w:eastAsia="Times New Roman" w:hAnsi="GHEA Grapalat" w:cs="Sylfaen"/>
          <w:sz w:val="20"/>
          <w:szCs w:val="24"/>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8.16 </w:t>
      </w:r>
      <w:r xmlns:w="http://schemas.openxmlformats.org/wordprocessingml/2006/main" w:rsidRPr="00532D6C">
        <w:rPr>
          <w:rFonts w:ascii="GHEA Grapalat" w:eastAsia="Times New Roman" w:hAnsi="GHEA Grapalat" w:cs="Arial"/>
          <w:sz w:val="20"/>
          <w:szCs w:val="24"/>
        </w:rPr>
        <w:t xml:space="preserve">Participants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them</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representatives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to be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at the sessions.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participants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them</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representatives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demand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sessions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protocols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copies </w:t>
      </w:r>
      <w:r xmlns:w="http://schemas.openxmlformats.org/wordprocessingml/2006/main" w:rsidRPr="00532D6C">
        <w:rPr>
          <w:rFonts w:ascii="GHEA Grapalat" w:eastAsia="Times New Roman" w:hAnsi="GHEA Grapalat" w:cs="Sylfaen"/>
          <w:sz w:val="20"/>
          <w:szCs w:val="24"/>
          <w:lang w:val="af-ZA"/>
        </w:rPr>
        <w:t xml:space="preserve">which</w:t>
      </w:r>
      <w:r xmlns:w="http://schemas.openxmlformats.org/wordprocessingml/2006/main" w:rsidRPr="00532D6C">
        <w:rPr>
          <w:rFonts w:ascii="GHEA Grapalat" w:eastAsia="Times New Roman" w:hAnsi="GHEA Grapalat" w:cs="Arial"/>
          <w:sz w:val="20"/>
          <w:szCs w:val="24"/>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provided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one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calendar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during.</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8.17 </w:t>
      </w:r>
      <w:r xmlns:w="http://schemas.openxmlformats.org/wordprocessingml/2006/main" w:rsidRPr="00532D6C">
        <w:rPr>
          <w:rFonts w:ascii="GHEA Grapalat" w:eastAsia="Times New Roman" w:hAnsi="GHEA Grapalat" w:cs="Arial"/>
          <w:sz w:val="20"/>
          <w:szCs w:val="24"/>
        </w:rPr>
        <w:t xml:space="preserve">of the 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and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or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customer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electronic</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notifications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being sent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participate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application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specified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electronic</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to the post office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to send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through </w:t>
      </w:r>
      <w:r xmlns:w="http://schemas.openxmlformats.org/wordprocessingml/2006/main" w:rsidRPr="00532D6C">
        <w:rPr>
          <w:rFonts w:ascii="GHEA Grapalat" w:eastAsia="Times New Roman" w:hAnsi="GHEA Grapalat" w:cs="Sylfaen"/>
          <w:sz w:val="20"/>
          <w:szCs w:val="24"/>
          <w:lang w:val="af-ZA"/>
        </w:rPr>
        <w:t xml:space="preserve">and</w:t>
      </w:r>
      <w:r xmlns:w="http://schemas.openxmlformats.org/wordprocessingml/2006/main" w:rsidRPr="00532D6C">
        <w:rPr>
          <w:rFonts w:ascii="GHEA Grapalat" w:eastAsia="Times New Roman" w:hAnsi="GHEA Grapalat" w:cs="Arial"/>
          <w:sz w:val="20"/>
          <w:szCs w:val="24"/>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participate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by </w:t>
      </w:r>
      <w:r xmlns:w="http://schemas.openxmlformats.org/wordprocessingml/2006/main" w:rsidRPr="00532D6C">
        <w:rPr>
          <w:rFonts w:ascii="GHEA Grapalat" w:eastAsia="Times New Roman" w:hAnsi="GHEA Grapalat" w:cs="Arial"/>
          <w:sz w:val="20"/>
          <w:szCs w:val="24"/>
        </w:rPr>
        <w:t xml:space="preserve">his</w:t>
      </w:r>
      <w:r xmlns:w="http://schemas.openxmlformats.org/wordprocessingml/2006/main" w:rsidRPr="00532D6C">
        <w:rPr>
          <w:rFonts w:ascii="GHEA Grapalat" w:eastAsia="Times New Roman" w:hAnsi="GHEA Grapalat" w:cs="Sylfaen"/>
          <w:sz w:val="20"/>
          <w:szCs w:val="24"/>
          <w:lang w:val="af-ZA"/>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application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specified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electronic</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from the post office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hereby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the invitation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mentioned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secretary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electronic</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the post office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0"/>
          <w:lang w:val="af-ZA"/>
        </w:rPr>
        <w:t xml:space="preserve">to be sent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through</w:t>
      </w:r>
      <w:r xmlns:w="http://schemas.openxmlformats.org/wordprocessingml/2006/main" w:rsidRPr="00532D6C">
        <w:rPr>
          <w:rFonts w:ascii="GHEA Grapalat" w:eastAsia="Times New Roman" w:hAnsi="GHEA Grapalat" w:cs="Times New Roman"/>
          <w:sz w:val="20"/>
          <w:szCs w:val="20"/>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Arial"/>
          <w:sz w:val="20"/>
          <w:szCs w:val="20"/>
          <w:lang w:val="af-ZA"/>
        </w:rPr>
        <w:t xml:space="preserve">Information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documents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electronic</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manner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exchange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case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the participant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sending </w:t>
      </w:r>
      <w:r xmlns:w="http://schemas.openxmlformats.org/wordprocessingml/2006/main" w:rsidRPr="00532D6C">
        <w:rPr>
          <w:rFonts w:ascii="GHEA Grapalat" w:eastAsia="Times New Roman" w:hAnsi="GHEA Grapalat" w:cs="Arial"/>
          <w:sz w:val="20"/>
          <w:szCs w:val="20"/>
          <w:lang w:val="af-ZA"/>
        </w:rPr>
        <w:t xml:space="preserve">information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documents </w:t>
      </w:r>
      <w:r xmlns:w="http://schemas.openxmlformats.org/wordprocessingml/2006/main" w:rsidRPr="00532D6C">
        <w:rPr>
          <w:rFonts w:ascii="GHEA Grapalat" w:eastAsia="Times New Roman" w:hAnsi="GHEA Grapalat" w:cs="Times New Roman"/>
          <w:sz w:val="20"/>
          <w:szCs w:val="20"/>
          <w:lang w:val="af-ZA"/>
        </w:rPr>
        <w:t xml:space="preserv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approved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original</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from the document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printed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scanned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version </w:t>
      </w:r>
      <w:r xmlns:w="http://schemas.openxmlformats.org/wordprocessingml/2006/main" w:rsidRPr="00532D6C">
        <w:rPr>
          <w:rFonts w:ascii="GHEA Grapalat" w:eastAsia="Times New Roman" w:hAnsi="GHEA Grapalat" w:cs="Times New Roman"/>
          <w:sz w:val="20"/>
          <w:szCs w:val="20"/>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Times New Roman"/>
          <w:sz w:val="20"/>
          <w:szCs w:val="20"/>
          <w:lang w:val="af-ZA"/>
        </w:rPr>
        <w:t xml:space="preserve">8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af-ZA"/>
        </w:rPr>
        <w:t xml:space="preserve">18 </w:t>
      </w:r>
      <w:r xmlns:w="http://schemas.openxmlformats.org/wordprocessingml/2006/main" w:rsidRPr="00532D6C">
        <w:rPr>
          <w:rFonts w:ascii="GHEA Grapalat" w:eastAsia="Times New Roman" w:hAnsi="GHEA Grapalat" w:cs="Arial"/>
          <w:sz w:val="20"/>
          <w:szCs w:val="20"/>
          <w:lang w:val="af-ZA"/>
        </w:rPr>
        <w:t xml:space="preserve">Evaluation of applications and selected</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participate</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the decision is made according to separate doses </w:t>
      </w:r>
      <w:r xmlns:w="http://schemas.openxmlformats.org/wordprocessingml/2006/main" w:rsidRPr="00532D6C">
        <w:rPr>
          <w:rFonts w:ascii="GHEA Grapalat" w:eastAsia="Times New Roman" w:hAnsi="GHEA Grapalat" w:cs="Sylfaen"/>
          <w:color w:val="FFFFFF"/>
          <w:sz w:val="20"/>
          <w:szCs w:val="20"/>
          <w:vertAlign w:val="superscript"/>
          <w:lang w:val="af-ZA"/>
        </w:rPr>
        <w:footnoteReference xmlns:w="http://schemas.openxmlformats.org/wordprocessingml/2006/main" w:id="3"/>
      </w:r>
      <w:r xmlns:w="http://schemas.openxmlformats.org/wordprocessingml/2006/main" w:rsidRPr="00532D6C">
        <w:rPr>
          <w:rFonts w:ascii="GHEA Grapalat" w:eastAsia="Times New Roman" w:hAnsi="GHEA Grapalat" w:cs="Arial"/>
          <w:sz w:val="20"/>
          <w:szCs w:val="20"/>
          <w:lang w:val="af-ZA"/>
        </w:rPr>
        <w:t xml:space="preserve">. </w:t>
      </w:r>
      <w:r xmlns:w="http://schemas.openxmlformats.org/wordprocessingml/2006/main" w:rsidRPr="00532D6C">
        <w:rPr>
          <w:rFonts w:ascii="GHEA Grapalat" w:eastAsia="Times New Roman" w:hAnsi="GHEA Grapalat" w:cs="Tahoma"/>
          <w:sz w:val="20"/>
          <w:szCs w:val="20"/>
          <w:vertAlign w:val="superscript"/>
          <w:lang w:val="af-ZA"/>
        </w:rPr>
        <w:t xml:space="preserve">11:00</w:t>
      </w:r>
      <w:r xmlns:w="http://schemas.openxmlformats.org/wordprocessingml/2006/main" w:rsidRPr="00532D6C">
        <w:rPr>
          <w:rFonts w:ascii="GHEA Grapalat" w:eastAsia="Times New Roman" w:hAnsi="GHEA Grapalat" w:cs="Tahoma"/>
          <w:sz w:val="20"/>
          <w:szCs w:val="20"/>
          <w:lang w:val="hy-AM"/>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Times New Roman"/>
          <w:sz w:val="20"/>
          <w:szCs w:val="20"/>
          <w:lang w:val="af-ZA"/>
        </w:rPr>
        <w:t xml:space="preserve">8.19 </w:t>
      </w:r>
      <w:r xmlns:w="http://schemas.openxmlformats.org/wordprocessingml/2006/main" w:rsidRPr="00532D6C">
        <w:rPr>
          <w:rFonts w:ascii="GHEA Grapalat" w:eastAsia="Times New Roman" w:hAnsi="GHEA Grapalat" w:cs="Arial"/>
          <w:sz w:val="20"/>
          <w:szCs w:val="20"/>
          <w:lang w:val="af-ZA"/>
        </w:rPr>
        <w:t xml:space="preserve">Selected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participate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by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the contract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not to sign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refuse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contract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seal</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from law</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to be deprived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case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of the commission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by decision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selected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participant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is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recognized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next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place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busy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Participant: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af-ZA"/>
        </w:rPr>
        <w:t xml:space="preserve">hereby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Times New Roman"/>
          <w:sz w:val="20"/>
          <w:szCs w:val="20"/>
          <w:lang w:val="hy-AM"/>
        </w:rPr>
        <w:t xml:space="preserve">1 </w:t>
      </w:r>
      <w:r xmlns:w="http://schemas.openxmlformats.org/wordprocessingml/2006/main" w:rsidRPr="00532D6C">
        <w:rPr>
          <w:rFonts w:ascii="GHEA Grapalat" w:eastAsia="Times New Roman" w:hAnsi="GHEA Grapalat" w:cs="Arial"/>
          <w:sz w:val="20"/>
          <w:szCs w:val="20"/>
          <w:lang w:val="hy-AM"/>
        </w:rPr>
        <w:t xml:space="preserve">of </w:t>
      </w:r>
      <w:r xmlns:w="http://schemas.openxmlformats.org/wordprocessingml/2006/main" w:rsidRPr="00532D6C">
        <w:rPr>
          <w:rFonts w:ascii="GHEA Grapalat" w:eastAsia="Times New Roman" w:hAnsi="GHEA Grapalat" w:cs="Arial"/>
          <w:sz w:val="20"/>
          <w:szCs w:val="20"/>
          <w:lang w:val="hy-AM"/>
        </w:rPr>
        <w:t xml:space="preserve">the invitation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hy-AM"/>
        </w:rPr>
        <w:t xml:space="preserve">8.12 </w:t>
      </w:r>
      <w:r xmlns:w="http://schemas.openxmlformats.org/wordprocessingml/2006/main" w:rsidRPr="00532D6C">
        <w:rPr>
          <w:rFonts w:ascii="GHEA Grapalat" w:eastAsia="Times New Roman" w:hAnsi="GHEA Grapalat" w:cs="Arial"/>
          <w:sz w:val="20"/>
          <w:szCs w:val="20"/>
          <w:lang w:val="hy-AM"/>
        </w:rPr>
        <w:t xml:space="preserve">to </w:t>
      </w:r>
      <w:r xmlns:w="http://schemas.openxmlformats.org/wordprocessingml/2006/main" w:rsidRPr="00532D6C">
        <w:rPr>
          <w:rFonts w:ascii="GHEA Grapalat" w:eastAsia="Times New Roman" w:hAnsi="GHEA Grapalat" w:cs="Times New Roman"/>
          <w:sz w:val="20"/>
          <w:szCs w:val="20"/>
          <w:lang w:val="hy-AM"/>
        </w:rPr>
        <w:t xml:space="preserve">8.18 </w:t>
      </w:r>
      <w:r xmlns:w="http://schemas.openxmlformats.org/wordprocessingml/2006/main" w:rsidRPr="00532D6C">
        <w:rPr>
          <w:rFonts w:ascii="GHEA Grapalat" w:eastAsia="Times New Roman" w:hAnsi="GHEA Grapalat" w:cs="Arial"/>
          <w:sz w:val="20"/>
          <w:szCs w:val="20"/>
          <w:lang w:val="hy-AM"/>
        </w:rPr>
        <w:t xml:space="preserve">of </w:t>
      </w:r>
      <w:r xmlns:w="http://schemas.openxmlformats.org/wordprocessingml/2006/main" w:rsidRPr="00532D6C">
        <w:rPr>
          <w:rFonts w:ascii="GHEA Grapalat" w:eastAsia="Times New Roman" w:hAnsi="GHEA Grapalat" w:cs="Arial"/>
          <w:sz w:val="20"/>
          <w:szCs w:val="20"/>
          <w:lang w:val="hy-AM"/>
        </w:rPr>
        <w:t xml:space="preserve">the part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with dots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defined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procedure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 application </w:t>
      </w:r>
      <w:r xmlns:w="http://schemas.openxmlformats.org/wordprocessingml/2006/main" w:rsidRPr="00532D6C">
        <w:rPr>
          <w:rFonts w:ascii="GHEA Grapalat" w:eastAsia="Times New Roman" w:hAnsi="GHEA Grapalat" w:cs="Times New Roman"/>
          <w:sz w:val="20"/>
          <w:szCs w:val="20"/>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8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Sylfaen"/>
          <w:sz w:val="20"/>
          <w:szCs w:val="24"/>
          <w:lang w:val="af-ZA"/>
        </w:rPr>
        <w:t xml:space="preserve">20 </w:t>
      </w:r>
      <w:r xmlns:w="http://schemas.openxmlformats.org/wordprocessingml/2006/main" w:rsidRPr="00532D6C">
        <w:rPr>
          <w:rFonts w:ascii="GHEA Grapalat" w:eastAsia="Times New Roman" w:hAnsi="GHEA Grapalat" w:cs="Arial"/>
          <w:sz w:val="20"/>
          <w:szCs w:val="24"/>
        </w:rPr>
        <w:t xml:space="preserve">Participant </w:t>
      </w:r>
      <w:r xmlns:w="http://schemas.openxmlformats.org/wordprocessingml/2006/main" w:rsidRPr="00532D6C">
        <w:rPr>
          <w:rFonts w:ascii="GHEA Grapalat" w:eastAsia="Times New Roman" w:hAnsi="GHEA Grapalat" w:cs="Arial"/>
          <w:sz w:val="20"/>
          <w:szCs w:val="24"/>
          <w:lang w:val="en-US"/>
        </w:rPr>
        <w:t xml:space="preserve">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himself</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requirements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compliance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justification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purpose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submit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extra</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other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documents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information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materials.</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proofErr xmlns:w="http://schemas.openxmlformats.org/wordprocessingml/2006/main" w:type="gramStart"/>
      <w:r xmlns:w="http://schemas.openxmlformats.org/wordprocessingml/2006/main" w:rsidRPr="00532D6C">
        <w:rPr>
          <w:rFonts w:ascii="GHEA Grapalat" w:eastAsia="Times New Roman" w:hAnsi="GHEA Grapalat" w:cs="Arial"/>
          <w:sz w:val="20"/>
          <w:szCs w:val="24"/>
        </w:rPr>
        <w:t xml:space="preserve">Committee </w:t>
      </w:r>
      <w:r xmlns:w="http://schemas.openxmlformats.org/wordprocessingml/2006/main" w:rsidRPr="00532D6C">
        <w:rPr>
          <w:rFonts w:ascii="GHEA Grapalat" w:eastAsia="Times New Roman" w:hAnsi="GHEA Grapalat" w:cs="Arial"/>
          <w:sz w:val="20"/>
          <w:szCs w:val="24"/>
          <w:lang w:val="en-US"/>
        </w:rPr>
        <w:t xml:space="preserve">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check</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my </w:t>
      </w:r>
      <w:r xmlns:w="http://schemas.openxmlformats.org/wordprocessingml/2006/main" w:rsidRPr="00532D6C">
        <w:rPr>
          <w:rFonts w:ascii="GHEA Grapalat" w:eastAsia="Times New Roman" w:hAnsi="GHEA Grapalat" w:cs="Arial"/>
          <w:sz w:val="20"/>
          <w:szCs w:val="24"/>
        </w:rPr>
        <w:t xml:space="preserve">partner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presented 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data</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authentication </w:t>
      </w:r>
      <w:r xmlns:w="http://schemas.openxmlformats.org/wordprocessingml/2006/main" w:rsidRPr="00532D6C">
        <w:rPr>
          <w:rFonts w:ascii="GHEA Grapalat" w:eastAsia="Times New Roman" w:hAnsi="GHEA Grapalat" w:cs="Arial"/>
          <w:sz w:val="20"/>
          <w:szCs w:val="24"/>
        </w:rPr>
        <w:t xml:space="preserve">using</w:t>
      </w:r>
      <w:r xmlns:w="http://schemas.openxmlformats.org/wordprocessingml/2006/main" w:rsidRPr="00532D6C">
        <w:rPr>
          <w:rFonts w:ascii="GHEA Grapalat" w:eastAsia="Times New Roman" w:hAnsi="GHEA Grapalat" w:cs="Sylfaen"/>
          <w:sz w:val="20"/>
          <w:szCs w:val="24"/>
          <w:lang w:val="af-ZA"/>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official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from sources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received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data</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it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about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receiving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competent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bodies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writing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Conclusion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Similar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request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be sent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appropriate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State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local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lastRenderedPageBreak xmlns:w="http://schemas.openxmlformats.org/wordprocessingml/2006/main"/>
      </w:r>
      <w:r xmlns:w="http://schemas.openxmlformats.org/wordprocessingml/2006/main" w:rsidRPr="00532D6C">
        <w:rPr>
          <w:rFonts w:ascii="GHEA Grapalat" w:eastAsia="Times New Roman" w:hAnsi="GHEA Grapalat" w:cs="Arial"/>
          <w:sz w:val="20"/>
          <w:szCs w:val="24"/>
        </w:rPr>
        <w:t xml:space="preserve">self-governance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bodies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request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receive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on the 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next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two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working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during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providing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writing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conclusion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If</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my </w:t>
      </w:r>
      <w:r xmlns:w="http://schemas.openxmlformats.org/wordprocessingml/2006/main" w:rsidRPr="00532D6C">
        <w:rPr>
          <w:rFonts w:ascii="GHEA Grapalat" w:eastAsia="Times New Roman" w:hAnsi="GHEA Grapalat" w:cs="Arial"/>
          <w:sz w:val="20"/>
          <w:szCs w:val="24"/>
        </w:rPr>
        <w:t xml:space="preserve">partner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presented 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data</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authenticity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check</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as a result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data</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qualify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reality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rather </w:t>
      </w:r>
      <w:r xmlns:w="http://schemas.openxmlformats.org/wordprocessingml/2006/main" w:rsidRPr="00532D6C">
        <w:rPr>
          <w:rFonts w:ascii="GHEA Grapalat" w:eastAsia="Times New Roman" w:hAnsi="GHEA Grapalat" w:cs="Sylfaen"/>
          <w:sz w:val="20"/>
          <w:szCs w:val="24"/>
          <w:lang w:val="af-ZA"/>
        </w:rPr>
        <w:softHyphen xmlns:w="http://schemas.openxmlformats.org/wordprocessingml/2006/main"/>
      </w:r>
      <w:r xmlns:w="http://schemas.openxmlformats.org/wordprocessingml/2006/main" w:rsidRPr="00532D6C">
        <w:rPr>
          <w:rFonts w:ascii="GHEA Grapalat" w:eastAsia="Times New Roman" w:hAnsi="GHEA Grapalat" w:cs="Arial"/>
          <w:sz w:val="20"/>
          <w:szCs w:val="24"/>
        </w:rPr>
        <w:t xml:space="preserve">disturbing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given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to participate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the application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rejected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is</w:t>
      </w:r>
      <w:r xmlns:w="http://schemas.openxmlformats.org/wordprocessingml/2006/main" w:rsidRPr="00532D6C">
        <w:rPr>
          <w:rFonts w:ascii="GHEA Grapalat" w:eastAsia="Times New Roman" w:hAnsi="GHEA Grapalat" w:cs="Sylfaen"/>
          <w:sz w:val="20"/>
          <w:szCs w:val="24"/>
          <w:lang w:val="af-ZA"/>
        </w:rPr>
        <w:t xml:space="preserve">​</w:t>
      </w:r>
      <w:proofErr xmlns:w="http://schemas.openxmlformats.org/wordprocessingml/2006/main" w:type="gramEnd"/>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8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Sylfaen"/>
          <w:sz w:val="20"/>
          <w:szCs w:val="24"/>
          <w:lang w:val="af-ZA"/>
        </w:rPr>
        <w:t xml:space="preserve">21 </w:t>
      </w:r>
      <w:r xmlns:w="http://schemas.openxmlformats.org/wordprocessingml/2006/main" w:rsidRPr="00532D6C">
        <w:rPr>
          <w:rFonts w:ascii="GHEA Grapalat" w:eastAsia="Times New Roman" w:hAnsi="GHEA Grapalat" w:cs="Arial"/>
          <w:sz w:val="20"/>
          <w:szCs w:val="24"/>
          <w:lang w:val="hy-AM"/>
        </w:rPr>
        <w:t xml:space="preserve">Herein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1 </w:t>
      </w:r>
      <w:r xmlns:w="http://schemas.openxmlformats.org/wordprocessingml/2006/main" w:rsidRPr="00532D6C">
        <w:rPr>
          <w:rFonts w:ascii="GHEA Grapalat" w:eastAsia="Times New Roman" w:hAnsi="GHEA Grapalat" w:cs="Arial"/>
          <w:sz w:val="20"/>
          <w:szCs w:val="24"/>
          <w:lang w:val="hy-AM"/>
        </w:rPr>
        <w:t xml:space="preserve">of </w:t>
      </w:r>
      <w:r xmlns:w="http://schemas.openxmlformats.org/wordprocessingml/2006/main" w:rsidRPr="00532D6C">
        <w:rPr>
          <w:rFonts w:ascii="GHEA Grapalat" w:eastAsia="Times New Roman" w:hAnsi="GHEA Grapalat" w:cs="Arial"/>
          <w:sz w:val="20"/>
          <w:szCs w:val="24"/>
          <w:lang w:val="hy-AM"/>
        </w:rPr>
        <w:t xml:space="preserve">the invitation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of </w:t>
      </w:r>
      <w:r xmlns:w="http://schemas.openxmlformats.org/wordprocessingml/2006/main" w:rsidRPr="00532D6C">
        <w:rPr>
          <w:rFonts w:ascii="GHEA Grapalat" w:eastAsia="Times New Roman" w:hAnsi="GHEA Grapalat" w:cs="Arial"/>
          <w:sz w:val="20"/>
          <w:szCs w:val="24"/>
          <w:lang w:val="hy-AM"/>
        </w:rPr>
        <w:t xml:space="preserve">part </w:t>
      </w:r>
      <w:r xmlns:w="http://schemas.openxmlformats.org/wordprocessingml/2006/main" w:rsidRPr="00532D6C">
        <w:rPr>
          <w:rFonts w:ascii="GHEA Grapalat" w:eastAsia="Times New Roman" w:hAnsi="GHEA Grapalat" w:cs="Sylfaen"/>
          <w:sz w:val="20"/>
          <w:szCs w:val="24"/>
          <w:lang w:val="af-ZA"/>
        </w:rPr>
        <w:t xml:space="preserve">8.20</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of application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purpose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can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to be invited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emergency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session.</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ahoma"/>
          <w:sz w:val="20"/>
          <w:szCs w:val="20"/>
          <w:lang w:val="hy-AM" w:eastAsia="ru-RU"/>
        </w:rPr>
      </w:pPr>
      <w:r xmlns:w="http://schemas.openxmlformats.org/wordprocessingml/2006/main" w:rsidRPr="00532D6C">
        <w:rPr>
          <w:rFonts w:ascii="GHEA Grapalat" w:eastAsia="Times New Roman" w:hAnsi="GHEA Grapalat" w:cs="Times New Roman"/>
          <w:spacing w:val="-6"/>
          <w:sz w:val="20"/>
          <w:szCs w:val="20"/>
          <w:lang w:val="hy-AM" w:eastAsia="ru-RU"/>
        </w:rPr>
        <w:t xml:space="preserve">8. </w:t>
      </w:r>
      <w:r xmlns:w="http://schemas.openxmlformats.org/wordprocessingml/2006/main" w:rsidRPr="00532D6C">
        <w:rPr>
          <w:rFonts w:ascii="GHEA Grapalat" w:eastAsia="Times New Roman" w:hAnsi="GHEA Grapalat" w:cs="Times New Roman"/>
          <w:spacing w:val="-6"/>
          <w:sz w:val="20"/>
          <w:szCs w:val="20"/>
          <w:lang w:val="af-ZA" w:eastAsia="ru-RU"/>
        </w:rPr>
        <w:t xml:space="preserve">22 </w:t>
      </w:r>
      <w:r xmlns:w="http://schemas.openxmlformats.org/wordprocessingml/2006/main" w:rsidRPr="00532D6C">
        <w:rPr>
          <w:rFonts w:ascii="GHEA Grapalat" w:eastAsia="Times New Roman" w:hAnsi="GHEA Grapalat" w:cs="Arial"/>
          <w:sz w:val="20"/>
          <w:szCs w:val="20"/>
          <w:lang w:val="hy-AM" w:eastAsia="ru-RU"/>
        </w:rPr>
        <w:t xml:space="preserve">Until</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contract</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sealing</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the customer</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in the newsletter</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publication</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is</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statement</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contract</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to seal</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decision</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about</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no</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later </w:t>
      </w:r>
      <w:r xmlns:w="http://schemas.openxmlformats.org/wordprocessingml/2006/main" w:rsidRPr="00532D6C">
        <w:rPr>
          <w:rFonts w:ascii="GHEA Grapalat" w:eastAsia="Times New Roman" w:hAnsi="GHEA Grapalat" w:cs="Arial"/>
          <w:sz w:val="20"/>
          <w:szCs w:val="20"/>
          <w:lang w:val="hy-AM" w:eastAsia="ru-RU"/>
        </w:rPr>
        <w:t xml:space="preserve">than</w:t>
      </w:r>
      <w:r xmlns:w="http://schemas.openxmlformats.org/wordprocessingml/2006/main" w:rsidRPr="00532D6C">
        <w:rPr>
          <w:rFonts w:ascii="GHEA Grapalat" w:eastAsia="Times New Roman" w:hAnsi="GHEA Grapalat" w:cs="Tahoma"/>
          <w:sz w:val="20"/>
          <w:szCs w:val="20"/>
          <w:lang w:val="hy-AM" w:eastAsia="ru-RU"/>
        </w:rPr>
        <w:t xml:space="preserve">​</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selected</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to participate</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about</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decision</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acceptance</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next</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first</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working</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the </w:t>
      </w:r>
      <w:r xmlns:w="http://schemas.openxmlformats.org/wordprocessingml/2006/main" w:rsidRPr="00532D6C">
        <w:rPr>
          <w:rFonts w:ascii="GHEA Grapalat" w:eastAsia="Times New Roman" w:hAnsi="GHEA Grapalat" w:cs="Tahoma"/>
          <w:sz w:val="20"/>
          <w:szCs w:val="20"/>
          <w:lang w:val="hy-AM" w:eastAsia="ru-RU"/>
        </w:rPr>
        <w:t xml:space="preserve">day</w:t>
      </w:r>
      <w:r xmlns:w="http://schemas.openxmlformats.org/wordprocessingml/2006/main" w:rsidRPr="00532D6C">
        <w:rPr>
          <w:rFonts w:ascii="GHEA Grapalat" w:eastAsia="Times New Roman" w:hAnsi="GHEA Grapalat" w:cs="Sylfaen"/>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Contract:</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to seal</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about</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the decision</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contains</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is</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summary</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information</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applications</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evaluation</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and:</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selected</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to participate</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the choice</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grounding</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of reasons</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about</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and</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statement</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of inactivity</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period</w:t>
      </w:r>
      <w:r xmlns:w="http://schemas.openxmlformats.org/wordprocessingml/2006/main" w:rsidRPr="00532D6C">
        <w:rPr>
          <w:rFonts w:ascii="GHEA Grapalat" w:eastAsia="Times New Roman" w:hAnsi="GHEA Grapalat" w:cs="Tahoma"/>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regarding</w:t>
      </w:r>
      <w:r xmlns:w="http://schemas.openxmlformats.org/wordprocessingml/2006/main" w:rsidRPr="00532D6C">
        <w:rPr>
          <w:rFonts w:ascii="GHEA Grapalat" w:eastAsia="Times New Roman" w:hAnsi="GHEA Grapalat" w:cs="Tahoma"/>
          <w:sz w:val="20"/>
          <w:szCs w:val="20"/>
          <w:lang w:val="hy-AM" w:eastAsia="ru-RU"/>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hy-AM"/>
        </w:rPr>
        <w:t xml:space="preserve">8.23 </w:t>
      </w:r>
      <w:r xmlns:w="http://schemas.openxmlformats.org/wordprocessingml/2006/main" w:rsidRPr="00532D6C">
        <w:rPr>
          <w:rFonts w:ascii="GHEA Grapalat" w:eastAsia="Times New Roman" w:hAnsi="GHEA Grapalat" w:cs="Arial"/>
          <w:sz w:val="20"/>
          <w:szCs w:val="24"/>
          <w:lang w:val="hy-AM"/>
        </w:rPr>
        <w:t xml:space="preserve">Inactivity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period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to seal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about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decision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statement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publication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on the 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next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of the 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to </w:t>
      </w:r>
      <w:r xmlns:w="http://schemas.openxmlformats.org/wordprocessingml/2006/main" w:rsidRPr="00532D6C">
        <w:rPr>
          <w:rFonts w:ascii="GHEA Grapalat" w:eastAsia="Times New Roman" w:hAnsi="GHEA Grapalat" w:cs="Arial"/>
          <w:sz w:val="20"/>
          <w:szCs w:val="24"/>
          <w:lang w:val="hy-AM"/>
        </w:rPr>
        <w:t xml:space="preserve">the donor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to seal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jurisdiction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occurrence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of the 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between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fallen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period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is.</w:t>
      </w:r>
    </w:p>
    <w:p w:rsidR="00E82197" w:rsidRPr="00E82197" w:rsidRDefault="00E82197" w:rsidP="00106D44">
      <w:pPr xmlns:w="http://schemas.openxmlformats.org/wordprocessingml/2006/main">
        <w:tabs>
          <w:tab w:val="left" w:pos="426"/>
        </w:tabs>
        <w:spacing w:after="0" w:line="240" w:lineRule="auto"/>
        <w:jc w:val="both"/>
        <w:rPr>
          <w:rFonts w:ascii="GHEA Grapalat" w:eastAsia="Times New Roman" w:hAnsi="GHEA Grapalat" w:cs="Sylfaen"/>
          <w:sz w:val="20"/>
          <w:szCs w:val="20"/>
          <w:lang w:val="hy-AM"/>
        </w:rPr>
      </w:pPr>
      <w:r xmlns:w="http://schemas.openxmlformats.org/wordprocessingml/2006/main" w:rsidRPr="00E82197">
        <w:rPr>
          <w:rFonts w:ascii="GHEA Grapalat" w:eastAsia="Times New Roman" w:hAnsi="GHEA Grapalat" w:cs="Sylfaen"/>
          <w:sz w:val="20"/>
          <w:szCs w:val="20"/>
          <w:lang w:val="es-ES"/>
        </w:rPr>
        <w:t xml:space="preserve">Inactivity</w:t>
      </w:r>
      <w:r xmlns:w="http://schemas.openxmlformats.org/wordprocessingml/2006/main" w:rsidRPr="00E82197">
        <w:rPr>
          <w:rFonts w:ascii="GHEA Grapalat" w:eastAsia="Times New Roman" w:hAnsi="GHEA Grapalat" w:cs="Arial"/>
          <w:sz w:val="20"/>
          <w:szCs w:val="20"/>
          <w:lang w:val="es-ES"/>
        </w:rPr>
        <w:t xml:space="preserve"> </w:t>
      </w:r>
      <w:r xmlns:w="http://schemas.openxmlformats.org/wordprocessingml/2006/main" w:rsidRPr="00E82197">
        <w:rPr>
          <w:rFonts w:ascii="GHEA Grapalat" w:eastAsia="Times New Roman" w:hAnsi="GHEA Grapalat" w:cs="Sylfaen"/>
          <w:sz w:val="20"/>
          <w:szCs w:val="20"/>
          <w:lang w:val="es-ES"/>
        </w:rPr>
        <w:t xml:space="preserve">period</w:t>
      </w:r>
      <w:r xmlns:w="http://schemas.openxmlformats.org/wordprocessingml/2006/main" w:rsidRPr="00E82197">
        <w:rPr>
          <w:rFonts w:ascii="GHEA Grapalat" w:eastAsia="Times New Roman" w:hAnsi="GHEA Grapalat" w:cs="Arial"/>
          <w:sz w:val="20"/>
          <w:szCs w:val="20"/>
          <w:lang w:val="es-ES"/>
        </w:rPr>
        <w:t xml:space="preserve"> </w:t>
      </w:r>
      <w:r xmlns:w="http://schemas.openxmlformats.org/wordprocessingml/2006/main" w:rsidRPr="00E82197">
        <w:rPr>
          <w:rFonts w:ascii="GHEA Grapalat" w:eastAsia="Times New Roman" w:hAnsi="GHEA Grapalat" w:cs="Sylfaen"/>
          <w:sz w:val="20"/>
          <w:szCs w:val="20"/>
          <w:lang w:val="es-ES"/>
        </w:rPr>
        <w:t xml:space="preserve">hereby</w:t>
      </w:r>
      <w:r xmlns:w="http://schemas.openxmlformats.org/wordprocessingml/2006/main" w:rsidRPr="00E82197">
        <w:rPr>
          <w:rFonts w:ascii="GHEA Grapalat" w:eastAsia="Times New Roman" w:hAnsi="GHEA Grapalat" w:cs="Arial"/>
          <w:sz w:val="20"/>
          <w:szCs w:val="20"/>
          <w:lang w:val="es-ES"/>
        </w:rPr>
        <w:t xml:space="preserve"> </w:t>
      </w:r>
      <w:r xmlns:w="http://schemas.openxmlformats.org/wordprocessingml/2006/main" w:rsidRPr="00E82197">
        <w:rPr>
          <w:rFonts w:ascii="GHEA Grapalat" w:eastAsia="Times New Roman" w:hAnsi="GHEA Grapalat" w:cs="Sylfaen"/>
          <w:sz w:val="20"/>
          <w:szCs w:val="20"/>
          <w:lang w:val="es-ES"/>
        </w:rPr>
        <w:t xml:space="preserve">of the procedure</w:t>
      </w:r>
      <w:r xmlns:w="http://schemas.openxmlformats.org/wordprocessingml/2006/main" w:rsidRPr="00E82197">
        <w:rPr>
          <w:rFonts w:ascii="GHEA Grapalat" w:eastAsia="Times New Roman" w:hAnsi="GHEA Grapalat" w:cs="Arial"/>
          <w:sz w:val="20"/>
          <w:szCs w:val="20"/>
          <w:lang w:val="es-ES"/>
        </w:rPr>
        <w:t xml:space="preserve"> </w:t>
      </w:r>
      <w:r xmlns:w="http://schemas.openxmlformats.org/wordprocessingml/2006/main" w:rsidRPr="00E82197">
        <w:rPr>
          <w:rFonts w:ascii="GHEA Grapalat" w:eastAsia="Times New Roman" w:hAnsi="GHEA Grapalat" w:cs="Sylfaen"/>
          <w:sz w:val="20"/>
          <w:szCs w:val="20"/>
          <w:lang w:val="es-ES"/>
        </w:rPr>
        <w:t xml:space="preserve">in case "10" calendar</w:t>
      </w:r>
      <w:r xmlns:w="http://schemas.openxmlformats.org/wordprocessingml/2006/main" w:rsidRPr="00E82197">
        <w:rPr>
          <w:rFonts w:ascii="GHEA Grapalat" w:eastAsia="Times New Roman" w:hAnsi="GHEA Grapalat" w:cs="Arial"/>
          <w:sz w:val="20"/>
          <w:szCs w:val="20"/>
          <w:lang w:val="es-ES"/>
        </w:rPr>
        <w:t xml:space="preserve"> </w:t>
      </w:r>
      <w:r xmlns:w="http://schemas.openxmlformats.org/wordprocessingml/2006/main" w:rsidRPr="00E82197">
        <w:rPr>
          <w:rFonts w:ascii="GHEA Grapalat" w:eastAsia="Times New Roman" w:hAnsi="GHEA Grapalat" w:cs="Sylfaen"/>
          <w:sz w:val="20"/>
          <w:szCs w:val="20"/>
          <w:lang w:val="es-ES"/>
        </w:rPr>
        <w:t xml:space="preserve">day</w:t>
      </w:r>
      <w:r xmlns:w="http://schemas.openxmlformats.org/wordprocessingml/2006/main" w:rsidRPr="00E82197">
        <w:rPr>
          <w:rFonts w:ascii="GHEA Grapalat" w:eastAsia="Times New Roman" w:hAnsi="GHEA Grapalat" w:cs="Arial"/>
          <w:sz w:val="20"/>
          <w:szCs w:val="20"/>
          <w:lang w:val="es-ES"/>
        </w:rPr>
        <w:t xml:space="preserve"> </w:t>
      </w:r>
      <w:r xmlns:w="http://schemas.openxmlformats.org/wordprocessingml/2006/main" w:rsidRPr="00E82197">
        <w:rPr>
          <w:rFonts w:ascii="GHEA Grapalat" w:eastAsia="Times New Roman" w:hAnsi="GHEA Grapalat" w:cs="Sylfaen"/>
          <w:sz w:val="20"/>
          <w:szCs w:val="20"/>
          <w:lang w:val="es-ES"/>
        </w:rPr>
        <w:t xml:space="preserve">is</w:t>
      </w:r>
      <w:r xmlns:w="http://schemas.openxmlformats.org/wordprocessingml/2006/main" w:rsidRPr="00E82197">
        <w:rPr>
          <w:rFonts w:ascii="GHEA Grapalat" w:eastAsia="Times New Roman" w:hAnsi="GHEA Grapalat" w:cs="Tahoma"/>
          <w:sz w:val="20"/>
          <w:szCs w:val="20"/>
          <w:lang w:val="es-ES"/>
        </w:rPr>
        <w:t xml:space="preserve">​</w:t>
      </w:r>
      <w:r xmlns:w="http://schemas.openxmlformats.org/wordprocessingml/2006/main" w:rsidRPr="00E82197">
        <w:rPr>
          <w:rFonts w:ascii="GHEA Grapalat" w:eastAsia="Times New Roman" w:hAnsi="GHEA Grapalat" w:cs="Times New Roman"/>
          <w:sz w:val="20"/>
          <w:szCs w:val="20"/>
          <w:lang w:val="es-ES"/>
        </w:rPr>
        <w:t xml:space="preserve"> </w:t>
      </w:r>
      <w:r xmlns:w="http://schemas.openxmlformats.org/wordprocessingml/2006/main" w:rsidRPr="00E82197">
        <w:rPr>
          <w:rFonts w:ascii="GHEA Grapalat" w:eastAsia="Times New Roman" w:hAnsi="GHEA Grapalat" w:cs="Sylfaen"/>
          <w:sz w:val="20"/>
          <w:szCs w:val="20"/>
          <w:lang w:val="es-ES"/>
        </w:rPr>
        <w:t xml:space="preserve">Inactivity</w:t>
      </w:r>
      <w:r xmlns:w="http://schemas.openxmlformats.org/wordprocessingml/2006/main" w:rsidRPr="00E82197">
        <w:rPr>
          <w:rFonts w:ascii="GHEA Grapalat" w:eastAsia="Times New Roman" w:hAnsi="GHEA Grapalat" w:cs="Arial"/>
          <w:sz w:val="20"/>
          <w:szCs w:val="20"/>
          <w:lang w:val="es-ES"/>
        </w:rPr>
        <w:t xml:space="preserve"> </w:t>
      </w:r>
      <w:r xmlns:w="http://schemas.openxmlformats.org/wordprocessingml/2006/main" w:rsidRPr="00E82197">
        <w:rPr>
          <w:rFonts w:ascii="GHEA Grapalat" w:eastAsia="Times New Roman" w:hAnsi="GHEA Grapalat" w:cs="Sylfaen"/>
          <w:sz w:val="20"/>
          <w:szCs w:val="20"/>
          <w:lang w:val="es-ES"/>
        </w:rPr>
        <w:t xml:space="preserve">period</w:t>
      </w:r>
      <w:r xmlns:w="http://schemas.openxmlformats.org/wordprocessingml/2006/main" w:rsidRPr="00E82197">
        <w:rPr>
          <w:rFonts w:ascii="GHEA Grapalat" w:eastAsia="Times New Roman" w:hAnsi="GHEA Grapalat" w:cs="Arial"/>
          <w:sz w:val="20"/>
          <w:szCs w:val="20"/>
          <w:lang w:val="es-ES"/>
        </w:rPr>
        <w:t xml:space="preserve"> </w:t>
      </w:r>
      <w:r xmlns:w="http://schemas.openxmlformats.org/wordprocessingml/2006/main" w:rsidRPr="00E82197">
        <w:rPr>
          <w:rFonts w:ascii="GHEA Grapalat" w:eastAsia="Times New Roman" w:hAnsi="GHEA Grapalat" w:cs="Sylfaen"/>
          <w:sz w:val="20"/>
          <w:szCs w:val="20"/>
          <w:lang w:val="es-ES"/>
        </w:rPr>
        <w:t xml:space="preserve">applicable </w:t>
      </w:r>
      <w:r xmlns:w="http://schemas.openxmlformats.org/wordprocessingml/2006/main" w:rsidRPr="00E82197">
        <w:rPr>
          <w:rFonts w:ascii="GHEA Grapalat" w:eastAsia="Times New Roman" w:hAnsi="GHEA Grapalat" w:cs="Sylfaen"/>
          <w:sz w:val="20"/>
          <w:szCs w:val="20"/>
          <w:lang w:val="hy-AM"/>
        </w:rPr>
        <w:t xml:space="preserve">.</w:t>
      </w:r>
    </w:p>
    <w:p w:rsidR="00E82197" w:rsidRPr="00E82197" w:rsidRDefault="00E82197" w:rsidP="00106D44">
      <w:pPr xmlns:w="http://schemas.openxmlformats.org/wordprocessingml/2006/main">
        <w:tabs>
          <w:tab w:val="left" w:pos="426"/>
        </w:tabs>
        <w:spacing w:after="0" w:line="240" w:lineRule="auto"/>
        <w:jc w:val="both"/>
        <w:rPr>
          <w:rFonts w:ascii="GHEA Grapalat" w:eastAsia="Times New Roman" w:hAnsi="GHEA Grapalat" w:cs="Arial"/>
          <w:sz w:val="20"/>
          <w:szCs w:val="20"/>
          <w:lang w:val="hy-AM"/>
        </w:rPr>
      </w:pPr>
      <w:r xmlns:w="http://schemas.openxmlformats.org/wordprocessingml/2006/main" w:rsidRPr="00E82197">
        <w:rPr>
          <w:rFonts w:ascii="GHEA Grapalat" w:eastAsia="Times New Roman" w:hAnsi="GHEA Grapalat" w:cs="Sylfaen"/>
          <w:sz w:val="20"/>
          <w:szCs w:val="20"/>
          <w:lang w:val="hy-AM"/>
        </w:rPr>
        <w:t xml:space="preserve">-</w:t>
      </w:r>
      <w:r xmlns:w="http://schemas.openxmlformats.org/wordprocessingml/2006/main" w:rsidRPr="00E82197">
        <w:rPr>
          <w:rFonts w:ascii="GHEA Grapalat" w:eastAsia="Times New Roman" w:hAnsi="GHEA Grapalat" w:cs="Arial"/>
          <w:sz w:val="20"/>
          <w:szCs w:val="20"/>
          <w:lang w:val="es-ES"/>
        </w:rPr>
        <w:t xml:space="preserve"> </w:t>
      </w:r>
      <w:r xmlns:w="http://schemas.openxmlformats.org/wordprocessingml/2006/main" w:rsidRPr="00E82197">
        <w:rPr>
          <w:rFonts w:ascii="GHEA Grapalat" w:eastAsia="Times New Roman" w:hAnsi="GHEA Grapalat" w:cs="Sylfaen"/>
          <w:sz w:val="20"/>
          <w:szCs w:val="20"/>
          <w:lang w:val="es-ES"/>
        </w:rPr>
        <w:t xml:space="preserve">not </w:t>
      </w:r>
      <w:r xmlns:w="http://schemas.openxmlformats.org/wordprocessingml/2006/main" w:rsidRPr="00E82197">
        <w:rPr>
          <w:rFonts w:ascii="GHEA Grapalat" w:eastAsia="Times New Roman" w:hAnsi="GHEA Grapalat" w:cs="Arial"/>
          <w:sz w:val="20"/>
          <w:szCs w:val="20"/>
          <w:lang w:val="es-ES"/>
        </w:rPr>
        <w:t xml:space="preserve">if</w:t>
      </w:r>
      <w:r xmlns:w="http://schemas.openxmlformats.org/wordprocessingml/2006/main" w:rsidRPr="00E82197">
        <w:rPr>
          <w:rFonts w:ascii="GHEA Grapalat" w:eastAsia="Times New Roman" w:hAnsi="GHEA Grapalat" w:cs="Sylfaen"/>
          <w:sz w:val="20"/>
          <w:szCs w:val="20"/>
          <w:lang w:val="es-ES"/>
        </w:rPr>
        <w:t xml:space="preserve">​</w:t>
      </w:r>
      <w:r xmlns:w="http://schemas.openxmlformats.org/wordprocessingml/2006/main" w:rsidRPr="00E82197">
        <w:rPr>
          <w:rFonts w:ascii="GHEA Grapalat" w:eastAsia="Times New Roman" w:hAnsi="GHEA Grapalat" w:cs="Arial"/>
          <w:sz w:val="20"/>
          <w:szCs w:val="20"/>
          <w:lang w:val="es-ES"/>
        </w:rPr>
        <w:t xml:space="preserve"> </w:t>
      </w:r>
      <w:r xmlns:w="http://schemas.openxmlformats.org/wordprocessingml/2006/main" w:rsidRPr="00E82197">
        <w:rPr>
          <w:rFonts w:ascii="GHEA Grapalat" w:eastAsia="Times New Roman" w:hAnsi="GHEA Grapalat" w:cs="Sylfaen"/>
          <w:sz w:val="20"/>
          <w:szCs w:val="20"/>
          <w:lang w:val="es-ES"/>
        </w:rPr>
        <w:t xml:space="preserve">only</w:t>
      </w:r>
      <w:r xmlns:w="http://schemas.openxmlformats.org/wordprocessingml/2006/main" w:rsidRPr="00E82197">
        <w:rPr>
          <w:rFonts w:ascii="GHEA Grapalat" w:eastAsia="Times New Roman" w:hAnsi="GHEA Grapalat" w:cs="Arial"/>
          <w:sz w:val="20"/>
          <w:szCs w:val="20"/>
          <w:lang w:val="es-ES"/>
        </w:rPr>
        <w:t xml:space="preserve"> </w:t>
      </w:r>
      <w:r xmlns:w="http://schemas.openxmlformats.org/wordprocessingml/2006/main" w:rsidRPr="00E82197">
        <w:rPr>
          <w:rFonts w:ascii="GHEA Grapalat" w:eastAsia="Times New Roman" w:hAnsi="GHEA Grapalat" w:cs="Sylfaen"/>
          <w:sz w:val="20"/>
          <w:szCs w:val="20"/>
          <w:lang w:val="es-ES"/>
        </w:rPr>
        <w:t xml:space="preserve">one </w:t>
      </w:r>
      <w:r xmlns:w="http://schemas.openxmlformats.org/wordprocessingml/2006/main" w:rsidRPr="00E82197">
        <w:rPr>
          <w:rFonts w:ascii="GHEA Grapalat" w:eastAsia="Times New Roman" w:hAnsi="GHEA Grapalat" w:cs="Arial"/>
          <w:sz w:val="20"/>
          <w:szCs w:val="20"/>
          <w:lang w:val="es-ES"/>
        </w:rPr>
        <w:t xml:space="preserve">participant </w:t>
      </w:r>
      <w:r xmlns:w="http://schemas.openxmlformats.org/wordprocessingml/2006/main" w:rsidRPr="00E82197">
        <w:rPr>
          <w:rFonts w:ascii="GHEA Grapalat" w:eastAsia="Times New Roman" w:hAnsi="GHEA Grapalat" w:cs="Sylfaen"/>
          <w:sz w:val="20"/>
          <w:szCs w:val="20"/>
          <w:lang w:val="es-ES"/>
        </w:rPr>
        <w:t xml:space="preserve">submitted an application </w:t>
      </w:r>
      <w:r xmlns:w="http://schemas.openxmlformats.org/wordprocessingml/2006/main" w:rsidRPr="00E82197">
        <w:rPr>
          <w:rFonts w:ascii="GHEA Grapalat" w:eastAsia="Times New Roman" w:hAnsi="GHEA Grapalat" w:cs="Times New Roman"/>
          <w:i/>
          <w:sz w:val="20"/>
          <w:szCs w:val="20"/>
          <w:lang w:val="es-ES"/>
        </w:rPr>
        <w:t xml:space="preserve">,</w:t>
      </w:r>
      <w:r xmlns:w="http://schemas.openxmlformats.org/wordprocessingml/2006/main" w:rsidRPr="00E82197">
        <w:rPr>
          <w:rFonts w:ascii="GHEA Grapalat" w:eastAsia="Times New Roman" w:hAnsi="GHEA Grapalat" w:cs="Times New Roman"/>
          <w:sz w:val="20"/>
          <w:szCs w:val="20"/>
          <w:lang w:val="es-ES"/>
        </w:rPr>
        <w:t xml:space="preserve"> </w:t>
      </w:r>
      <w:r xmlns:w="http://schemas.openxmlformats.org/wordprocessingml/2006/main" w:rsidRPr="00E82197">
        <w:rPr>
          <w:rFonts w:ascii="GHEA Grapalat" w:eastAsia="Times New Roman" w:hAnsi="GHEA Grapalat" w:cs="Sylfaen"/>
          <w:sz w:val="20"/>
          <w:szCs w:val="20"/>
          <w:lang w:val="es-ES"/>
        </w:rPr>
        <w:t xml:space="preserve">whose</w:t>
      </w:r>
      <w:r xmlns:w="http://schemas.openxmlformats.org/wordprocessingml/2006/main" w:rsidRPr="00E82197">
        <w:rPr>
          <w:rFonts w:ascii="GHEA Grapalat" w:eastAsia="Times New Roman" w:hAnsi="GHEA Grapalat" w:cs="Arial"/>
          <w:sz w:val="20"/>
          <w:szCs w:val="20"/>
          <w:lang w:val="es-ES"/>
        </w:rPr>
        <w:t xml:space="preserve"> </w:t>
      </w:r>
      <w:r xmlns:w="http://schemas.openxmlformats.org/wordprocessingml/2006/main" w:rsidRPr="00E82197">
        <w:rPr>
          <w:rFonts w:ascii="GHEA Grapalat" w:eastAsia="Times New Roman" w:hAnsi="GHEA Grapalat" w:cs="Sylfaen"/>
          <w:sz w:val="20"/>
          <w:szCs w:val="20"/>
          <w:lang w:val="es-ES"/>
        </w:rPr>
        <w:t xml:space="preserve">with</w:t>
      </w:r>
      <w:r xmlns:w="http://schemas.openxmlformats.org/wordprocessingml/2006/main" w:rsidRPr="00E82197">
        <w:rPr>
          <w:rFonts w:ascii="GHEA Grapalat" w:eastAsia="Times New Roman" w:hAnsi="GHEA Grapalat" w:cs="Arial"/>
          <w:sz w:val="20"/>
          <w:szCs w:val="20"/>
          <w:lang w:val="es-ES"/>
        </w:rPr>
        <w:t xml:space="preserve"> </w:t>
      </w:r>
      <w:r xmlns:w="http://schemas.openxmlformats.org/wordprocessingml/2006/main" w:rsidRPr="00E82197">
        <w:rPr>
          <w:rFonts w:ascii="GHEA Grapalat" w:eastAsia="Times New Roman" w:hAnsi="GHEA Grapalat" w:cs="Sylfaen"/>
          <w:sz w:val="20"/>
          <w:szCs w:val="20"/>
          <w:lang w:val="es-ES"/>
        </w:rPr>
        <w:t xml:space="preserve">being sealed</w:t>
      </w:r>
      <w:r xmlns:w="http://schemas.openxmlformats.org/wordprocessingml/2006/main" w:rsidRPr="00E82197">
        <w:rPr>
          <w:rFonts w:ascii="GHEA Grapalat" w:eastAsia="Times New Roman" w:hAnsi="GHEA Grapalat" w:cs="Arial"/>
          <w:sz w:val="20"/>
          <w:szCs w:val="20"/>
          <w:lang w:val="es-ES"/>
        </w:rPr>
        <w:t xml:space="preserve"> </w:t>
      </w:r>
      <w:r xmlns:w="http://schemas.openxmlformats.org/wordprocessingml/2006/main" w:rsidRPr="00E82197">
        <w:rPr>
          <w:rFonts w:ascii="GHEA Grapalat" w:eastAsia="Times New Roman" w:hAnsi="GHEA Grapalat" w:cs="Sylfaen"/>
          <w:sz w:val="20"/>
          <w:szCs w:val="20"/>
          <w:lang w:val="es-ES"/>
        </w:rPr>
        <w:t xml:space="preserve">is</w:t>
      </w:r>
      <w:r xmlns:w="http://schemas.openxmlformats.org/wordprocessingml/2006/main" w:rsidRPr="00E82197">
        <w:rPr>
          <w:rFonts w:ascii="GHEA Grapalat" w:eastAsia="Times New Roman" w:hAnsi="GHEA Grapalat" w:cs="Arial"/>
          <w:sz w:val="20"/>
          <w:szCs w:val="20"/>
          <w:lang w:val="es-ES"/>
        </w:rPr>
        <w:t xml:space="preserve"> </w:t>
      </w:r>
      <w:r xmlns:w="http://schemas.openxmlformats.org/wordprocessingml/2006/main" w:rsidRPr="00E82197">
        <w:rPr>
          <w:rFonts w:ascii="GHEA Grapalat" w:eastAsia="Times New Roman" w:hAnsi="GHEA Grapalat" w:cs="Sylfaen"/>
          <w:sz w:val="20"/>
          <w:szCs w:val="20"/>
          <w:lang w:val="es-ES"/>
        </w:rPr>
        <w:t xml:space="preserve">contract</w:t>
      </w:r>
      <w:r xmlns:w="http://schemas.openxmlformats.org/wordprocessingml/2006/main" w:rsidRPr="00E82197">
        <w:rPr>
          <w:rFonts w:ascii="GHEA Grapalat" w:eastAsia="Times New Roman" w:hAnsi="GHEA Grapalat" w:cs="Arial"/>
          <w:sz w:val="20"/>
          <w:szCs w:val="20"/>
          <w:lang w:val="hy-AM"/>
        </w:rPr>
        <w:t xml:space="preserve">​</w:t>
      </w:r>
    </w:p>
    <w:p w:rsidR="00E82197" w:rsidRPr="00E82197" w:rsidRDefault="00E82197" w:rsidP="00106D44">
      <w:pPr xmlns:w="http://schemas.openxmlformats.org/wordprocessingml/2006/main">
        <w:tabs>
          <w:tab w:val="left" w:pos="426"/>
        </w:tabs>
        <w:spacing w:after="0" w:line="240" w:lineRule="auto"/>
        <w:jc w:val="both"/>
        <w:rPr>
          <w:rFonts w:ascii="GHEA Grapalat" w:eastAsia="Times New Roman" w:hAnsi="GHEA Grapalat" w:cs="Sylfaen"/>
          <w:sz w:val="20"/>
          <w:szCs w:val="20"/>
          <w:lang w:val="es-ES"/>
        </w:rPr>
      </w:pPr>
      <w:r xmlns:w="http://schemas.openxmlformats.org/wordprocessingml/2006/main" w:rsidRPr="00E82197">
        <w:rPr>
          <w:rFonts w:ascii="GHEA Grapalat" w:eastAsia="Times New Roman" w:hAnsi="GHEA Grapalat" w:cs="Sylfaen"/>
          <w:sz w:val="20"/>
          <w:szCs w:val="20"/>
          <w:lang w:val="es-ES"/>
        </w:rPr>
        <w:t xml:space="preserve">- is also in the event that only one participant has submitted a bid and it has been rejected.</w:t>
      </w:r>
    </w:p>
    <w:p w:rsidR="00E82197" w:rsidRPr="00E82197" w:rsidRDefault="00E82197"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es-ES"/>
        </w:rPr>
      </w:pPr>
      <w:r xmlns:w="http://schemas.openxmlformats.org/wordprocessingml/2006/main" w:rsidRPr="00E82197">
        <w:rPr>
          <w:rFonts w:ascii="GHEA Grapalat" w:eastAsia="Times New Roman" w:hAnsi="GHEA Grapalat" w:cs="Sylfaen"/>
          <w:sz w:val="20"/>
          <w:szCs w:val="24"/>
          <w:lang w:val="hy-AM"/>
        </w:rPr>
        <w:t xml:space="preserve">Client:</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lang w:val="hy-AM"/>
        </w:rPr>
        <w:t xml:space="preserve">the contract</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lang w:val="hy-AM"/>
        </w:rPr>
        <w:t xml:space="preserve">sealing</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lang w:val="hy-AM"/>
        </w:rPr>
        <w:t xml:space="preserve">is </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lang w:val="hy-AM"/>
        </w:rPr>
        <w:t xml:space="preserve">if</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lang w:val="hy-AM"/>
        </w:rPr>
        <w:t xml:space="preserve">hereby</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lang w:val="hy-AM"/>
        </w:rPr>
        <w:t xml:space="preserve">with a point</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lang w:val="hy-AM"/>
        </w:rPr>
        <w:t xml:space="preserve">planned</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lang w:val="hy-AM"/>
        </w:rPr>
        <w:t xml:space="preserve">of inactivity</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lang w:val="hy-AM"/>
        </w:rPr>
        <w:t xml:space="preserve">within the deadline</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lang w:val="hy-AM"/>
        </w:rPr>
        <w:t xml:space="preserve">any </w:t>
      </w:r>
      <w:r xmlns:w="http://schemas.openxmlformats.org/wordprocessingml/2006/main" w:rsidRPr="00E82197">
        <w:rPr>
          <w:rFonts w:ascii="GHEA Grapalat" w:eastAsia="Times New Roman" w:hAnsi="GHEA Grapalat" w:cs="Sylfaen"/>
          <w:sz w:val="20"/>
          <w:szCs w:val="24"/>
          <w:lang w:val="es-ES"/>
        </w:rPr>
        <w:t xml:space="preserve">partner</w:t>
      </w:r>
      <w:r xmlns:w="http://schemas.openxmlformats.org/wordprocessingml/2006/main" w:rsidRPr="00E82197">
        <w:rPr>
          <w:rFonts w:ascii="GHEA Grapalat" w:eastAsia="Times New Roman" w:hAnsi="GHEA Grapalat" w:cs="Sylfaen"/>
          <w:sz w:val="20"/>
          <w:szCs w:val="24"/>
          <w:lang w:val="hy-AM"/>
        </w:rPr>
        <w:t xml:space="preserve">​</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lang w:val="hy-AM"/>
        </w:rPr>
        <w:t xml:space="preserve">no</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lang w:val="hy-AM"/>
        </w:rPr>
        <w:t xml:space="preserve">appeal</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lang w:val="hy-AM"/>
        </w:rPr>
        <w:t xml:space="preserve">contract</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lang w:val="hy-AM"/>
        </w:rPr>
        <w:t xml:space="preserve">to seal</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lang w:val="hy-AM"/>
        </w:rPr>
        <w:t xml:space="preserve">about</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lang w:val="hy-AM"/>
        </w:rPr>
        <w:t xml:space="preserve">the decision.</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rPr>
        <w:t xml:space="preserve">Until</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rPr>
        <w:t xml:space="preserve">of inactivity</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rPr>
        <w:t xml:space="preserve">period</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rPr>
        <w:t xml:space="preserve">expiration</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rPr>
        <w:t xml:space="preserve">or</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rPr>
        <w:t xml:space="preserve">without</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rPr>
        <w:t xml:space="preserve">contract</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rPr>
        <w:t xml:space="preserve">to seal</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lang w:val="hy-AM"/>
        </w:rPr>
        <w:t xml:space="preserve">or </w:t>
      </w:r>
      <w:r xmlns:w="http://schemas.openxmlformats.org/wordprocessingml/2006/main" w:rsidRPr="00E82197">
        <w:rPr>
          <w:rFonts w:ascii="GHEA Grapalat" w:eastAsia="Times New Roman" w:hAnsi="GHEA Grapalat" w:cs="Sylfaen"/>
          <w:sz w:val="20"/>
          <w:szCs w:val="24"/>
        </w:rPr>
        <w:t xml:space="preserve">to declare the purchase procedure invalid</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rPr>
        <w:t xml:space="preserve">statement</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rPr>
        <w:t xml:space="preserve">publication</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rPr>
        <w:t xml:space="preserve">sealed</w:t>
      </w:r>
      <w:r xmlns:w="http://schemas.openxmlformats.org/wordprocessingml/2006/main" w:rsidRPr="00E82197">
        <w:rPr>
          <w:rFonts w:ascii="GHEA Grapalat" w:eastAsia="Times New Roman" w:hAnsi="GHEA Grapalat" w:cs="Sylfaen"/>
          <w:sz w:val="20"/>
          <w:szCs w:val="24"/>
          <w:lang w:val="en-US"/>
        </w:rPr>
        <w:t xml:space="preserve">​</w:t>
      </w:r>
      <w:r xmlns:w="http://schemas.openxmlformats.org/wordprocessingml/2006/main" w:rsidRPr="00E82197">
        <w:rPr>
          <w:rFonts w:ascii="GHEA Grapalat" w:eastAsia="Times New Roman" w:hAnsi="GHEA Grapalat" w:cs="Sylfaen"/>
          <w:sz w:val="20"/>
          <w:szCs w:val="24"/>
        </w:rPr>
        <w:t xml:space="preserve">​</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rPr>
        <w:t xml:space="preserve">the contract</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rPr>
        <w:t xml:space="preserve">to:</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rPr>
        <w:t xml:space="preserve">nothing</w:t>
      </w:r>
      <w:r xmlns:w="http://schemas.openxmlformats.org/wordprocessingml/2006/main" w:rsidRPr="00E82197">
        <w:rPr>
          <w:rFonts w:ascii="GHEA Grapalat" w:eastAsia="Times New Roman" w:hAnsi="GHEA Grapalat" w:cs="Sylfaen"/>
          <w:sz w:val="20"/>
          <w:szCs w:val="24"/>
          <w:lang w:val="es-ES"/>
        </w:rPr>
        <w:t xml:space="preserve"> </w:t>
      </w:r>
      <w:r xmlns:w="http://schemas.openxmlformats.org/wordprocessingml/2006/main" w:rsidRPr="00E82197">
        <w:rPr>
          <w:rFonts w:ascii="GHEA Grapalat" w:eastAsia="Times New Roman" w:hAnsi="GHEA Grapalat" w:cs="Sylfaen"/>
          <w:sz w:val="20"/>
          <w:szCs w:val="24"/>
        </w:rPr>
        <w:t xml:space="preserve">is.</w:t>
      </w:r>
    </w:p>
    <w:p w:rsidR="00532D6C" w:rsidRPr="00532D6C" w:rsidRDefault="00532D6C" w:rsidP="00106D44">
      <w:pPr>
        <w:tabs>
          <w:tab w:val="left" w:pos="426"/>
        </w:tabs>
        <w:spacing w:after="0" w:line="240" w:lineRule="auto"/>
        <w:jc w:val="center"/>
        <w:rPr>
          <w:rFonts w:ascii="GHEA Grapalat" w:eastAsia="Times New Roman" w:hAnsi="GHEA Grapalat" w:cs="Times New Roman"/>
          <w:b/>
          <w:sz w:val="20"/>
          <w:szCs w:val="24"/>
          <w:lang w:val="es-ES"/>
        </w:rPr>
      </w:pPr>
    </w:p>
    <w:p w:rsidR="00106D44" w:rsidRDefault="00106D44" w:rsidP="00106D44">
      <w:pPr>
        <w:tabs>
          <w:tab w:val="left" w:pos="426"/>
        </w:tabs>
        <w:spacing w:after="0" w:line="240" w:lineRule="auto"/>
        <w:jc w:val="center"/>
        <w:rPr>
          <w:rFonts w:ascii="GHEA Grapalat" w:eastAsia="Times New Roman" w:hAnsi="GHEA Grapalat" w:cs="Times New Roman"/>
          <w:b/>
          <w:iCs/>
          <w:sz w:val="20"/>
          <w:szCs w:val="24"/>
          <w:lang w:val="es-ES"/>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Arial"/>
          <w:b/>
          <w:iCs/>
          <w:sz w:val="20"/>
          <w:szCs w:val="24"/>
          <w:lang w:val="af-ZA"/>
        </w:rPr>
      </w:pPr>
      <w:r xmlns:w="http://schemas.openxmlformats.org/wordprocessingml/2006/main" w:rsidRPr="00532D6C">
        <w:rPr>
          <w:rFonts w:ascii="GHEA Grapalat" w:eastAsia="Times New Roman" w:hAnsi="GHEA Grapalat" w:cs="Times New Roman"/>
          <w:b/>
          <w:iCs/>
          <w:sz w:val="20"/>
          <w:szCs w:val="24"/>
          <w:lang w:val="es-ES"/>
        </w:rPr>
        <w:t xml:space="preserve">9 </w:t>
      </w:r>
      <w:r xmlns:w="http://schemas.openxmlformats.org/wordprocessingml/2006/main" w:rsidRPr="00532D6C">
        <w:rPr>
          <w:rFonts w:ascii="GHEA Grapalat" w:eastAsia="Times New Roman" w:hAnsi="GHEA Grapalat" w:cs="Times New Roman"/>
          <w:b/>
          <w:iCs/>
          <w:sz w:val="20"/>
          <w:szCs w:val="24"/>
          <w:lang w:val="af-ZA"/>
        </w:rPr>
        <w:t xml:space="preserve">. </w:t>
      </w:r>
      <w:r xmlns:w="http://schemas.openxmlformats.org/wordprocessingml/2006/main" w:rsidRPr="00532D6C">
        <w:rPr>
          <w:rFonts w:ascii="GHEA Grapalat" w:eastAsia="Times New Roman" w:hAnsi="GHEA Grapalat" w:cs="Arial"/>
          <w:b/>
          <w:iCs/>
          <w:sz w:val="20"/>
          <w:szCs w:val="24"/>
          <w:lang w:val="af-ZA"/>
        </w:rPr>
        <w:t xml:space="preserve">SIGNING OF CONTRACT</w:t>
      </w:r>
    </w:p>
    <w:p w:rsidR="00532D6C" w:rsidRPr="00532D6C" w:rsidRDefault="00532D6C" w:rsidP="00106D44">
      <w:pPr>
        <w:tabs>
          <w:tab w:val="left" w:pos="426"/>
        </w:tabs>
        <w:spacing w:after="0" w:line="240" w:lineRule="auto"/>
        <w:jc w:val="center"/>
        <w:rPr>
          <w:rFonts w:ascii="GHEA Grapalat" w:eastAsia="Times New Roman" w:hAnsi="GHEA Grapalat" w:cs="Times New Roman"/>
          <w:b/>
          <w:iCs/>
          <w:sz w:val="20"/>
          <w:szCs w:val="24"/>
          <w:lang w:val="af-ZA"/>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Times New Roman"/>
          <w:iCs/>
          <w:sz w:val="20"/>
          <w:szCs w:val="24"/>
          <w:lang w:val="es-ES"/>
        </w:rPr>
        <w:t xml:space="preserve">9 </w:t>
      </w:r>
      <w:r xmlns:w="http://schemas.openxmlformats.org/wordprocessingml/2006/main" w:rsidRPr="00532D6C">
        <w:rPr>
          <w:rFonts w:ascii="GHEA Grapalat" w:eastAsia="Times New Roman" w:hAnsi="GHEA Grapalat" w:cs="Times New Roman"/>
          <w:iCs/>
          <w:sz w:val="20"/>
          <w:szCs w:val="24"/>
          <w:lang w:val="af-ZA"/>
        </w:rPr>
        <w:t xml:space="preserve">.1 </w:t>
      </w:r>
      <w:r xmlns:w="http://schemas.openxmlformats.org/wordprocessingml/2006/main" w:rsidRPr="00532D6C">
        <w:rPr>
          <w:rFonts w:ascii="GHEA Grapalat" w:eastAsia="Times New Roman" w:hAnsi="GHEA Grapalat" w:cs="Arial"/>
          <w:sz w:val="20"/>
          <w:szCs w:val="24"/>
        </w:rPr>
        <w:t xml:space="preserve">Agreement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being sealed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decision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based 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on </w:t>
      </w:r>
      <w:r xmlns:w="http://schemas.openxmlformats.org/wordprocessingml/2006/main" w:rsidRPr="00532D6C">
        <w:rPr>
          <w:rFonts w:ascii="GHEA Grapalat" w:eastAsia="Times New Roman" w:hAnsi="GHEA Grapalat" w:cs="Arial"/>
          <w:sz w:val="20"/>
          <w:szCs w:val="24"/>
          <w:lang w:val="en-US"/>
        </w:rPr>
        <w:t xml:space="preserve">the </w:t>
      </w:r>
      <w:r xmlns:w="http://schemas.openxmlformats.org/wordprocessingml/2006/main" w:rsidRPr="00532D6C">
        <w:rPr>
          <w:rFonts w:ascii="GHEA Grapalat" w:eastAsia="Times New Roman" w:hAnsi="GHEA Grapalat" w:cs="Sylfaen"/>
          <w:sz w:val="20"/>
          <w:szCs w:val="24"/>
          <w:lang w:val="af-ZA"/>
        </w:rPr>
        <w:t xml:space="preserve">employer</w:t>
      </w:r>
      <w:r xmlns:w="http://schemas.openxmlformats.org/wordprocessingml/2006/main" w:rsidRPr="00532D6C">
        <w:rPr>
          <w:rFonts w:ascii="GHEA Grapalat" w:eastAsia="Times New Roman" w:hAnsi="GHEA Grapalat" w:cs="Arial"/>
          <w:sz w:val="20"/>
          <w:szCs w:val="24"/>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being sealed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writing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one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document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make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through</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9.2 </w:t>
      </w:r>
      <w:r xmlns:w="http://schemas.openxmlformats.org/wordprocessingml/2006/main" w:rsidRPr="00532D6C">
        <w:rPr>
          <w:rFonts w:ascii="GHEA Grapalat" w:eastAsia="Times New Roman" w:hAnsi="GHEA Grapalat" w:cs="Arial"/>
          <w:sz w:val="20"/>
          <w:szCs w:val="24"/>
        </w:rPr>
        <w:t xml:space="preserve">Herein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1 </w:t>
      </w:r>
      <w:r xmlns:w="http://schemas.openxmlformats.org/wordprocessingml/2006/main" w:rsidRPr="00532D6C">
        <w:rPr>
          <w:rFonts w:ascii="GHEA Grapalat" w:eastAsia="Times New Roman" w:hAnsi="GHEA Grapalat" w:cs="Arial"/>
          <w:sz w:val="20"/>
          <w:szCs w:val="24"/>
          <w:lang w:val="en-US"/>
        </w:rPr>
        <w:t xml:space="preserve">of </w:t>
      </w:r>
      <w:r xmlns:w="http://schemas.openxmlformats.org/wordprocessingml/2006/main" w:rsidRPr="00532D6C">
        <w:rPr>
          <w:rFonts w:ascii="GHEA Grapalat" w:eastAsia="Times New Roman" w:hAnsi="GHEA Grapalat" w:cs="Arial"/>
          <w:sz w:val="20"/>
          <w:szCs w:val="24"/>
        </w:rPr>
        <w:t xml:space="preserve">the invitation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part </w:t>
      </w:r>
      <w:r xmlns:w="http://schemas.openxmlformats.org/wordprocessingml/2006/main" w:rsidRPr="00532D6C">
        <w:rPr>
          <w:rFonts w:ascii="GHEA Grapalat" w:eastAsia="Times New Roman" w:hAnsi="GHEA Grapalat" w:cs="Sylfaen"/>
          <w:sz w:val="20"/>
          <w:szCs w:val="24"/>
          <w:lang w:val="af-ZA"/>
        </w:rPr>
        <w:t xml:space="preserve">8 </w:t>
      </w:r>
      <w:r xmlns:w="http://schemas.openxmlformats.org/wordprocessingml/2006/main" w:rsidRPr="00532D6C">
        <w:rPr>
          <w:rFonts w:ascii="GHEA Grapalat" w:eastAsia="Times New Roman" w:hAnsi="GHEA Grapalat" w:cs="Sylfaen"/>
          <w:sz w:val="20"/>
          <w:szCs w:val="24"/>
          <w:lang w:val="hy-AM"/>
        </w:rPr>
        <w:t xml:space="preserve">. with </w:t>
      </w:r>
      <w:r xmlns:w="http://schemas.openxmlformats.org/wordprocessingml/2006/main" w:rsidRPr="00532D6C">
        <w:rPr>
          <w:rFonts w:ascii="GHEA Grapalat" w:eastAsia="Times New Roman" w:hAnsi="GHEA Grapalat" w:cs="Sylfaen"/>
          <w:sz w:val="20"/>
          <w:szCs w:val="24"/>
          <w:lang w:val="af-ZA"/>
        </w:rPr>
        <w:t xml:space="preserve">23 </w:t>
      </w:r>
      <w:r xmlns:w="http://schemas.openxmlformats.org/wordprocessingml/2006/main" w:rsidRPr="00532D6C">
        <w:rPr>
          <w:rFonts w:ascii="GHEA Grapalat" w:eastAsia="Times New Roman" w:hAnsi="GHEA Grapalat" w:cs="Arial"/>
          <w:sz w:val="20"/>
          <w:szCs w:val="24"/>
        </w:rPr>
        <w:t xml:space="preserve">points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defined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inactivity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period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expire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next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four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working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during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p</w:t>
      </w:r>
      <w:r xmlns:w="http://schemas.openxmlformats.org/wordprocessingml/2006/main" w:rsidRPr="00532D6C">
        <w:rPr>
          <w:rFonts w:ascii="GHEA Grapalat" w:eastAsia="Times New Roman" w:hAnsi="GHEA Grapalat" w:cs="Arial"/>
          <w:sz w:val="20"/>
          <w:szCs w:val="24"/>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notification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selected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presenting </w:t>
      </w:r>
      <w:r xmlns:w="http://schemas.openxmlformats.org/wordprocessingml/2006/main" w:rsidRPr="00532D6C">
        <w:rPr>
          <w:rFonts w:ascii="GHEA Grapalat" w:eastAsia="Times New Roman" w:hAnsi="GHEA Grapalat" w:cs="Sylfaen"/>
          <w:sz w:val="20"/>
          <w:szCs w:val="24"/>
          <w:lang w:val="af-ZA"/>
        </w:rPr>
        <w:t xml:space="preserve">to </w:t>
      </w:r>
      <w:r xmlns:w="http://schemas.openxmlformats.org/wordprocessingml/2006/main" w:rsidRPr="00532D6C">
        <w:rPr>
          <w:rFonts w:ascii="GHEA Grapalat" w:eastAsia="Times New Roman" w:hAnsi="GHEA Grapalat" w:cs="Arial"/>
          <w:sz w:val="20"/>
          <w:szCs w:val="24"/>
        </w:rPr>
        <w:t xml:space="preserve">the </w:t>
      </w:r>
      <w:r xmlns:w="http://schemas.openxmlformats.org/wordprocessingml/2006/main" w:rsidRPr="00532D6C">
        <w:rPr>
          <w:rFonts w:ascii="GHEA Grapalat" w:eastAsia="Times New Roman" w:hAnsi="GHEA Grapalat" w:cs="Arial"/>
          <w:sz w:val="20"/>
          <w:szCs w:val="24"/>
          <w:lang w:val="en-US"/>
        </w:rPr>
        <w:t xml:space="preserve">participant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seal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offer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w:t>
      </w:r>
      <w:r xmlns:w="http://schemas.openxmlformats.org/wordprocessingml/2006/main" w:rsidRPr="00532D6C">
        <w:rPr>
          <w:rFonts w:ascii="GHEA Grapalat" w:eastAsia="Times New Roman" w:hAnsi="GHEA Grapalat" w:cs="Arial"/>
          <w:sz w:val="20"/>
          <w:szCs w:val="24"/>
        </w:rPr>
        <w:t xml:space="preserve">project </w:t>
      </w:r>
      <w:r xmlns:w="http://schemas.openxmlformats.org/wordprocessingml/2006/main" w:rsidRPr="00532D6C">
        <w:rPr>
          <w:rFonts w:ascii="GHEA Grapalat" w:eastAsia="Times New Roman" w:hAnsi="GHEA Grapalat" w:cs="Sylfaen"/>
          <w:sz w:val="20"/>
          <w:szCs w:val="24"/>
          <w:lang w:val="af-ZA"/>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which </w:t>
      </w:r>
      <w:r xmlns:w="http://schemas.openxmlformats.org/wordprocessingml/2006/main" w:rsidRPr="00532D6C">
        <w:rPr>
          <w:rFonts w:ascii="GHEA Grapalat" w:eastAsia="Times New Roman" w:hAnsi="GHEA Grapalat" w:cs="Sylfaen"/>
          <w:sz w:val="20"/>
          <w:szCs w:val="24"/>
          <w:lang w:val="af-ZA"/>
        </w:rPr>
        <w:t xml:space="preserve">the </w:t>
      </w:r>
      <w:r xmlns:w="http://schemas.openxmlformats.org/wordprocessingml/2006/main" w:rsidRPr="00532D6C">
        <w:rPr>
          <w:rFonts w:ascii="GHEA Grapalat" w:eastAsia="Times New Roman" w:hAnsi="GHEA Grapalat" w:cs="Arial"/>
          <w:sz w:val="20"/>
          <w:szCs w:val="24"/>
        </w:rPr>
        <w:t xml:space="preserve">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be sealed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sooner </w:t>
      </w:r>
      <w:r xmlns:w="http://schemas.openxmlformats.org/wordprocessingml/2006/main" w:rsidRPr="00532D6C">
        <w:rPr>
          <w:rFonts w:ascii="GHEA Grapalat" w:eastAsia="Times New Roman" w:hAnsi="GHEA Grapalat" w:cs="Sylfaen"/>
          <w:sz w:val="20"/>
          <w:szCs w:val="24"/>
          <w:lang w:val="af-ZA"/>
        </w:rPr>
        <w:t xml:space="preserve">than</w:t>
      </w:r>
      <w:r xmlns:w="http://schemas.openxmlformats.org/wordprocessingml/2006/main" w:rsidRPr="00532D6C">
        <w:rPr>
          <w:rFonts w:ascii="GHEA Grapalat" w:eastAsia="Times New Roman" w:hAnsi="GHEA Grapalat" w:cs="Arial"/>
          <w:sz w:val="20"/>
          <w:szCs w:val="24"/>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hereby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1 </w:t>
      </w:r>
      <w:r xmlns:w="http://schemas.openxmlformats.org/wordprocessingml/2006/main" w:rsidRPr="00532D6C">
        <w:rPr>
          <w:rFonts w:ascii="GHEA Grapalat" w:eastAsia="Times New Roman" w:hAnsi="GHEA Grapalat" w:cs="Arial"/>
          <w:sz w:val="20"/>
          <w:szCs w:val="24"/>
          <w:lang w:val="en-US"/>
        </w:rPr>
        <w:t xml:space="preserve">of </w:t>
      </w:r>
      <w:r xmlns:w="http://schemas.openxmlformats.org/wordprocessingml/2006/main" w:rsidRPr="00532D6C">
        <w:rPr>
          <w:rFonts w:ascii="GHEA Grapalat" w:eastAsia="Times New Roman" w:hAnsi="GHEA Grapalat" w:cs="Arial"/>
          <w:sz w:val="20"/>
          <w:szCs w:val="24"/>
        </w:rPr>
        <w:t xml:space="preserve">the invitation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part </w:t>
      </w:r>
      <w:r xmlns:w="http://schemas.openxmlformats.org/wordprocessingml/2006/main" w:rsidRPr="00532D6C">
        <w:rPr>
          <w:rFonts w:ascii="GHEA Grapalat" w:eastAsia="Times New Roman" w:hAnsi="GHEA Grapalat" w:cs="Sylfaen"/>
          <w:sz w:val="20"/>
          <w:szCs w:val="24"/>
          <w:lang w:val="af-ZA"/>
        </w:rPr>
        <w:t xml:space="preserve">8 </w:t>
      </w:r>
      <w:r xmlns:w="http://schemas.openxmlformats.org/wordprocessingml/2006/main" w:rsidRPr="00532D6C">
        <w:rPr>
          <w:rFonts w:ascii="GHEA Grapalat" w:eastAsia="Times New Roman" w:hAnsi="GHEA Grapalat" w:cs="Sylfaen"/>
          <w:sz w:val="20"/>
          <w:szCs w:val="24"/>
          <w:lang w:val="hy-AM"/>
        </w:rPr>
        <w:t xml:space="preserve">. with </w:t>
      </w:r>
      <w:r xmlns:w="http://schemas.openxmlformats.org/wordprocessingml/2006/main" w:rsidRPr="00532D6C">
        <w:rPr>
          <w:rFonts w:ascii="GHEA Grapalat" w:eastAsia="Times New Roman" w:hAnsi="GHEA Grapalat" w:cs="Sylfaen"/>
          <w:sz w:val="20"/>
          <w:szCs w:val="24"/>
          <w:lang w:val="af-ZA"/>
        </w:rPr>
        <w:t xml:space="preserve">23 </w:t>
      </w:r>
      <w:r xmlns:w="http://schemas.openxmlformats.org/wordprocessingml/2006/main" w:rsidRPr="00532D6C">
        <w:rPr>
          <w:rFonts w:ascii="GHEA Grapalat" w:eastAsia="Times New Roman" w:hAnsi="GHEA Grapalat" w:cs="Arial"/>
          <w:sz w:val="20"/>
          <w:szCs w:val="24"/>
        </w:rPr>
        <w:t xml:space="preserve">points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defined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inactivity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period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expire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on the 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next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second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working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w:t>
      </w:r>
      <w:r xmlns:w="http://schemas.openxmlformats.org/wordprocessingml/2006/main" w:rsidRPr="00532D6C">
        <w:rPr>
          <w:rFonts w:ascii="GHEA Grapalat" w:eastAsia="Times New Roman" w:hAnsi="GHEA Grapalat" w:cs="Sylfaen"/>
          <w:sz w:val="20"/>
          <w:szCs w:val="24"/>
          <w:lang w:val="af-ZA"/>
        </w:rPr>
        <w:t xml:space="preserve">day</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9.3 </w:t>
      </w:r>
      <w:r xmlns:w="http://schemas.openxmlformats.org/wordprocessingml/2006/main" w:rsidRPr="00532D6C">
        <w:rPr>
          <w:rFonts w:ascii="GHEA Grapalat" w:eastAsia="Times New Roman" w:hAnsi="GHEA Grapalat" w:cs="Sylfaen"/>
          <w:sz w:val="20"/>
          <w:szCs w:val="24"/>
          <w:lang w:val="hy-AM"/>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Selected</w:t>
      </w:r>
      <w:r xmlns:w="http://schemas.openxmlformats.org/wordprocessingml/2006/main" w:rsidRPr="00532D6C">
        <w:rPr>
          <w:rFonts w:ascii="GHEA Grapalat" w:eastAsia="Times New Roman" w:hAnsi="GHEA Grapalat" w:cs="Sylfaen"/>
          <w:sz w:val="20"/>
          <w:szCs w:val="24"/>
          <w:lang w:val="af-ZA"/>
        </w:rPr>
        <w:t xml:space="preserve"> to </w:t>
      </w:r>
      <w:r xmlns:w="http://schemas.openxmlformats.org/wordprocessingml/2006/main" w:rsidRPr="00532D6C">
        <w:rPr>
          <w:rFonts w:ascii="GHEA Grapalat" w:eastAsia="Times New Roman" w:hAnsi="GHEA Grapalat" w:cs="Arial"/>
          <w:sz w:val="20"/>
          <w:szCs w:val="24"/>
          <w:lang w:val="en-US"/>
        </w:rPr>
        <w:t xml:space="preserve">my </w:t>
      </w:r>
      <w:r xmlns:w="http://schemas.openxmlformats.org/wordprocessingml/2006/main" w:rsidRPr="00532D6C">
        <w:rPr>
          <w:rFonts w:ascii="GHEA Grapalat" w:eastAsia="Times New Roman" w:hAnsi="GHEA Grapalat" w:cs="Arial"/>
          <w:sz w:val="20"/>
          <w:szCs w:val="24"/>
        </w:rPr>
        <w:t xml:space="preserve">partner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seal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offer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be sealed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project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secretary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providing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electronic</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w:t>
      </w:r>
      <w:r xmlns:w="http://schemas.openxmlformats.org/wordprocessingml/2006/main" w:rsidRPr="00532D6C">
        <w:rPr>
          <w:rFonts w:ascii="GHEA Grapalat" w:eastAsia="Times New Roman" w:hAnsi="GHEA Grapalat" w:cs="Arial"/>
          <w:sz w:val="20"/>
          <w:szCs w:val="24"/>
        </w:rPr>
        <w:t xml:space="preserve">a </w:t>
      </w:r>
      <w:r xmlns:w="http://schemas.openxmlformats.org/wordprocessingml/2006/main" w:rsidRPr="00532D6C">
        <w:rPr>
          <w:rFonts w:ascii="GHEA Grapalat" w:eastAsia="Times New Roman" w:hAnsi="GHEA Grapalat" w:cs="Sylfaen"/>
          <w:sz w:val="20"/>
          <w:szCs w:val="24"/>
          <w:lang w:val="af-ZA"/>
        </w:rPr>
        <w:t xml:space="preserve">way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which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the 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be included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selected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participate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by application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product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0"/>
          <w:lang w:val="hy-AM"/>
        </w:rPr>
        <w:t xml:space="preserve">complete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Description </w:t>
      </w:r>
      <w:r xmlns:w="http://schemas.openxmlformats.org/wordprocessingml/2006/main" w:rsidRPr="00532D6C">
        <w:rPr>
          <w:rFonts w:ascii="GHEA Grapalat" w:eastAsia="Times New Roman" w:hAnsi="GHEA Grapalat" w:cs="Sylfaen"/>
          <w:sz w:val="20"/>
          <w:szCs w:val="24"/>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9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Sylfaen"/>
          <w:sz w:val="20"/>
          <w:szCs w:val="24"/>
          <w:lang w:val="af-ZA"/>
        </w:rPr>
        <w:t xml:space="preserve">4 </w:t>
      </w: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selected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participant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to seal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about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notification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project</w:t>
      </w:r>
      <w:r xmlns:w="http://schemas.openxmlformats.org/wordprocessingml/2006/main" w:rsidRPr="00532D6C">
        <w:rPr>
          <w:rFonts w:ascii="GHEA Grapalat" w:eastAsia="Times New Roman" w:hAnsi="GHEA Grapalat" w:cs="Arial"/>
          <w:sz w:val="20"/>
          <w:szCs w:val="24"/>
          <w:lang w:val="en-US"/>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from getting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then </w:t>
      </w:r>
      <w:r xmlns:w="http://schemas.openxmlformats.org/wordprocessingml/2006/main" w:rsidRPr="00532D6C">
        <w:rPr>
          <w:rFonts w:ascii="GHEA Grapalat" w:eastAsia="Times New Roman" w:hAnsi="GHEA Grapalat" w:cs="Sylfaen"/>
          <w:sz w:val="20"/>
          <w:szCs w:val="24"/>
          <w:lang w:val="af-ZA"/>
        </w:rPr>
        <w:t xml:space="preserve">- 10 </w:t>
      </w:r>
      <w:r xmlns:w="http://schemas.openxmlformats.org/wordprocessingml/2006/main" w:rsidRPr="00532D6C">
        <w:rPr>
          <w:rFonts w:ascii="GHEA Grapalat" w:eastAsia="Times New Roman" w:hAnsi="GHEA Grapalat" w:cs="Arial"/>
          <w:sz w:val="20"/>
          <w:szCs w:val="24"/>
          <w:lang w:val="en-US"/>
        </w:rPr>
        <w:t xml:space="preserve">working days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of the 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during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no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signing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 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p </w:t>
      </w:r>
      <w:r xmlns:w="http://schemas.openxmlformats.org/wordprocessingml/2006/main" w:rsidRPr="00532D6C">
        <w:rPr>
          <w:rFonts w:ascii="GHEA Grapalat" w:eastAsia="Times New Roman" w:hAnsi="GHEA Grapalat" w:cs="Arial"/>
          <w:sz w:val="20"/>
          <w:szCs w:val="24"/>
        </w:rPr>
        <w:t xml:space="preserve">to the donor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qualification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providing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then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deprived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sign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law.</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By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advance payment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be planned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case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 a point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period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 </w:t>
      </w:r>
      <w:r xmlns:w="http://schemas.openxmlformats.org/wordprocessingml/2006/main" w:rsidRPr="00532D6C">
        <w:rPr>
          <w:rFonts w:ascii="GHEA Grapalat" w:eastAsia="Times New Roman" w:hAnsi="GHEA Grapalat" w:cs="Sylfaen"/>
          <w:sz w:val="20"/>
          <w:szCs w:val="24"/>
          <w:lang w:val="hy-AM"/>
        </w:rPr>
        <w:t xml:space="preserve">15 </w:t>
      </w:r>
      <w:r xmlns:w="http://schemas.openxmlformats.org/wordprocessingml/2006/main" w:rsidRPr="00532D6C">
        <w:rPr>
          <w:rFonts w:ascii="GHEA Grapalat" w:eastAsia="Times New Roman" w:hAnsi="GHEA Grapalat" w:cs="Arial"/>
          <w:sz w:val="20"/>
          <w:szCs w:val="24"/>
          <w:lang w:val="hy-AM"/>
        </w:rPr>
        <w:t xml:space="preserve">working days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day</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in which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selected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participate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approved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project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en-US"/>
        </w:rPr>
        <w:t xml:space="preserve">p </w:t>
      </w:r>
      <w:r xmlns:w="http://schemas.openxmlformats.org/wordprocessingml/2006/main" w:rsidRPr="00532D6C">
        <w:rPr>
          <w:rFonts w:ascii="GHEA Grapalat" w:eastAsia="Times New Roman" w:hAnsi="GHEA Grapalat" w:cs="Arial"/>
          <w:sz w:val="20"/>
          <w:szCs w:val="24"/>
          <w:lang w:val="hy-AM"/>
        </w:rPr>
        <w:t xml:space="preserve">to the donor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 introduced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writing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it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presentation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writing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accounted for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en-US"/>
        </w:rPr>
        <w:t xml:space="preserve">to </w:t>
      </w:r>
      <w:r xmlns:w="http://schemas.openxmlformats.org/wordprocessingml/2006/main" w:rsidRPr="00532D6C">
        <w:rPr>
          <w:rFonts w:ascii="GHEA Grapalat" w:eastAsia="Times New Roman" w:hAnsi="GHEA Grapalat" w:cs="Arial"/>
          <w:sz w:val="20"/>
          <w:szCs w:val="24"/>
          <w:lang w:val="hy-AM"/>
        </w:rPr>
        <w:t xml:space="preserve">the donor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document circulation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system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Customer's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lead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project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be confirmed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that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jurisdiction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occurrence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next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two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working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day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during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to approval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next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working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the 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companion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in writing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provided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selected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to the participant </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9.5 </w:t>
      </w:r>
      <w:r xmlns:w="http://schemas.openxmlformats.org/wordprocessingml/2006/main" w:rsidRPr="00532D6C">
        <w:rPr>
          <w:rFonts w:ascii="GHEA Grapalat" w:eastAsia="Times New Roman" w:hAnsi="GHEA Grapalat" w:cs="Arial"/>
          <w:sz w:val="20"/>
          <w:szCs w:val="24"/>
        </w:rPr>
        <w:t xml:space="preserve">Until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hereby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1 </w:t>
      </w:r>
      <w:r xmlns:w="http://schemas.openxmlformats.org/wordprocessingml/2006/main" w:rsidRPr="00532D6C">
        <w:rPr>
          <w:rFonts w:ascii="GHEA Grapalat" w:eastAsia="Times New Roman" w:hAnsi="GHEA Grapalat" w:cs="Arial"/>
          <w:sz w:val="20"/>
          <w:szCs w:val="24"/>
          <w:lang w:val="af-ZA"/>
        </w:rPr>
        <w:t xml:space="preserve">of </w:t>
      </w:r>
      <w:r xmlns:w="http://schemas.openxmlformats.org/wordprocessingml/2006/main" w:rsidRPr="00532D6C">
        <w:rPr>
          <w:rFonts w:ascii="GHEA Grapalat" w:eastAsia="Times New Roman" w:hAnsi="GHEA Grapalat" w:cs="Arial"/>
          <w:sz w:val="20"/>
          <w:szCs w:val="24"/>
        </w:rPr>
        <w:t xml:space="preserve">the invitation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part </w:t>
      </w:r>
      <w:r xmlns:w="http://schemas.openxmlformats.org/wordprocessingml/2006/main" w:rsidRPr="00532D6C">
        <w:rPr>
          <w:rFonts w:ascii="GHEA Grapalat" w:eastAsia="Times New Roman" w:hAnsi="GHEA Grapalat" w:cs="Sylfaen"/>
          <w:sz w:val="20"/>
          <w:szCs w:val="24"/>
          <w:lang w:val="af-ZA"/>
        </w:rPr>
        <w:t xml:space="preserve">9 </w:t>
      </w:r>
      <w:r xmlns:w="http://schemas.openxmlformats.org/wordprocessingml/2006/main" w:rsidRPr="00532D6C">
        <w:rPr>
          <w:rFonts w:ascii="GHEA Grapalat" w:eastAsia="Times New Roman" w:hAnsi="GHEA Grapalat" w:cs="Sylfaen"/>
          <w:sz w:val="20"/>
          <w:szCs w:val="24"/>
          <w:lang w:val="hy-AM"/>
        </w:rPr>
        <w:t xml:space="preserve">. with </w:t>
      </w:r>
      <w:r xmlns:w="http://schemas.openxmlformats.org/wordprocessingml/2006/main" w:rsidRPr="00532D6C">
        <w:rPr>
          <w:rFonts w:ascii="GHEA Grapalat" w:eastAsia="Times New Roman" w:hAnsi="GHEA Grapalat" w:cs="Sylfaen"/>
          <w:sz w:val="20"/>
          <w:szCs w:val="24"/>
          <w:lang w:val="af-ZA"/>
        </w:rPr>
        <w:t xml:space="preserve">4 </w:t>
      </w:r>
      <w:r xmlns:w="http://schemas.openxmlformats.org/wordprocessingml/2006/main" w:rsidRPr="00532D6C">
        <w:rPr>
          <w:rFonts w:ascii="GHEA Grapalat" w:eastAsia="Times New Roman" w:hAnsi="GHEA Grapalat" w:cs="Arial"/>
          <w:sz w:val="20"/>
          <w:szCs w:val="24"/>
        </w:rPr>
        <w:t xml:space="preserve">points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planned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period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end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sides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with consent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design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performed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changes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however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them</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they are not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lead to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purchase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subject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characteristics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change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including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selected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participate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suggested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price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the increase.</w:t>
      </w:r>
      <w:r xmlns:w="http://schemas.openxmlformats.org/wordprocessingml/2006/main" w:rsidRPr="00532D6C">
        <w:rPr>
          <w:rFonts w:ascii="GHEA Grapalat" w:eastAsia="Times New Roman" w:hAnsi="GHEA Grapalat" w:cs="Times New Roman"/>
          <w:spacing w:val="-8"/>
          <w:sz w:val="20"/>
          <w:szCs w:val="20"/>
          <w:lang w:val="af-ZA"/>
        </w:rPr>
        <w:t xml:space="preserve"> </w:t>
      </w:r>
    </w:p>
    <w:p w:rsidR="00532D6C" w:rsidRPr="00532D6C" w:rsidRDefault="00532D6C" w:rsidP="00106D44">
      <w:pPr>
        <w:tabs>
          <w:tab w:val="left" w:pos="426"/>
        </w:tabs>
        <w:spacing w:after="0" w:line="240" w:lineRule="auto"/>
        <w:jc w:val="center"/>
        <w:rPr>
          <w:rFonts w:ascii="GHEA Grapalat" w:eastAsia="Times New Roman" w:hAnsi="GHEA Grapalat" w:cs="Times New Roman"/>
          <w:b/>
          <w:iCs/>
          <w:sz w:val="20"/>
          <w:szCs w:val="24"/>
          <w:lang w:val="af-ZA"/>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Arial"/>
          <w:b/>
          <w:iCs/>
          <w:sz w:val="20"/>
          <w:szCs w:val="24"/>
          <w:lang w:val="af-ZA"/>
        </w:rPr>
      </w:pPr>
      <w:r xmlns:w="http://schemas.openxmlformats.org/wordprocessingml/2006/main" w:rsidRPr="00532D6C">
        <w:rPr>
          <w:rFonts w:ascii="GHEA Grapalat" w:eastAsia="Times New Roman" w:hAnsi="GHEA Grapalat" w:cs="Times New Roman"/>
          <w:b/>
          <w:iCs/>
          <w:sz w:val="20"/>
          <w:szCs w:val="24"/>
          <w:lang w:val="af-ZA"/>
        </w:rPr>
        <w:t xml:space="preserve">10. </w:t>
      </w:r>
      <w:r xmlns:w="http://schemas.openxmlformats.org/wordprocessingml/2006/main" w:rsidRPr="00532D6C">
        <w:rPr>
          <w:rFonts w:ascii="GHEA Grapalat" w:eastAsia="Times New Roman" w:hAnsi="GHEA Grapalat" w:cs="Arial"/>
          <w:b/>
          <w:iCs/>
          <w:sz w:val="20"/>
          <w:szCs w:val="24"/>
          <w:lang w:val="hy-AM"/>
        </w:rPr>
        <w:t xml:space="preserve">QUALIFICATION</w:t>
      </w:r>
      <w:r xmlns:w="http://schemas.openxmlformats.org/wordprocessingml/2006/main" w:rsidRPr="00532D6C">
        <w:rPr>
          <w:rFonts w:ascii="GHEA Grapalat" w:eastAsia="Times New Roman" w:hAnsi="GHEA Grapalat" w:cs="Arial"/>
          <w:b/>
          <w:iCs/>
          <w:sz w:val="20"/>
          <w:szCs w:val="24"/>
          <w:lang w:val="af-ZA"/>
        </w:rPr>
        <w:t xml:space="preserve"> </w:t>
      </w:r>
      <w:r xmlns:w="http://schemas.openxmlformats.org/wordprocessingml/2006/main" w:rsidRPr="00532D6C">
        <w:rPr>
          <w:rFonts w:ascii="GHEA Grapalat" w:eastAsia="Times New Roman" w:hAnsi="GHEA Grapalat" w:cs="Arial"/>
          <w:b/>
          <w:iCs/>
          <w:sz w:val="20"/>
          <w:szCs w:val="24"/>
          <w:lang w:val="hy-AM"/>
        </w:rPr>
        <w:t xml:space="preserve">AND:</w:t>
      </w:r>
      <w:r xmlns:w="http://schemas.openxmlformats.org/wordprocessingml/2006/main" w:rsidRPr="00532D6C">
        <w:rPr>
          <w:rFonts w:ascii="GHEA Grapalat" w:eastAsia="Times New Roman" w:hAnsi="GHEA Grapalat" w:cs="Sylfaen"/>
          <w:b/>
          <w:iCs/>
          <w:sz w:val="20"/>
          <w:szCs w:val="24"/>
          <w:lang w:val="af-ZA"/>
        </w:rPr>
        <w:t xml:space="preserve"> </w:t>
      </w:r>
      <w:r xmlns:w="http://schemas.openxmlformats.org/wordprocessingml/2006/main" w:rsidRPr="00532D6C">
        <w:rPr>
          <w:rFonts w:ascii="GHEA Grapalat" w:eastAsia="Times New Roman" w:hAnsi="GHEA Grapalat" w:cs="Arial"/>
          <w:b/>
          <w:iCs/>
          <w:sz w:val="20"/>
          <w:szCs w:val="24"/>
          <w:lang w:val="af-ZA"/>
        </w:rPr>
        <w:t xml:space="preserve">CONTRACT</w:t>
      </w:r>
      <w:r xmlns:w="http://schemas.openxmlformats.org/wordprocessingml/2006/main" w:rsidRPr="00532D6C">
        <w:rPr>
          <w:rFonts w:ascii="GHEA Grapalat" w:eastAsia="Times New Roman" w:hAnsi="GHEA Grapalat" w:cs="Sylfaen"/>
          <w:b/>
          <w:iCs/>
          <w:sz w:val="20"/>
          <w:szCs w:val="24"/>
          <w:lang w:val="hy-AM"/>
        </w:rPr>
        <w:t xml:space="preserve"> </w:t>
      </w:r>
      <w:r xmlns:w="http://schemas.openxmlformats.org/wordprocessingml/2006/main" w:rsidRPr="00532D6C">
        <w:rPr>
          <w:rFonts w:ascii="GHEA Grapalat" w:eastAsia="Times New Roman" w:hAnsi="GHEA Grapalat" w:cs="Arial"/>
          <w:b/>
          <w:iCs/>
          <w:sz w:val="20"/>
          <w:szCs w:val="24"/>
          <w:lang w:val="af-ZA"/>
        </w:rPr>
        <w:t xml:space="preserve">INSURANCE</w:t>
      </w:r>
      <w:r xmlns:w="http://schemas.openxmlformats.org/wordprocessingml/2006/main" w:rsidRPr="00532D6C">
        <w:rPr>
          <w:rFonts w:ascii="GHEA Grapalat" w:eastAsia="Times New Roman" w:hAnsi="GHEA Grapalat" w:cs="Arial"/>
          <w:b/>
          <w:iCs/>
          <w:sz w:val="20"/>
          <w:szCs w:val="24"/>
          <w:lang w:val="hy-AM"/>
        </w:rPr>
        <w:t xml:space="preserve">​</w:t>
      </w:r>
      <w:r xmlns:w="http://schemas.openxmlformats.org/wordprocessingml/2006/main" w:rsidRPr="00532D6C">
        <w:rPr>
          <w:rFonts w:ascii="GHEA Grapalat" w:eastAsia="Times New Roman" w:hAnsi="GHEA Grapalat" w:cs="Arial"/>
          <w:b/>
          <w:iCs/>
          <w:sz w:val="20"/>
          <w:szCs w:val="24"/>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Times New Roman"/>
          <w:iCs/>
          <w:sz w:val="20"/>
          <w:szCs w:val="24"/>
          <w:lang w:val="af-ZA"/>
        </w:rPr>
        <w:t xml:space="preserve">10. </w:t>
      </w:r>
      <w:r xmlns:w="http://schemas.openxmlformats.org/wordprocessingml/2006/main" w:rsidRPr="00532D6C">
        <w:rPr>
          <w:rFonts w:ascii="GHEA Grapalat" w:eastAsia="Times New Roman" w:hAnsi="GHEA Grapalat" w:cs="Sylfaen"/>
          <w:sz w:val="20"/>
          <w:szCs w:val="24"/>
          <w:lang w:val="af-ZA"/>
        </w:rPr>
        <w:t xml:space="preserve">1 </w:t>
      </w:r>
      <w:r xmlns:w="http://schemas.openxmlformats.org/wordprocessingml/2006/main" w:rsidRPr="00532D6C">
        <w:rPr>
          <w:rFonts w:ascii="GHEA Grapalat" w:eastAsia="Times New Roman" w:hAnsi="GHEA Grapalat" w:cs="Arial"/>
          <w:sz w:val="20"/>
          <w:szCs w:val="24"/>
          <w:lang w:val="hy-AM"/>
        </w:rPr>
        <w:t xml:space="preserve">Qualification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p</w:t>
      </w:r>
      <w:r xmlns:w="http://schemas.openxmlformats.org/wordprocessingml/2006/main" w:rsidRPr="00532D6C">
        <w:rPr>
          <w:rFonts w:ascii="GHEA Grapalat" w:eastAsia="Times New Roman" w:hAnsi="GHEA Grapalat" w:cs="Arial"/>
          <w:sz w:val="20"/>
          <w:szCs w:val="24"/>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rPr>
        <w:t xml:space="preserve">provides</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present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demand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based 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on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receive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10 </w:t>
      </w:r>
      <w:r xmlns:w="http://schemas.openxmlformats.org/wordprocessingml/2006/main" w:rsidRPr="00532D6C">
        <w:rPr>
          <w:rFonts w:ascii="GHEA Grapalat" w:eastAsia="Times New Roman" w:hAnsi="GHEA Grapalat" w:cs="Arial"/>
          <w:sz w:val="20"/>
          <w:szCs w:val="24"/>
        </w:rPr>
        <w:t xml:space="preserve">from the day , </w:t>
      </w:r>
      <w:r xmlns:w="http://schemas.openxmlformats.org/wordprocessingml/2006/main" w:rsidRPr="00532D6C">
        <w:rPr>
          <w:rFonts w:ascii="GHEA Grapalat" w:eastAsia="Times New Roman" w:hAnsi="GHEA Grapalat" w:cs="Arial"/>
          <w:sz w:val="20"/>
          <w:szCs w:val="24"/>
          <w:lang w:val="af-ZA"/>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to be sealed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by 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advance payment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planned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to be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15 </w:t>
      </w:r>
      <w:r xmlns:w="http://schemas.openxmlformats.org/wordprocessingml/2006/main" w:rsidRPr="00532D6C">
        <w:rPr>
          <w:rFonts w:ascii="GHEA Grapalat" w:eastAsia="Times New Roman" w:hAnsi="GHEA Grapalat" w:cs="Arial"/>
          <w:sz w:val="20"/>
          <w:szCs w:val="24"/>
          <w:lang w:val="af-ZA"/>
        </w:rPr>
        <w:t xml:space="preserve">working </w:t>
      </w:r>
      <w:r xmlns:w="http://schemas.openxmlformats.org/wordprocessingml/2006/main" w:rsidRPr="00532D6C">
        <w:rPr>
          <w:rFonts w:ascii="GHEA Grapalat" w:eastAsia="Times New Roman" w:hAnsi="GHEA Grapalat" w:cs="Sylfaen"/>
          <w:sz w:val="20"/>
          <w:szCs w:val="24"/>
          <w:lang w:val="af-ZA"/>
        </w:rPr>
        <w:t xml:space="preserve">days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during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selected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participant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must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submit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qualification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rPr>
        <w:t xml:space="preserve">provides</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Arial"/>
          <w:sz w:val="20"/>
          <w:szCs w:val="24"/>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Selected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participate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with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being sealed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if</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latter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qualification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rPr>
        <w:t xml:space="preserve">provides</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Arial"/>
          <w:sz w:val="20"/>
          <w:szCs w:val="24"/>
          <w:lang w:val="en-US"/>
        </w:rPr>
        <w:t xml:space="preserve">​</w:t>
      </w:r>
      <w:r xmlns:w="http://schemas.openxmlformats.org/wordprocessingml/2006/main" w:rsidRPr="00532D6C">
        <w:rPr>
          <w:rFonts w:ascii="GHEA Grapalat" w:eastAsia="Times New Roman" w:hAnsi="GHEA Grapalat" w:cs="Arial"/>
          <w:sz w:val="20"/>
          <w:szCs w:val="24"/>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Arial"/>
          <w:b/>
          <w:sz w:val="20"/>
          <w:szCs w:val="24"/>
          <w:lang w:val="hy-AM"/>
        </w:rPr>
      </w:pPr>
      <w:r xmlns:w="http://schemas.openxmlformats.org/wordprocessingml/2006/main" w:rsidRPr="00532D6C">
        <w:rPr>
          <w:rFonts w:ascii="GHEA Grapalat" w:eastAsia="Times New Roman" w:hAnsi="GHEA Grapalat" w:cs="Sylfaen"/>
          <w:b/>
          <w:sz w:val="20"/>
          <w:szCs w:val="24"/>
          <w:lang w:val="hy-AM"/>
        </w:rPr>
        <w:lastRenderedPageBreak xmlns:w="http://schemas.openxmlformats.org/wordprocessingml/2006/main"/>
      </w:r>
      <w:r xmlns:w="http://schemas.openxmlformats.org/wordprocessingml/2006/main" w:rsidRPr="00532D6C">
        <w:rPr>
          <w:rFonts w:ascii="GHEA Grapalat" w:eastAsia="Times New Roman" w:hAnsi="GHEA Grapalat" w:cs="Sylfaen"/>
          <w:b/>
          <w:sz w:val="20"/>
          <w:szCs w:val="24"/>
          <w:lang w:val="hy-AM"/>
        </w:rPr>
        <w:t xml:space="preserve">10.2:</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Qualification:</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provision</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size</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equal</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is</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selected</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to participate</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price</w:t>
      </w:r>
      <w:r xmlns:w="http://schemas.openxmlformats.org/wordprocessingml/2006/main" w:rsidRPr="00532D6C">
        <w:rPr>
          <w:rFonts w:ascii="GHEA Grapalat" w:eastAsia="Times New Roman" w:hAnsi="GHEA Grapalat" w:cs="Sylfaen"/>
          <w:b/>
          <w:sz w:val="20"/>
          <w:szCs w:val="24"/>
          <w:lang w:val="af-ZA"/>
        </w:rPr>
        <w:t xml:space="preserve"> to </w:t>
      </w:r>
      <w:r xmlns:w="http://schemas.openxmlformats.org/wordprocessingml/2006/main" w:rsidRPr="00532D6C">
        <w:rPr>
          <w:rFonts w:ascii="GHEA Grapalat" w:eastAsia="Times New Roman" w:hAnsi="GHEA Grapalat" w:cs="Sylfaen"/>
          <w:b/>
          <w:sz w:val="20"/>
          <w:szCs w:val="24"/>
          <w:lang w:val="hy-AM"/>
        </w:rPr>
        <w:t xml:space="preserve">15 </w:t>
      </w:r>
      <w:r xmlns:w="http://schemas.openxmlformats.org/wordprocessingml/2006/main" w:rsidRPr="00532D6C">
        <w:rPr>
          <w:rFonts w:ascii="GHEA Grapalat" w:eastAsia="Times New Roman" w:hAnsi="GHEA Grapalat" w:cs="Arial"/>
          <w:b/>
          <w:sz w:val="20"/>
          <w:szCs w:val="24"/>
          <w:lang w:val="hy-AM"/>
        </w:rPr>
        <w:t xml:space="preserve">percent </w:t>
      </w:r>
      <w:r xmlns:w="http://schemas.openxmlformats.org/wordprocessingml/2006/main" w:rsidRPr="00532D6C">
        <w:rPr>
          <w:rFonts w:ascii="GHEA Grapalat" w:eastAsia="Times New Roman" w:hAnsi="GHEA Grapalat" w:cs="Arial"/>
          <w:b/>
          <w:sz w:val="20"/>
          <w:szCs w:val="24"/>
          <w:lang w:val="en-US"/>
        </w:rPr>
        <w:t xml:space="preserve">of the offer</w:t>
      </w:r>
      <w:r xmlns:w="http://schemas.openxmlformats.org/wordprocessingml/2006/main" w:rsidRPr="00532D6C" w:rsidDel="005A72DB">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Qualification</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provision</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is introduced</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is</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of suffering</w:t>
      </w:r>
      <w:r xmlns:w="http://schemas.openxmlformats.org/wordprocessingml/2006/main" w:rsidRPr="00532D6C">
        <w:rPr>
          <w:rFonts w:ascii="GHEA Grapalat" w:eastAsia="Times New Roman" w:hAnsi="GHEA Grapalat" w:cs="Sylfaen"/>
          <w:b/>
          <w:sz w:val="20"/>
          <w:szCs w:val="24"/>
          <w:lang w:val="hy-AM"/>
        </w:rPr>
        <w:t xml:space="preserve"> </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hy-AM"/>
        </w:rPr>
        <w:t xml:space="preserve">appendix </w:t>
      </w:r>
      <w:r xmlns:w="http://schemas.openxmlformats.org/wordprocessingml/2006/main" w:rsidRPr="00532D6C">
        <w:rPr>
          <w:rFonts w:ascii="GHEA Grapalat" w:eastAsia="Times New Roman" w:hAnsi="GHEA Grapalat" w:cs="Sylfaen"/>
          <w:b/>
          <w:sz w:val="20"/>
          <w:szCs w:val="24"/>
          <w:lang w:val="hy-AM"/>
        </w:rPr>
        <w:t xml:space="preserve">4.2 </w:t>
      </w:r>
      <w:r xmlns:w="http://schemas.openxmlformats.org/wordprocessingml/2006/main" w:rsidRPr="00532D6C">
        <w:rPr>
          <w:rFonts w:ascii="GHEA Grapalat" w:eastAsia="Times New Roman" w:hAnsi="GHEA Grapalat" w:cs="Sylfaen"/>
          <w:b/>
          <w:sz w:val="20"/>
          <w:szCs w:val="24"/>
          <w:lang w:val="af-ZA"/>
        </w:rPr>
        <w:t xml:space="preserve">)</w:t>
      </w:r>
      <w:r xmlns:w="http://schemas.openxmlformats.org/wordprocessingml/2006/main" w:rsidRPr="00532D6C">
        <w:rPr>
          <w:rFonts w:ascii="MS Mincho" w:eastAsia="MS Mincho" w:hAnsi="MS Mincho" w:cs="MS Mincho" w:hint="eastAsia"/>
          <w:b/>
          <w:sz w:val="20"/>
          <w:szCs w:val="24"/>
          <w:lang w:val="hy-AM"/>
        </w:rPr>
        <w:t xml:space="preserve">​</w:t>
      </w:r>
      <w:r xmlns:w="http://schemas.openxmlformats.org/wordprocessingml/2006/main" w:rsidRPr="00532D6C">
        <w:rPr>
          <w:rFonts w:ascii="GHEA Grapalat" w:eastAsia="Times New Roman" w:hAnsi="GHEA Grapalat" w:cs="Sylfaen"/>
          <w:b/>
          <w:sz w:val="20"/>
          <w:szCs w:val="24"/>
          <w:lang w:val="hy-AM"/>
        </w:rPr>
        <w:t xml:space="preserve">​</w:t>
      </w:r>
      <w:r xmlns:w="http://schemas.openxmlformats.org/wordprocessingml/2006/main" w:rsidRPr="00532D6C">
        <w:rPr>
          <w:rFonts w:ascii="GHEA Grapalat" w:eastAsia="Times New Roman" w:hAnsi="GHEA Grapalat" w:cs="Sylfaen"/>
          <w:b/>
          <w:sz w:val="20"/>
          <w:szCs w:val="24"/>
          <w:lang w:val="hy-AM"/>
        </w:rPr>
        <w:t xml:space="preserve"> </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or</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cash</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of money</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af-ZA"/>
        </w:rPr>
        <w:t xml:space="preserve">in the form </w:t>
      </w:r>
      <w:r xmlns:w="http://schemas.openxmlformats.org/wordprocessingml/2006/main" w:rsidRPr="00532D6C">
        <w:rPr>
          <w:rFonts w:ascii="GHEA Grapalat" w:eastAsia="Times New Roman" w:hAnsi="GHEA Grapalat" w:cs="Sylfaen"/>
          <w:b/>
          <w:sz w:val="20"/>
          <w:szCs w:val="24"/>
          <w:lang w:val="hy-AM"/>
        </w:rPr>
        <w:t xml:space="preserve">of</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af-ZA"/>
        </w:rPr>
        <w:t xml:space="preserve">And</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af-ZA"/>
        </w:rPr>
        <w:t xml:space="preserve">in which</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af-ZA"/>
        </w:rPr>
        <w:t xml:space="preserve">provision</w:t>
      </w:r>
      <w:r xmlns:w="http://schemas.openxmlformats.org/wordprocessingml/2006/main" w:rsidRPr="00532D6C">
        <w:rPr>
          <w:rFonts w:ascii="GHEA Grapalat" w:eastAsia="Times New Roman" w:hAnsi="GHEA Grapalat" w:cs="Times New Roman"/>
          <w:b/>
          <w:color w:val="000000"/>
          <w:sz w:val="24"/>
          <w:szCs w:val="24"/>
          <w:shd w:val="clear" w:color="auto" w:fill="FFFFFF"/>
          <w:lang w:val="af-ZA"/>
        </w:rPr>
        <w:t xml:space="preserve"> </w:t>
      </w:r>
      <w:r xmlns:w="http://schemas.openxmlformats.org/wordprocessingml/2006/main" w:rsidRPr="00532D6C">
        <w:rPr>
          <w:rFonts w:ascii="GHEA Grapalat" w:eastAsia="Times New Roman" w:hAnsi="GHEA Grapalat" w:cs="Arial"/>
          <w:b/>
          <w:sz w:val="20"/>
          <w:szCs w:val="24"/>
          <w:lang w:val="en-US"/>
        </w:rPr>
        <w:t xml:space="preserve">need</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is</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valid</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be</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at least</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until</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of the contract</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performance</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the result</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of the client</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by</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complete</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to be accepted</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on the day</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next</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Sylfaen"/>
          <w:b/>
          <w:sz w:val="20"/>
          <w:szCs w:val="24"/>
          <w:lang w:val="hy-AM"/>
        </w:rPr>
        <w:t xml:space="preserve">2 </w:t>
      </w:r>
      <w:r xmlns:w="http://schemas.openxmlformats.org/wordprocessingml/2006/main" w:rsidRPr="00532D6C">
        <w:rPr>
          <w:rFonts w:ascii="GHEA Grapalat" w:eastAsia="Times New Roman" w:hAnsi="GHEA Grapalat" w:cs="Sylfaen"/>
          <w:b/>
          <w:sz w:val="20"/>
          <w:szCs w:val="24"/>
          <w:lang w:val="af-ZA"/>
        </w:rPr>
        <w:t xml:space="preserve">0th</w:t>
      </w:r>
      <w:r xmlns:w="http://schemas.openxmlformats.org/wordprocessingml/2006/main" w:rsidRPr="00532D6C">
        <w:rPr>
          <w:rFonts w:ascii="GHEA Grapalat" w:eastAsia="Times New Roman" w:hAnsi="GHEA Grapalat" w:cs="Arial"/>
          <w:b/>
          <w:sz w:val="20"/>
          <w:szCs w:val="24"/>
          <w:lang w:val="en-US"/>
        </w:rPr>
        <w:t xml:space="preserve">​</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working</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the day</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en-US"/>
        </w:rPr>
        <w:t xml:space="preserve">including </w:t>
      </w:r>
      <w:r xmlns:w="http://schemas.openxmlformats.org/wordprocessingml/2006/main" w:rsidRPr="00532D6C">
        <w:rPr>
          <w:rFonts w:ascii="GHEA Grapalat" w:eastAsia="Times New Roman" w:hAnsi="GHEA Grapalat" w:cs="Arial"/>
          <w:b/>
          <w:sz w:val="20"/>
          <w:szCs w:val="24"/>
          <w:vertAlign w:val="superscript"/>
          <w:lang w:val="en-US"/>
        </w:rPr>
        <w:footnoteReference xmlns:w="http://schemas.openxmlformats.org/wordprocessingml/2006/main" w:id="4"/>
      </w:r>
      <w:r xmlns:w="http://schemas.openxmlformats.org/wordprocessingml/2006/main" w:rsidRPr="00532D6C">
        <w:rPr>
          <w:rFonts w:ascii="GHEA Grapalat" w:eastAsia="Times New Roman" w:hAnsi="GHEA Grapalat" w:cs="Arial"/>
          <w:b/>
          <w:sz w:val="20"/>
          <w:szCs w:val="24"/>
          <w:vertAlign w:val="superscript"/>
          <w:lang w:val="hy-AM"/>
        </w:rPr>
        <w:t xml:space="preserve">.1</w:t>
      </w:r>
      <w:r xmlns:w="http://schemas.openxmlformats.org/wordprocessingml/2006/main" w:rsidRPr="00532D6C">
        <w:rPr>
          <w:rFonts w:ascii="GHEA Grapalat" w:eastAsia="Times New Roman" w:hAnsi="GHEA Grapalat" w:cs="Sylfaen"/>
          <w:b/>
          <w:sz w:val="20"/>
          <w:szCs w:val="24"/>
          <w:lang w:val="af-ZA"/>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Arial"/>
          <w:b/>
          <w:sz w:val="20"/>
          <w:szCs w:val="24"/>
          <w:lang w:val="hy-AM"/>
        </w:rPr>
      </w:pPr>
      <w:r xmlns:w="http://schemas.openxmlformats.org/wordprocessingml/2006/main" w:rsidRPr="00532D6C">
        <w:rPr>
          <w:rFonts w:ascii="GHEA Grapalat" w:eastAsia="Times New Roman" w:hAnsi="GHEA Grapalat" w:cs="Arial"/>
          <w:color w:val="000000"/>
          <w:sz w:val="20"/>
          <w:szCs w:val="24"/>
          <w:lang w:val="hy-AM"/>
        </w:rPr>
        <w:t xml:space="preserve">If:</w:t>
      </w:r>
      <w:r xmlns:w="http://schemas.openxmlformats.org/wordprocessingml/2006/main" w:rsidRPr="00532D6C">
        <w:rPr>
          <w:rFonts w:ascii="GHEA Grapalat" w:eastAsia="Times New Roman" w:hAnsi="GHEA Grapalat" w:cs="Arial"/>
          <w:color w:val="000000"/>
          <w:sz w:val="20"/>
          <w:szCs w:val="24"/>
          <w:lang w:val="af-ZA"/>
        </w:rPr>
        <w:t xml:space="preserve"> </w:t>
      </w:r>
      <w:r xmlns:w="http://schemas.openxmlformats.org/wordprocessingml/2006/main" w:rsidRPr="00532D6C">
        <w:rPr>
          <w:rFonts w:ascii="GHEA Grapalat" w:eastAsia="Times New Roman" w:hAnsi="GHEA Grapalat" w:cs="Arial"/>
          <w:color w:val="000000"/>
          <w:sz w:val="20"/>
          <w:szCs w:val="24"/>
          <w:lang w:val="hy-AM"/>
        </w:rPr>
        <w:t xml:space="preserve">the purchase procedure is organized by lots and the participant is recognized as a selected participant for more than one lot, then</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can</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is</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submit:</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how</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each</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dose</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for</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separately </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so</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email</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one</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qualification</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provides </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all</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portions</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for </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One</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qualification</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provide</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to be presented</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case</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of it</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the amount</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is calculated</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is</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of the contract</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general</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price</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towards.</w:t>
      </w:r>
      <w:r xmlns:w="http://schemas.openxmlformats.org/wordprocessingml/2006/main" w:rsidRPr="00532D6C">
        <w:rPr>
          <w:rFonts w:ascii="GHEA Grapalat" w:eastAsia="Times New Roman" w:hAnsi="GHEA Grapalat" w:cs="Arial"/>
          <w:color w:val="FF0000"/>
          <w:sz w:val="20"/>
          <w:szCs w:val="24"/>
          <w:lang w:val="hy-AM"/>
        </w:rPr>
        <w:t xml:space="preserve"> </w:t>
      </w:r>
      <w:r xmlns:w="http://schemas.openxmlformats.org/wordprocessingml/2006/main" w:rsidRPr="00532D6C">
        <w:rPr>
          <w:rFonts w:ascii="GHEA Grapalat" w:eastAsia="Times New Roman" w:hAnsi="GHEA Grapalat" w:cs="Arial"/>
          <w:b/>
          <w:sz w:val="20"/>
          <w:szCs w:val="20"/>
          <w:lang w:val="hy-AM"/>
        </w:rPr>
        <w:t xml:space="preserve">Cash:</w:t>
      </w:r>
      <w:r xmlns:w="http://schemas.openxmlformats.org/wordprocessingml/2006/main" w:rsidRPr="00532D6C">
        <w:rPr>
          <w:rFonts w:ascii="GHEA Grapalat" w:eastAsia="Times New Roman" w:hAnsi="GHEA Grapalat" w:cs="Times New Roman"/>
          <w:b/>
          <w:sz w:val="20"/>
          <w:szCs w:val="20"/>
          <w:lang w:val="af-ZA"/>
        </w:rPr>
        <w:t xml:space="preserve"> </w:t>
      </w:r>
      <w:r xmlns:w="http://schemas.openxmlformats.org/wordprocessingml/2006/main" w:rsidRPr="00532D6C">
        <w:rPr>
          <w:rFonts w:ascii="GHEA Grapalat" w:eastAsia="Times New Roman" w:hAnsi="GHEA Grapalat" w:cs="Arial"/>
          <w:b/>
          <w:sz w:val="20"/>
          <w:szCs w:val="20"/>
          <w:lang w:val="hy-AM"/>
        </w:rPr>
        <w:t xml:space="preserve">of money</w:t>
      </w:r>
      <w:r xmlns:w="http://schemas.openxmlformats.org/wordprocessingml/2006/main" w:rsidRPr="00532D6C">
        <w:rPr>
          <w:rFonts w:ascii="GHEA Grapalat" w:eastAsia="Times New Roman" w:hAnsi="GHEA Grapalat" w:cs="Times New Roman"/>
          <w:b/>
          <w:sz w:val="20"/>
          <w:szCs w:val="20"/>
          <w:lang w:val="af-ZA"/>
        </w:rPr>
        <w:t xml:space="preserve"> </w:t>
      </w:r>
      <w:r xmlns:w="http://schemas.openxmlformats.org/wordprocessingml/2006/main" w:rsidRPr="00532D6C">
        <w:rPr>
          <w:rFonts w:ascii="GHEA Grapalat" w:eastAsia="Times New Roman" w:hAnsi="GHEA Grapalat" w:cs="Arial"/>
          <w:b/>
          <w:sz w:val="20"/>
          <w:szCs w:val="20"/>
          <w:lang w:val="hy-AM"/>
        </w:rPr>
        <w:t xml:space="preserve">form</w:t>
      </w:r>
      <w:r xmlns:w="http://schemas.openxmlformats.org/wordprocessingml/2006/main" w:rsidRPr="00532D6C">
        <w:rPr>
          <w:rFonts w:ascii="GHEA Grapalat" w:eastAsia="Times New Roman" w:hAnsi="GHEA Grapalat" w:cs="Times New Roman"/>
          <w:b/>
          <w:sz w:val="20"/>
          <w:szCs w:val="20"/>
          <w:lang w:val="af-ZA"/>
        </w:rPr>
        <w:t xml:space="preserve"> </w:t>
      </w:r>
      <w:r xmlns:w="http://schemas.openxmlformats.org/wordprocessingml/2006/main" w:rsidRPr="00532D6C">
        <w:rPr>
          <w:rFonts w:ascii="GHEA Grapalat" w:eastAsia="Times New Roman" w:hAnsi="GHEA Grapalat" w:cs="Arial"/>
          <w:b/>
          <w:sz w:val="20"/>
          <w:szCs w:val="20"/>
          <w:lang w:val="hy-AM"/>
        </w:rPr>
        <w:t xml:space="preserve">presented</w:t>
      </w:r>
      <w:r xmlns:w="http://schemas.openxmlformats.org/wordprocessingml/2006/main" w:rsidRPr="00532D6C">
        <w:rPr>
          <w:rFonts w:ascii="GHEA Grapalat" w:eastAsia="Times New Roman" w:hAnsi="GHEA Grapalat" w:cs="Times New Roman"/>
          <w:b/>
          <w:sz w:val="20"/>
          <w:szCs w:val="20"/>
          <w:lang w:val="af-ZA"/>
        </w:rPr>
        <w:t xml:space="preserve"> </w:t>
      </w:r>
      <w:r xmlns:w="http://schemas.openxmlformats.org/wordprocessingml/2006/main" w:rsidRPr="00532D6C">
        <w:rPr>
          <w:rFonts w:ascii="GHEA Grapalat" w:eastAsia="Times New Roman" w:hAnsi="GHEA Grapalat" w:cs="Arial"/>
          <w:b/>
          <w:sz w:val="20"/>
          <w:szCs w:val="24"/>
          <w:lang w:val="hy-AM"/>
        </w:rPr>
        <w:t xml:space="preserve">the provision of qualification must be transferred to the treasury account </w:t>
      </w:r>
      <w:r xmlns:w="http://schemas.openxmlformats.org/wordprocessingml/2006/main" w:rsidRPr="00532D6C">
        <w:rPr>
          <w:rFonts w:ascii="GHEA Grapalat" w:eastAsia="Times New Roman" w:hAnsi="GHEA Grapalat" w:cs="Franklin Gothic Medium Cond"/>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900008000698 </w:t>
      </w:r>
      <w:r xmlns:w="http://schemas.openxmlformats.org/wordprocessingml/2006/main" w:rsidRPr="00532D6C">
        <w:rPr>
          <w:rFonts w:ascii="GHEA Grapalat" w:eastAsia="Times New Roman" w:hAnsi="GHEA Grapalat" w:cs="Franklin Gothic Medium Cond"/>
          <w:b/>
          <w:sz w:val="20"/>
          <w:szCs w:val="24"/>
          <w:lang w:val="hy-AM"/>
        </w:rPr>
        <w:t xml:space="preserve">" opened in the name of the authorized body in the Central Treasury </w:t>
      </w:r>
      <w:r xmlns:w="http://schemas.openxmlformats.org/wordprocessingml/2006/main" w:rsidRPr="00532D6C">
        <w:rPr>
          <w:rFonts w:ascii="GHEA Grapalat" w:eastAsia="Times New Roman" w:hAnsi="GHEA Grapalat" w:cs="Arial"/>
          <w:b/>
          <w:sz w:val="20"/>
          <w:szCs w:val="24"/>
          <w:lang w:val="hy-AM"/>
        </w:rPr>
        <w:t xml:space="preserve">.</w:t>
      </w:r>
    </w:p>
    <w:p w:rsidR="00532D6C" w:rsidRPr="00532D6C" w:rsidRDefault="00532D6C"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Arial"/>
          <w:sz w:val="20"/>
          <w:szCs w:val="24"/>
          <w:lang w:val="hy-AM"/>
        </w:rPr>
      </w:pPr>
      <w:r xmlns:w="http://schemas.openxmlformats.org/wordprocessingml/2006/main" w:rsidRPr="00532D6C">
        <w:rPr>
          <w:rFonts w:ascii="GHEA Grapalat" w:eastAsia="Times New Roman" w:hAnsi="GHEA Grapalat" w:cs="Arial"/>
          <w:sz w:val="20"/>
          <w:szCs w:val="24"/>
          <w:lang w:val="hy-AM"/>
        </w:rPr>
        <w:t xml:space="preserve">The assurance of qualification shall be returned to the submitter within five working days following the full acceptance of the result of the contract by the client.</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Arial"/>
          <w:sz w:val="20"/>
          <w:szCs w:val="24"/>
          <w:lang w:val="hy-AM"/>
        </w:rPr>
      </w:pPr>
      <w:r xmlns:w="http://schemas.openxmlformats.org/wordprocessingml/2006/main" w:rsidRPr="00532D6C">
        <w:rPr>
          <w:rFonts w:ascii="GHEA Grapalat" w:eastAsia="Times New Roman" w:hAnsi="GHEA Grapalat" w:cs="Arial"/>
          <w:sz w:val="20"/>
          <w:szCs w:val="24"/>
          <w:lang w:val="hy-AM"/>
        </w:rPr>
        <w:t xml:space="preserve">The qualification security is not returned if the person who submitted it violates an obligation stipulated in the contract, which leads to the unilateral termination of the contract by the client.</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b/>
          <w:sz w:val="20"/>
          <w:szCs w:val="24"/>
          <w:lang w:val="hy-AM"/>
        </w:rPr>
      </w:pPr>
      <w:r xmlns:w="http://schemas.openxmlformats.org/wordprocessingml/2006/main" w:rsidRPr="00532D6C">
        <w:rPr>
          <w:rFonts w:ascii="GHEA Grapalat" w:eastAsia="Times New Roman" w:hAnsi="GHEA Grapalat" w:cs="Sylfaen"/>
          <w:b/>
          <w:sz w:val="20"/>
          <w:szCs w:val="24"/>
          <w:lang w:val="hy-AM"/>
        </w:rPr>
        <w:t xml:space="preserve">10.3. </w:t>
      </w:r>
      <w:r xmlns:w="http://schemas.openxmlformats.org/wordprocessingml/2006/main" w:rsidRPr="00532D6C">
        <w:rPr>
          <w:rFonts w:ascii="GHEA Grapalat" w:eastAsia="Times New Roman" w:hAnsi="GHEA Grapalat" w:cs="Arial"/>
          <w:b/>
          <w:sz w:val="20"/>
          <w:szCs w:val="24"/>
          <w:lang w:val="hy-AM"/>
        </w:rPr>
        <w:t xml:space="preserve">of the contract</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hy-AM"/>
        </w:rPr>
        <w:t xml:space="preserve">provision</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hy-AM"/>
        </w:rPr>
        <w:t xml:space="preserve">size</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hy-AM"/>
        </w:rPr>
        <w:t xml:space="preserve">make up</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hy-AM"/>
        </w:rPr>
        <w:t xml:space="preserve">is</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af-ZA"/>
        </w:rPr>
        <w:t xml:space="preserve">to be sealed</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hy-AM"/>
        </w:rPr>
        <w:t xml:space="preserve">of the contract</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Sylfaen"/>
          <w:b/>
          <w:sz w:val="20"/>
          <w:szCs w:val="24"/>
          <w:lang w:val="af-ZA"/>
        </w:rPr>
        <w:t xml:space="preserve">10 </w:t>
      </w:r>
      <w:r xmlns:w="http://schemas.openxmlformats.org/wordprocessingml/2006/main" w:rsidRPr="00532D6C">
        <w:rPr>
          <w:rFonts w:ascii="GHEA Grapalat" w:eastAsia="Times New Roman" w:hAnsi="GHEA Grapalat" w:cs="Arial"/>
          <w:b/>
          <w:sz w:val="20"/>
          <w:szCs w:val="24"/>
          <w:lang w:val="hy-AM"/>
        </w:rPr>
        <w:t xml:space="preserve">percent </w:t>
      </w:r>
      <w:r xmlns:w="http://schemas.openxmlformats.org/wordprocessingml/2006/main" w:rsidRPr="00532D6C">
        <w:rPr>
          <w:rFonts w:ascii="GHEA Grapalat" w:eastAsia="Times New Roman" w:hAnsi="GHEA Grapalat" w:cs="Sylfaen"/>
          <w:b/>
          <w:sz w:val="20"/>
          <w:szCs w:val="24"/>
          <w:lang w:val="hy-AM"/>
        </w:rPr>
        <w:t xml:space="preserve">of the </w:t>
      </w:r>
      <w:r xmlns:w="http://schemas.openxmlformats.org/wordprocessingml/2006/main" w:rsidRPr="00532D6C">
        <w:rPr>
          <w:rFonts w:ascii="GHEA Grapalat" w:eastAsia="Times New Roman" w:hAnsi="GHEA Grapalat" w:cs="Arial"/>
          <w:b/>
          <w:sz w:val="20"/>
          <w:szCs w:val="24"/>
          <w:lang w:val="hy-AM"/>
        </w:rPr>
        <w:t xml:space="preserve">contract </w:t>
      </w:r>
      <w:r xmlns:w="http://schemas.openxmlformats.org/wordprocessingml/2006/main" w:rsidRPr="00532D6C">
        <w:rPr>
          <w:rFonts w:ascii="GHEA Grapalat" w:eastAsia="Times New Roman" w:hAnsi="GHEA Grapalat" w:cs="Arial"/>
          <w:b/>
          <w:sz w:val="20"/>
          <w:szCs w:val="24"/>
          <w:lang w:val="hy-AM"/>
        </w:rPr>
        <w:t xml:space="preserve">price</w:t>
      </w:r>
      <w:r xmlns:w="http://schemas.openxmlformats.org/wordprocessingml/2006/main" w:rsidRPr="00532D6C">
        <w:rPr>
          <w:rFonts w:ascii="GHEA Grapalat" w:eastAsia="Times New Roman" w:hAnsi="GHEA Grapalat" w:cs="Sylfae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provision</w:t>
      </w:r>
      <w:r xmlns:w="http://schemas.openxmlformats.org/wordprocessingml/2006/main" w:rsidRPr="00532D6C">
        <w:rPr>
          <w:rFonts w:ascii="GHEA Grapalat" w:eastAsia="Times New Roman" w:hAnsi="GHEA Grapalat" w:cs="Sylfae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is introduced</w:t>
      </w:r>
      <w:r xmlns:w="http://schemas.openxmlformats.org/wordprocessingml/2006/main" w:rsidRPr="00532D6C">
        <w:rPr>
          <w:rFonts w:ascii="GHEA Grapalat" w:eastAsia="Times New Roman" w:hAnsi="GHEA Grapalat" w:cs="Sylfae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is</w:t>
      </w:r>
      <w:r xmlns:w="http://schemas.openxmlformats.org/wordprocessingml/2006/main" w:rsidRPr="00532D6C">
        <w:rPr>
          <w:rFonts w:ascii="GHEA Grapalat" w:eastAsia="Times New Roman" w:hAnsi="GHEA Grapalat" w:cs="Sylfae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of suffering </w:t>
      </w:r>
      <w:r xmlns:w="http://schemas.openxmlformats.org/wordprocessingml/2006/main" w:rsidRPr="00532D6C">
        <w:rPr>
          <w:rFonts w:ascii="GHEA Grapalat" w:eastAsia="Times New Roman" w:hAnsi="GHEA Grapalat" w:cs="Sylfae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appendix </w:t>
      </w:r>
      <w:r xmlns:w="http://schemas.openxmlformats.org/wordprocessingml/2006/main" w:rsidRPr="00532D6C">
        <w:rPr>
          <w:rFonts w:ascii="GHEA Grapalat" w:eastAsia="Times New Roman" w:hAnsi="GHEA Grapalat" w:cs="Sylfaen"/>
          <w:b/>
          <w:sz w:val="20"/>
          <w:szCs w:val="24"/>
          <w:lang w:val="hy-AM"/>
        </w:rPr>
        <w:t xml:space="preserve">5.1) </w:t>
      </w:r>
      <w:r xmlns:w="http://schemas.openxmlformats.org/wordprocessingml/2006/main" w:rsidRPr="00532D6C">
        <w:rPr>
          <w:rFonts w:ascii="GHEA Grapalat" w:eastAsia="Times New Roman" w:hAnsi="GHEA Grapalat" w:cs="Arial"/>
          <w:b/>
          <w:sz w:val="20"/>
          <w:szCs w:val="24"/>
          <w:lang w:val="hy-AM"/>
        </w:rPr>
        <w:t xml:space="preserve">or</w:t>
      </w:r>
      <w:r xmlns:w="http://schemas.openxmlformats.org/wordprocessingml/2006/main" w:rsidRPr="00532D6C">
        <w:rPr>
          <w:rFonts w:ascii="GHEA Grapalat" w:eastAsia="Times New Roman" w:hAnsi="GHEA Grapalat" w:cs="Sylfae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cash</w:t>
      </w:r>
      <w:r xmlns:w="http://schemas.openxmlformats.org/wordprocessingml/2006/main" w:rsidRPr="00532D6C">
        <w:rPr>
          <w:rFonts w:ascii="GHEA Grapalat" w:eastAsia="Times New Roman" w:hAnsi="GHEA Grapalat" w:cs="Sylfae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of money</w:t>
      </w:r>
      <w:r xmlns:w="http://schemas.openxmlformats.org/wordprocessingml/2006/main" w:rsidRPr="00532D6C">
        <w:rPr>
          <w:rFonts w:ascii="GHEA Grapalat" w:eastAsia="Times New Roman" w:hAnsi="GHEA Grapalat" w:cs="Sylfae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in the form </w:t>
      </w:r>
      <w:r xmlns:w="http://schemas.openxmlformats.org/wordprocessingml/2006/main" w:rsidRPr="00532D6C">
        <w:rPr>
          <w:rFonts w:ascii="GHEA Grapalat" w:eastAsia="Times New Roman" w:hAnsi="GHEA Grapalat" w:cs="Sylfaen"/>
          <w:b/>
          <w:sz w:val="20"/>
          <w:szCs w:val="24"/>
          <w:lang w:val="hy-AM"/>
        </w:rPr>
        <w:t xml:space="preserve">of</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Arial"/>
          <w:color w:val="000000"/>
          <w:sz w:val="20"/>
          <w:szCs w:val="24"/>
          <w:lang w:val="hy-AM"/>
        </w:rPr>
      </w:pPr>
      <w:r xmlns:w="http://schemas.openxmlformats.org/wordprocessingml/2006/main" w:rsidRPr="00532D6C">
        <w:rPr>
          <w:rFonts w:ascii="GHEA Grapalat" w:eastAsia="Times New Roman" w:hAnsi="GHEA Grapalat" w:cs="Arial"/>
          <w:color w:val="000000"/>
          <w:sz w:val="20"/>
          <w:szCs w:val="24"/>
          <w:lang w:val="hy-AM"/>
        </w:rPr>
        <w:t xml:space="preserve">If the procurement procedure is organized by lots and the participant is recognized as the selected participant for more than one lot, then</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can</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is</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submit:</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how</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each</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dose</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for</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separately </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so</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email</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one</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of the contract</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provides </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all</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portions</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for </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One</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of the contract</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provide</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to be presented</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case</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of it</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the amount</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is calculated</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is</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of the contract</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general</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price</w:t>
      </w:r>
      <w:r xmlns:w="http://schemas.openxmlformats.org/wordprocessingml/2006/main" w:rsidRPr="00532D6C">
        <w:rPr>
          <w:rFonts w:ascii="GHEA Grapalat" w:eastAsia="Times New Roman" w:hAnsi="GHEA Grapalat" w:cs="Sylfaen"/>
          <w:color w:val="000000"/>
          <w:sz w:val="20"/>
          <w:szCs w:val="24"/>
          <w:lang w:val="hy-AM"/>
        </w:rPr>
        <w:t xml:space="preserve"> </w:t>
      </w:r>
      <w:r xmlns:w="http://schemas.openxmlformats.org/wordprocessingml/2006/main" w:rsidRPr="00532D6C">
        <w:rPr>
          <w:rFonts w:ascii="GHEA Grapalat" w:eastAsia="Times New Roman" w:hAnsi="GHEA Grapalat" w:cs="Arial"/>
          <w:color w:val="000000"/>
          <w:sz w:val="20"/>
          <w:szCs w:val="24"/>
          <w:lang w:val="hy-AM"/>
        </w:rPr>
        <w:t xml:space="preserve">towards.</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provision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need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valid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at least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until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be sealed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definable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obligations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complete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performance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last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on the day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next </w:t>
      </w:r>
      <w:r xmlns:w="http://schemas.openxmlformats.org/wordprocessingml/2006/main" w:rsidRPr="00532D6C">
        <w:rPr>
          <w:rFonts w:ascii="GHEA Grapalat" w:eastAsia="Times New Roman" w:hAnsi="GHEA Grapalat" w:cs="Sylfaen"/>
          <w:sz w:val="20"/>
          <w:szCs w:val="24"/>
          <w:lang w:val="hy-AM"/>
        </w:rPr>
        <w:t xml:space="preserve">90th</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working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day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including </w:t>
      </w:r>
      <w:r xmlns:w="http://schemas.openxmlformats.org/wordprocessingml/2006/main" w:rsidRPr="00532D6C">
        <w:rPr>
          <w:rFonts w:ascii="GHEA Grapalat" w:eastAsia="Times New Roman" w:hAnsi="GHEA Grapalat" w:cs="Sylfaen"/>
          <w:sz w:val="20"/>
          <w:szCs w:val="24"/>
          <w:lang w:val="hy-AM"/>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contract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provision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presented by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the person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being returned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sealed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 contract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undertaken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obligations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complete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performance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case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complete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obligations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performance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period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expire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next </w:t>
      </w:r>
      <w:r xmlns:w="http://schemas.openxmlformats.org/wordprocessingml/2006/main" w:rsidRPr="00532D6C">
        <w:rPr>
          <w:rFonts w:ascii="GHEA Grapalat" w:eastAsia="Times New Roman" w:hAnsi="GHEA Grapalat" w:cs="Times New Roman"/>
          <w:sz w:val="20"/>
          <w:szCs w:val="20"/>
          <w:lang w:val="hy-AM"/>
        </w:rPr>
        <w:t xml:space="preserve">5 </w:t>
      </w:r>
      <w:r xmlns:w="http://schemas.openxmlformats.org/wordprocessingml/2006/main" w:rsidRPr="00532D6C">
        <w:rPr>
          <w:rFonts w:ascii="GHEA Grapalat" w:eastAsia="Times New Roman" w:hAnsi="GHEA Grapalat" w:cs="Arial"/>
          <w:sz w:val="20"/>
          <w:szCs w:val="20"/>
          <w:lang w:val="hy-AM"/>
        </w:rPr>
        <w:t xml:space="preserve">working days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day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during</w:t>
      </w:r>
      <w:r xmlns:w="http://schemas.openxmlformats.org/wordprocessingml/2006/main" w:rsidRPr="00532D6C">
        <w:rPr>
          <w:rFonts w:ascii="GHEA Grapalat" w:eastAsia="Times New Roman" w:hAnsi="GHEA Grapalat" w:cs="Times New Roman"/>
          <w:sz w:val="20"/>
          <w:szCs w:val="20"/>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Arial"/>
          <w:b/>
          <w:sz w:val="20"/>
          <w:szCs w:val="24"/>
          <w:lang w:val="hy-AM"/>
        </w:rPr>
      </w:pPr>
      <w:r xmlns:w="http://schemas.openxmlformats.org/wordprocessingml/2006/main" w:rsidRPr="00532D6C">
        <w:rPr>
          <w:rFonts w:ascii="GHEA Grapalat" w:eastAsia="Times New Roman" w:hAnsi="GHEA Grapalat" w:cs="Arial"/>
          <w:b/>
          <w:sz w:val="20"/>
          <w:szCs w:val="20"/>
          <w:lang w:val="hy-AM"/>
        </w:rPr>
        <w:t xml:space="preserve">Cash:</w:t>
      </w:r>
      <w:r xmlns:w="http://schemas.openxmlformats.org/wordprocessingml/2006/main" w:rsidRPr="00532D6C">
        <w:rPr>
          <w:rFonts w:ascii="GHEA Grapalat" w:eastAsia="Times New Roman" w:hAnsi="GHEA Grapalat" w:cs="Times New Roman"/>
          <w:b/>
          <w:sz w:val="20"/>
          <w:szCs w:val="20"/>
          <w:lang w:val="af-ZA"/>
        </w:rPr>
        <w:t xml:space="preserve"> </w:t>
      </w:r>
      <w:r xmlns:w="http://schemas.openxmlformats.org/wordprocessingml/2006/main" w:rsidRPr="00532D6C">
        <w:rPr>
          <w:rFonts w:ascii="GHEA Grapalat" w:eastAsia="Times New Roman" w:hAnsi="GHEA Grapalat" w:cs="Arial"/>
          <w:b/>
          <w:sz w:val="20"/>
          <w:szCs w:val="20"/>
          <w:lang w:val="hy-AM"/>
        </w:rPr>
        <w:t xml:space="preserve">of money</w:t>
      </w:r>
      <w:r xmlns:w="http://schemas.openxmlformats.org/wordprocessingml/2006/main" w:rsidRPr="00532D6C">
        <w:rPr>
          <w:rFonts w:ascii="GHEA Grapalat" w:eastAsia="Times New Roman" w:hAnsi="GHEA Grapalat" w:cs="Times New Roman"/>
          <w:b/>
          <w:sz w:val="20"/>
          <w:szCs w:val="20"/>
          <w:lang w:val="af-ZA"/>
        </w:rPr>
        <w:t xml:space="preserve"> </w:t>
      </w:r>
      <w:r xmlns:w="http://schemas.openxmlformats.org/wordprocessingml/2006/main" w:rsidRPr="00532D6C">
        <w:rPr>
          <w:rFonts w:ascii="GHEA Grapalat" w:eastAsia="Times New Roman" w:hAnsi="GHEA Grapalat" w:cs="Arial"/>
          <w:b/>
          <w:sz w:val="20"/>
          <w:szCs w:val="20"/>
          <w:lang w:val="hy-AM"/>
        </w:rPr>
        <w:t xml:space="preserve">form</w:t>
      </w:r>
      <w:r xmlns:w="http://schemas.openxmlformats.org/wordprocessingml/2006/main" w:rsidRPr="00532D6C">
        <w:rPr>
          <w:rFonts w:ascii="GHEA Grapalat" w:eastAsia="Times New Roman" w:hAnsi="GHEA Grapalat" w:cs="Times New Roman"/>
          <w:b/>
          <w:sz w:val="20"/>
          <w:szCs w:val="20"/>
          <w:lang w:val="af-ZA"/>
        </w:rPr>
        <w:t xml:space="preserve"> </w:t>
      </w:r>
      <w:r xmlns:w="http://schemas.openxmlformats.org/wordprocessingml/2006/main" w:rsidRPr="00532D6C">
        <w:rPr>
          <w:rFonts w:ascii="GHEA Grapalat" w:eastAsia="Times New Roman" w:hAnsi="GHEA Grapalat" w:cs="Arial"/>
          <w:b/>
          <w:sz w:val="20"/>
          <w:szCs w:val="20"/>
          <w:lang w:val="hy-AM"/>
        </w:rPr>
        <w:t xml:space="preserve">presented</w:t>
      </w:r>
      <w:r xmlns:w="http://schemas.openxmlformats.org/wordprocessingml/2006/main" w:rsidRPr="00532D6C">
        <w:rPr>
          <w:rFonts w:ascii="GHEA Grapalat" w:eastAsia="Times New Roman" w:hAnsi="GHEA Grapalat" w:cs="Times New Roman"/>
          <w:b/>
          <w:sz w:val="20"/>
          <w:szCs w:val="20"/>
          <w:lang w:val="af-ZA"/>
        </w:rPr>
        <w:t xml:space="preserve"> </w:t>
      </w:r>
      <w:r xmlns:w="http://schemas.openxmlformats.org/wordprocessingml/2006/main" w:rsidRPr="00532D6C">
        <w:rPr>
          <w:rFonts w:ascii="GHEA Grapalat" w:eastAsia="Times New Roman" w:hAnsi="GHEA Grapalat" w:cs="Arial"/>
          <w:b/>
          <w:sz w:val="20"/>
          <w:szCs w:val="24"/>
          <w:lang w:val="hy-AM"/>
        </w:rPr>
        <w:t xml:space="preserve">the security of the contract must be transferred to the treasury account </w:t>
      </w:r>
      <w:r xmlns:w="http://schemas.openxmlformats.org/wordprocessingml/2006/main" w:rsidRPr="00532D6C">
        <w:rPr>
          <w:rFonts w:ascii="GHEA Grapalat" w:eastAsia="Times New Roman" w:hAnsi="GHEA Grapalat" w:cs="Franklin Gothic Medium Cond"/>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900008000664 </w:t>
      </w:r>
      <w:r xmlns:w="http://schemas.openxmlformats.org/wordprocessingml/2006/main" w:rsidRPr="00532D6C">
        <w:rPr>
          <w:rFonts w:ascii="GHEA Grapalat" w:eastAsia="Times New Roman" w:hAnsi="GHEA Grapalat" w:cs="Franklin Gothic Medium Cond"/>
          <w:b/>
          <w:sz w:val="20"/>
          <w:szCs w:val="24"/>
          <w:lang w:val="hy-AM"/>
        </w:rPr>
        <w:t xml:space="preserve">" opened in the name of the authorized body in the Central Treasury </w:t>
      </w:r>
      <w:r xmlns:w="http://schemas.openxmlformats.org/wordprocessingml/2006/main" w:rsidRPr="00532D6C">
        <w:rPr>
          <w:rFonts w:ascii="GHEA Grapalat" w:eastAsia="Times New Roman" w:hAnsi="GHEA Grapalat" w:cs="Arial"/>
          <w:b/>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10.6 </w:t>
      </w:r>
      <w:r xmlns:w="http://schemas.openxmlformats.org/wordprocessingml/2006/main" w:rsidRPr="00532D6C">
        <w:rPr>
          <w:rFonts w:ascii="GHEA Grapalat" w:eastAsia="Times New Roman" w:hAnsi="GHEA Grapalat" w:cs="Arial"/>
          <w:sz w:val="20"/>
          <w:szCs w:val="24"/>
          <w:lang w:val="af-ZA"/>
        </w:rPr>
        <w:t xml:space="preserve">If:</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in portions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organized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of purchase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of the procedure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in the frame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sealed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the 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to fail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no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proper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to perform</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as a result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any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dose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in part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being resolved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is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then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qualification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of the 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provisions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paid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only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that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dose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towards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calculated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of money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lang w:val="af-ZA"/>
        </w:rPr>
        <w:t xml:space="preserve">in </w:t>
      </w:r>
      <w:r xmlns:w="http://schemas.openxmlformats.org/wordprocessingml/2006/main" w:rsidRPr="00532D6C">
        <w:rPr>
          <w:rFonts w:ascii="GHEA Grapalat" w:eastAsia="Times New Roman" w:hAnsi="GHEA Grapalat" w:cs="Arial"/>
          <w:sz w:val="20"/>
          <w:szCs w:val="24"/>
          <w:lang w:val="af-ZA"/>
        </w:rPr>
        <w:t xml:space="preserve">size</w:t>
      </w:r>
      <w:r xmlns:w="http://schemas.openxmlformats.org/wordprocessingml/2006/main" w:rsidRPr="00532D6C">
        <w:rPr>
          <w:rFonts w:ascii="GHEA Grapalat" w:eastAsia="Times New Roman" w:hAnsi="GHEA Grapalat" w:cs="Arial"/>
          <w:b/>
          <w:sz w:val="20"/>
          <w:szCs w:val="24"/>
          <w:lang w:val="hy-AM"/>
        </w:rPr>
        <w:t xml:space="preserve"> </w:t>
      </w:r>
    </w:p>
    <w:p w:rsidR="00532D6C" w:rsidRPr="00950D0E" w:rsidRDefault="00950D0E" w:rsidP="00106D44">
      <w:pPr xmlns:w="http://schemas.openxmlformats.org/wordprocessingml/2006/main">
        <w:pStyle w:val="af4"/>
        <w:shd w:val="clear" w:color="auto" w:fill="FFFFFF"/>
        <w:tabs>
          <w:tab w:val="left" w:pos="426"/>
        </w:tabs>
        <w:spacing w:before="0" w:beforeAutospacing="0" w:after="0" w:afterAutospacing="0"/>
        <w:jc w:val="both"/>
        <w:rPr>
          <w:rFonts w:ascii="GHEA Grapalat" w:hAnsi="GHEA Grapalat" w:cs="Sylfaen"/>
          <w:sz w:val="20"/>
          <w:lang w:val="af-ZA"/>
        </w:rPr>
      </w:pPr>
      <w:r xmlns:w="http://schemas.openxmlformats.org/wordprocessingml/2006/main" w:rsidRPr="00F51251">
        <w:rPr>
          <w:rFonts w:ascii="GHEA Grapalat" w:hAnsi="GHEA Grapalat" w:cs="Sylfaen"/>
          <w:sz w:val="20"/>
          <w:lang w:val="af-ZA"/>
        </w:rPr>
        <w:t xml:space="preserve">10.7 The head of the client submits the request for payment of the contract and qualification security to the bank, and in the case of security presented in the form of cash, to the authorized body, within three working days following the date of occurrence on the basis of being submitted, the head of the customer submits the new claim to the bank within two working days following the receipt of the refusal.</w:t>
      </w:r>
    </w:p>
    <w:p w:rsidR="00950D0E" w:rsidRPr="00532D6C" w:rsidRDefault="00950D0E" w:rsidP="00106D44">
      <w:pPr>
        <w:tabs>
          <w:tab w:val="left" w:pos="426"/>
        </w:tabs>
        <w:spacing w:after="0" w:line="240" w:lineRule="auto"/>
        <w:jc w:val="center"/>
        <w:rPr>
          <w:rFonts w:ascii="GHEA Grapalat" w:eastAsia="Times New Roman" w:hAnsi="GHEA Grapalat" w:cs="Times New Roman"/>
          <w:b/>
          <w:sz w:val="24"/>
          <w:lang w:val="af-ZA"/>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Arial"/>
          <w:b/>
          <w:sz w:val="20"/>
          <w:szCs w:val="24"/>
          <w:lang w:val="af-ZA"/>
        </w:rPr>
      </w:pPr>
      <w:r xmlns:w="http://schemas.openxmlformats.org/wordprocessingml/2006/main" w:rsidRPr="00532D6C">
        <w:rPr>
          <w:rFonts w:ascii="GHEA Grapalat" w:eastAsia="Times New Roman" w:hAnsi="GHEA Grapalat" w:cs="Times New Roman"/>
          <w:b/>
          <w:sz w:val="20"/>
          <w:szCs w:val="24"/>
          <w:lang w:val="af-ZA"/>
        </w:rPr>
        <w:t xml:space="preserve">11. </w:t>
      </w:r>
      <w:r xmlns:w="http://schemas.openxmlformats.org/wordprocessingml/2006/main" w:rsidRPr="00532D6C">
        <w:rPr>
          <w:rFonts w:ascii="GHEA Grapalat" w:eastAsia="Times New Roman" w:hAnsi="GHEA Grapalat" w:cs="Arial"/>
          <w:b/>
          <w:sz w:val="20"/>
          <w:szCs w:val="24"/>
          <w:lang w:val="af-ZA"/>
        </w:rPr>
        <w:t xml:space="preserve">DECLARATION OF PROCEDURE INCONVENIENT</w:t>
      </w:r>
    </w:p>
    <w:p w:rsidR="00532D6C" w:rsidRPr="00532D6C" w:rsidRDefault="00532D6C" w:rsidP="00106D44">
      <w:pPr>
        <w:tabs>
          <w:tab w:val="left" w:pos="426"/>
        </w:tabs>
        <w:spacing w:after="0" w:line="240" w:lineRule="auto"/>
        <w:jc w:val="center"/>
        <w:rPr>
          <w:rFonts w:ascii="GHEA Grapalat" w:eastAsia="Times New Roman" w:hAnsi="GHEA Grapalat" w:cs="Times New Roman"/>
          <w:b/>
          <w:sz w:val="20"/>
          <w:szCs w:val="24"/>
          <w:lang w:val="af-ZA"/>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Times New Roman"/>
          <w:sz w:val="20"/>
          <w:szCs w:val="24"/>
          <w:lang w:val="af-ZA"/>
        </w:rPr>
        <w:t xml:space="preserve">11. </w:t>
      </w:r>
      <w:r xmlns:w="http://schemas.openxmlformats.org/wordprocessingml/2006/main" w:rsidRPr="00532D6C">
        <w:rPr>
          <w:rFonts w:ascii="GHEA Grapalat" w:eastAsia="Times New Roman" w:hAnsi="GHEA Grapalat" w:cs="Arial"/>
          <w:sz w:val="20"/>
          <w:szCs w:val="24"/>
        </w:rPr>
        <w:t xml:space="preserve">Article </w:t>
      </w:r>
      <w:r xmlns:w="http://schemas.openxmlformats.org/wordprocessingml/2006/main" w:rsidRPr="00532D6C">
        <w:rPr>
          <w:rFonts w:ascii="GHEA Grapalat" w:eastAsia="Times New Roman" w:hAnsi="GHEA Grapalat" w:cs="Sylfaen"/>
          <w:sz w:val="20"/>
          <w:szCs w:val="24"/>
          <w:lang w:val="af-ZA"/>
        </w:rPr>
        <w:t xml:space="preserve">37 of </w:t>
      </w:r>
      <w:r xmlns:w="http://schemas.openxmlformats.org/wordprocessingml/2006/main" w:rsidRPr="00532D6C">
        <w:rPr>
          <w:rFonts w:ascii="GHEA Grapalat" w:eastAsia="Times New Roman" w:hAnsi="GHEA Grapalat" w:cs="Sylfaen"/>
          <w:sz w:val="20"/>
          <w:szCs w:val="24"/>
          <w:lang w:val="af-ZA"/>
        </w:rPr>
        <w:t xml:space="preserve">1 </w:t>
      </w:r>
      <w:r xmlns:w="http://schemas.openxmlformats.org/wordprocessingml/2006/main" w:rsidRPr="00532D6C">
        <w:rPr>
          <w:rFonts w:ascii="GHEA Grapalat" w:eastAsia="Times New Roman" w:hAnsi="GHEA Grapalat" w:cs="Arial"/>
          <w:sz w:val="20"/>
          <w:szCs w:val="24"/>
        </w:rPr>
        <w:t xml:space="preserve">Law</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article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according to </w:t>
      </w:r>
      <w:r xmlns:w="http://schemas.openxmlformats.org/wordprocessingml/2006/main" w:rsidRPr="00532D6C">
        <w:rPr>
          <w:rFonts w:ascii="GHEA Grapalat" w:eastAsia="Times New Roman" w:hAnsi="GHEA Grapalat" w:cs="Sylfaen"/>
          <w:sz w:val="20"/>
          <w:szCs w:val="24"/>
          <w:lang w:val="af-ZA"/>
        </w:rPr>
        <w:t xml:space="preserve">the </w:t>
      </w:r>
      <w:r xmlns:w="http://schemas.openxmlformats.org/wordprocessingml/2006/main" w:rsidRPr="00532D6C">
        <w:rPr>
          <w:rFonts w:ascii="GHEA Grapalat" w:eastAsia="Times New Roman" w:hAnsi="GHEA Grapalat" w:cs="Arial"/>
          <w:sz w:val="20"/>
          <w:szCs w:val="24"/>
        </w:rPr>
        <w:t xml:space="preserve">commission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hereby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procedure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non-existent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declaring </w:t>
      </w:r>
      <w:r xmlns:w="http://schemas.openxmlformats.org/wordprocessingml/2006/main" w:rsidRPr="00532D6C">
        <w:rPr>
          <w:rFonts w:ascii="GHEA Grapalat" w:eastAsia="Times New Roman" w:hAnsi="GHEA Grapalat" w:cs="Arial"/>
          <w:sz w:val="20"/>
          <w:szCs w:val="24"/>
        </w:rPr>
        <w:t xml:space="preserve">if </w:t>
      </w:r>
      <w:r xmlns:w="http://schemas.openxmlformats.org/wordprocessingml/2006/main" w:rsidRPr="00532D6C">
        <w:rPr>
          <w:rFonts w:ascii="GHEA Grapalat" w:eastAsia="Times New Roman" w:hAnsi="GHEA Grapalat" w:cs="Sylfaen"/>
          <w:sz w:val="20"/>
          <w:szCs w:val="24"/>
          <w:lang w:val="af-ZA"/>
        </w:rPr>
        <w:t xml:space="preserve">:</w:t>
      </w:r>
      <w:r xmlns:w="http://schemas.openxmlformats.org/wordprocessingml/2006/main" w:rsidRPr="00532D6C">
        <w:rPr>
          <w:rFonts w:ascii="GHEA Grapalat" w:eastAsia="Times New Roman" w:hAnsi="GHEA Grapalat" w:cs="Sylfaen"/>
          <w:sz w:val="20"/>
          <w:szCs w:val="24"/>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1) </w:t>
      </w:r>
      <w:r xmlns:w="http://schemas.openxmlformats.org/wordprocessingml/2006/main" w:rsidRPr="00532D6C">
        <w:rPr>
          <w:rFonts w:ascii="GHEA Grapalat" w:eastAsia="Times New Roman" w:hAnsi="GHEA Grapalat" w:cs="Arial"/>
          <w:sz w:val="20"/>
          <w:szCs w:val="24"/>
        </w:rPr>
        <w:t xml:space="preserve">from applications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one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match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invitation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the conditions </w:t>
      </w:r>
      <w:r xmlns:w="http://schemas.openxmlformats.org/wordprocessingml/2006/main" w:rsidRPr="00532D6C">
        <w:rPr>
          <w:rFonts w:ascii="GHEA Grapalat" w:eastAsia="Times New Roman" w:hAnsi="GHEA Grapalat" w:cs="Sylfaen"/>
          <w:sz w:val="20"/>
          <w:szCs w:val="24"/>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vertAlign w:val="superscript"/>
          <w:lang w:val="af-ZA"/>
        </w:rPr>
      </w:pPr>
      <w:r xmlns:w="http://schemas.openxmlformats.org/wordprocessingml/2006/main" w:rsidRPr="00532D6C">
        <w:rPr>
          <w:rFonts w:ascii="GHEA Grapalat" w:eastAsia="Times New Roman" w:hAnsi="GHEA Grapalat" w:cs="Sylfaen"/>
          <w:sz w:val="20"/>
          <w:szCs w:val="24"/>
          <w:lang w:val="af-ZA"/>
        </w:rPr>
        <w:t xml:space="preserve">2) </w:t>
      </w:r>
      <w:r xmlns:w="http://schemas.openxmlformats.org/wordprocessingml/2006/main" w:rsidRPr="00532D6C">
        <w:rPr>
          <w:rFonts w:ascii="GHEA Grapalat" w:eastAsia="Times New Roman" w:hAnsi="GHEA Grapalat" w:cs="Arial"/>
          <w:sz w:val="20"/>
          <w:szCs w:val="24"/>
        </w:rPr>
        <w:t xml:space="preserve">pause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exist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have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purchase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w:t>
      </w:r>
      <w:r xmlns:w="http://schemas.openxmlformats.org/wordprocessingml/2006/main" w:rsidRPr="00532D6C">
        <w:rPr>
          <w:rFonts w:ascii="GHEA Grapalat" w:eastAsia="Times New Roman" w:hAnsi="GHEA Grapalat" w:cs="Arial"/>
          <w:sz w:val="20"/>
          <w:szCs w:val="24"/>
          <w:lang w:val="hy-AM"/>
        </w:rPr>
        <w:t xml:space="preserve">requirement </w:t>
      </w:r>
      <w:r xmlns:w="http://schemas.openxmlformats.org/wordprocessingml/2006/main" w:rsidRPr="00532D6C">
        <w:rPr>
          <w:rFonts w:ascii="GHEA Grapalat" w:eastAsia="Times New Roman" w:hAnsi="GHEA Grapalat" w:cs="Sylfaen"/>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which</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rPr>
        <w:t xml:space="preserve">after </w:t>
      </w:r>
      <w:r xmlns:w="http://schemas.openxmlformats.org/wordprocessingml/2006/main" w:rsidRPr="00532D6C">
        <w:rPr>
          <w:rFonts w:ascii="GHEA Grapalat" w:eastAsia="Times New Roman" w:hAnsi="GHEA Grapalat" w:cs="Arial"/>
          <w:sz w:val="20"/>
          <w:szCs w:val="24"/>
          <w:lang w:val="hy-AM"/>
        </w:rPr>
        <w:t xml:space="preserve">p</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communities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needs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organized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purchase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procedure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completely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partial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non-existent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be announced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respectively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Armenia</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Republic</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government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community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lastRenderedPageBreak xmlns:w="http://schemas.openxmlformats.org/wordprocessingml/2006/main"/>
      </w:r>
      <w:r xmlns:w="http://schemas.openxmlformats.org/wordprocessingml/2006/main" w:rsidRPr="00532D6C">
        <w:rPr>
          <w:rFonts w:ascii="GHEA Grapalat" w:eastAsia="Times New Roman" w:hAnsi="GHEA Grapalat" w:cs="Arial"/>
          <w:sz w:val="20"/>
          <w:szCs w:val="24"/>
        </w:rPr>
        <w:t xml:space="preserve">Council of Elders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other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customers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case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general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management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executor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authorized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body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leader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foundations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case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trustees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council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decision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based 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on </w:t>
      </w:r>
      <w:r xmlns:w="http://schemas.openxmlformats.org/wordprocessingml/2006/main" w:rsidRPr="00532D6C">
        <w:rPr>
          <w:rFonts w:ascii="GHEA Grapalat" w:eastAsia="Times New Roman" w:hAnsi="GHEA Grapalat" w:cs="Sylfaen"/>
          <w:color w:val="FFFFFF"/>
          <w:sz w:val="20"/>
          <w:szCs w:val="24"/>
          <w:vertAlign w:val="superscript"/>
          <w:lang w:val="en-US"/>
        </w:rPr>
        <w:footnoteReference xmlns:w="http://schemas.openxmlformats.org/wordprocessingml/2006/main" w:id="5"/>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Sylfaen"/>
          <w:sz w:val="20"/>
          <w:szCs w:val="24"/>
          <w:vertAlign w:val="superscript"/>
          <w:lang w:val="af-ZA"/>
        </w:rPr>
        <w:t xml:space="preserve">14:</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3) </w:t>
      </w:r>
      <w:r xmlns:w="http://schemas.openxmlformats.org/wordprocessingml/2006/main" w:rsidRPr="00532D6C">
        <w:rPr>
          <w:rFonts w:ascii="GHEA Grapalat" w:eastAsia="Times New Roman" w:hAnsi="GHEA Grapalat" w:cs="Arial"/>
          <w:sz w:val="20"/>
          <w:szCs w:val="24"/>
          <w:lang w:val="hy-AM"/>
        </w:rPr>
        <w:t xml:space="preserve">no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don't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application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no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submitted </w:t>
      </w:r>
      <w:r xmlns:w="http://schemas.openxmlformats.org/wordprocessingml/2006/main" w:rsidRPr="00532D6C">
        <w:rPr>
          <w:rFonts w:ascii="GHEA Grapalat" w:eastAsia="Times New Roman" w:hAnsi="GHEA Grapalat" w:cs="Sylfaen"/>
          <w:sz w:val="20"/>
          <w:szCs w:val="24"/>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4) </w:t>
      </w:r>
      <w:r xmlns:w="http://schemas.openxmlformats.org/wordprocessingml/2006/main" w:rsidRPr="00532D6C">
        <w:rPr>
          <w:rFonts w:ascii="GHEA Grapalat" w:eastAsia="Times New Roman" w:hAnsi="GHEA Grapalat" w:cs="Arial"/>
          <w:sz w:val="20"/>
          <w:szCs w:val="24"/>
        </w:rPr>
        <w:t xml:space="preserve">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being sealed.</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Arial"/>
          <w:sz w:val="20"/>
          <w:szCs w:val="24"/>
        </w:rPr>
        <w:t xml:space="preserve">Similar to </w:t>
      </w:r>
      <w:r xmlns:w="http://schemas.openxmlformats.org/wordprocessingml/2006/main" w:rsidRPr="00532D6C">
        <w:rPr>
          <w:rFonts w:ascii="GHEA Grapalat" w:eastAsia="Times New Roman" w:hAnsi="GHEA Grapalat" w:cs="Sylfaen"/>
          <w:sz w:val="20"/>
          <w:szCs w:val="24"/>
          <w:lang w:val="af-ZA"/>
        </w:rPr>
        <w:t xml:space="preserve">11.2 </w:t>
      </w:r>
      <w:r xmlns:w="http://schemas.openxmlformats.org/wordprocessingml/2006/main" w:rsidRPr="00532D6C">
        <w:rPr>
          <w:rFonts w:ascii="GHEA Grapalat" w:eastAsia="Times New Roman" w:hAnsi="GHEA Grapalat" w:cs="Arial"/>
          <w:sz w:val="20"/>
          <w:szCs w:val="24"/>
          <w:lang w:val="af-ZA"/>
        </w:rPr>
        <w:t xml:space="preserve">C</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procedure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non-existent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to be </w:t>
      </w:r>
      <w:r xmlns:w="http://schemas.openxmlformats.org/wordprocessingml/2006/main" w:rsidRPr="00532D6C">
        <w:rPr>
          <w:rFonts w:ascii="GHEA Grapalat" w:eastAsia="Times New Roman" w:hAnsi="GHEA Grapalat" w:cs="Arial"/>
          <w:sz w:val="20"/>
          <w:szCs w:val="24"/>
        </w:rPr>
        <w:t xml:space="preserve">announced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next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working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the day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the course of time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w:t>
      </w:r>
      <w:r xmlns:w="http://schemas.openxmlformats.org/wordprocessingml/2006/main" w:rsidRPr="00532D6C">
        <w:rPr>
          <w:rFonts w:ascii="GHEA Grapalat" w:eastAsia="Times New Roman" w:hAnsi="GHEA Grapalat" w:cs="Arial"/>
          <w:sz w:val="20"/>
          <w:szCs w:val="24"/>
          <w:lang w:val="af-ZA"/>
        </w:rPr>
        <w:t xml:space="preserve">employer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in the newsletter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publication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statement </w:t>
      </w:r>
      <w:r xmlns:w="http://schemas.openxmlformats.org/wordprocessingml/2006/main" w:rsidRPr="00532D6C">
        <w:rPr>
          <w:rFonts w:ascii="GHEA Grapalat" w:eastAsia="Times New Roman" w:hAnsi="GHEA Grapalat" w:cs="Sylfaen"/>
          <w:sz w:val="20"/>
          <w:szCs w:val="24"/>
          <w:lang w:val="af-ZA"/>
        </w:rPr>
        <w:t xml:space="preserve">in </w:t>
      </w:r>
      <w:r xmlns:w="http://schemas.openxmlformats.org/wordprocessingml/2006/main" w:rsidRPr="00532D6C">
        <w:rPr>
          <w:rFonts w:ascii="GHEA Grapalat" w:eastAsia="Times New Roman" w:hAnsi="GHEA Grapalat" w:cs="Arial"/>
          <w:sz w:val="20"/>
          <w:szCs w:val="24"/>
        </w:rPr>
        <w:t xml:space="preserve">which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noted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purchase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procedure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non-existent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be announced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justification.</w:t>
      </w:r>
      <w:r xmlns:w="http://schemas.openxmlformats.org/wordprocessingml/2006/main" w:rsidRPr="00532D6C">
        <w:rPr>
          <w:rFonts w:ascii="GHEA Grapalat" w:eastAsia="Times New Roman" w:hAnsi="GHEA Grapalat" w:cs="Sylfaen"/>
          <w:sz w:val="20"/>
          <w:szCs w:val="24"/>
          <w:lang w:val="af-ZA"/>
        </w:rPr>
        <w:t xml:space="preserve"> </w:t>
      </w:r>
    </w:p>
    <w:p w:rsidR="00532D6C" w:rsidRPr="00532D6C" w:rsidRDefault="00532D6C" w:rsidP="00106D44">
      <w:pPr>
        <w:tabs>
          <w:tab w:val="left" w:pos="426"/>
        </w:tabs>
        <w:spacing w:after="0" w:line="240" w:lineRule="auto"/>
        <w:jc w:val="both"/>
        <w:rPr>
          <w:rFonts w:ascii="GHEA Grapalat" w:eastAsia="Times New Roman" w:hAnsi="GHEA Grapalat" w:cs="Sylfaen"/>
          <w:sz w:val="20"/>
          <w:szCs w:val="24"/>
          <w:lang w:val="af-ZA"/>
        </w:rPr>
      </w:pPr>
    </w:p>
    <w:p w:rsidR="00436DC2" w:rsidRPr="00436DC2" w:rsidRDefault="00436DC2"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4"/>
          <w:lang w:val="af-ZA"/>
        </w:rPr>
      </w:pPr>
      <w:r xmlns:w="http://schemas.openxmlformats.org/wordprocessingml/2006/main" w:rsidRPr="00436DC2">
        <w:rPr>
          <w:rFonts w:ascii="GHEA Grapalat" w:eastAsia="Times New Roman" w:hAnsi="GHEA Grapalat" w:cs="Times New Roman"/>
          <w:b/>
          <w:sz w:val="20"/>
          <w:szCs w:val="24"/>
          <w:lang w:val="af-ZA"/>
        </w:rPr>
        <w:t xml:space="preserve">12. ACTIONS RELATED TO THE PURCHASE PROCESS AND (OR)</w:t>
      </w:r>
    </w:p>
    <w:p w:rsidR="00436DC2" w:rsidRPr="00436DC2" w:rsidRDefault="00436DC2"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4"/>
          <w:lang w:val="af-ZA"/>
        </w:rPr>
      </w:pPr>
      <w:r xmlns:w="http://schemas.openxmlformats.org/wordprocessingml/2006/main" w:rsidRPr="00436DC2">
        <w:rPr>
          <w:rFonts w:ascii="GHEA Grapalat" w:eastAsia="Times New Roman" w:hAnsi="GHEA Grapalat" w:cs="Times New Roman"/>
          <w:b/>
          <w:sz w:val="20"/>
          <w:szCs w:val="24"/>
          <w:lang w:val="af-ZA"/>
        </w:rPr>
        <w:t xml:space="preserve">A PARTICIPANT TO APPEAL DECISIONS MADE</w:t>
      </w:r>
    </w:p>
    <w:p w:rsidR="00436DC2" w:rsidRPr="00436DC2" w:rsidRDefault="00436DC2"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4"/>
          <w:lang w:val="af-ZA"/>
        </w:rPr>
      </w:pPr>
      <w:r xmlns:w="http://schemas.openxmlformats.org/wordprocessingml/2006/main" w:rsidRPr="00436DC2">
        <w:rPr>
          <w:rFonts w:ascii="GHEA Grapalat" w:eastAsia="Times New Roman" w:hAnsi="GHEA Grapalat" w:cs="Times New Roman"/>
          <w:b/>
          <w:sz w:val="20"/>
          <w:szCs w:val="24"/>
          <w:lang w:val="af-ZA"/>
        </w:rPr>
        <w:t xml:space="preserve">LAW AND ORDER</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s-ES"/>
        </w:rPr>
        <w:t xml:space="preserve">12 </w:t>
      </w:r>
      <w:r xmlns:w="http://schemas.openxmlformats.org/wordprocessingml/2006/main" w:rsidRPr="001902F9">
        <w:rPr>
          <w:rFonts w:ascii="Cambria Math" w:eastAsia="Times New Roman" w:hAnsi="Cambria Math" w:cs="Cambria Math"/>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1 </w:t>
      </w:r>
      <w:r xmlns:w="http://schemas.openxmlformats.org/wordprocessingml/2006/main" w:rsidRPr="001902F9">
        <w:rPr>
          <w:rFonts w:ascii="GHEA Grapalat" w:eastAsia="Times New Roman" w:hAnsi="GHEA Grapalat" w:cs="Times New Roman"/>
          <w:sz w:val="20"/>
          <w:szCs w:val="20"/>
          <w:lang w:val="en-US"/>
        </w:rPr>
        <w:t xml:space="preserve">each</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interested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person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right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has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appeal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customer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appraiser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commission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actions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inaction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decisions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Armenia</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Republic</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civilian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trial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by the Code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hereinafter: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Code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defined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in </w:t>
      </w:r>
      <w:r xmlns:w="http://schemas.openxmlformats.org/wordprocessingml/2006/main" w:rsidRPr="001902F9">
        <w:rPr>
          <w:rFonts w:ascii="GHEA Grapalat" w:eastAsia="Times New Roman" w:hAnsi="GHEA Grapalat" w:cs="Times New Roman"/>
          <w:sz w:val="20"/>
          <w:szCs w:val="20"/>
          <w:lang w:val="en-US"/>
        </w:rPr>
        <w:t xml:space="preserve">order</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n-US"/>
        </w:rPr>
        <w:t xml:space="preserve">Each</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who?</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right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has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By the Code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defined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 order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until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applications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presentation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deadline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appeal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purchase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subject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characteristics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invitation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the </w:t>
      </w:r>
      <w:r xmlns:w="http://schemas.openxmlformats.org/wordprocessingml/2006/main" w:rsidRPr="001902F9">
        <w:rPr>
          <w:rFonts w:ascii="GHEA Grapalat" w:eastAsia="Times New Roman" w:hAnsi="GHEA Grapalat" w:cs="Times New Roman"/>
          <w:sz w:val="20"/>
          <w:szCs w:val="20"/>
          <w:lang w:val="en-US"/>
        </w:rPr>
        <w:t xml:space="preserve">requirements</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s-ES"/>
        </w:rPr>
        <w:t xml:space="preserve">12 </w:t>
      </w:r>
      <w:r xmlns:w="http://schemas.openxmlformats.org/wordprocessingml/2006/main" w:rsidRPr="001902F9">
        <w:rPr>
          <w:rFonts w:ascii="Cambria Math" w:eastAsia="Times New Roman" w:hAnsi="Cambria Math" w:cs="Cambria Math"/>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2. </w:t>
      </w:r>
      <w:r xmlns:w="http://schemas.openxmlformats.org/wordprocessingml/2006/main" w:rsidRPr="001902F9">
        <w:rPr>
          <w:rFonts w:ascii="GHEA Grapalat" w:eastAsia="Times New Roman" w:hAnsi="GHEA Grapalat" w:cs="Times New Roman"/>
          <w:sz w:val="20"/>
          <w:szCs w:val="20"/>
          <w:lang w:val="en-US"/>
        </w:rPr>
        <w:t xml:space="preserve">Herein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procedure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with</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connected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relationship</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administrative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relationship</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are not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them</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being regulated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are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Armenia</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Republic</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civil law</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relationship</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regulator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by legislation </w:t>
      </w:r>
      <w:r xmlns:w="http://schemas.openxmlformats.org/wordprocessingml/2006/main" w:rsidRPr="001902F9">
        <w:rPr>
          <w:rFonts w:ascii="GHEA Grapalat" w:eastAsia="Times New Roman" w:hAnsi="GHEA Grapalat" w:cs="Times New Roman"/>
          <w:sz w:val="20"/>
          <w:szCs w:val="20"/>
          <w:lang w:val="es-ES"/>
        </w:rPr>
        <w:t xml:space="preserve">.</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s-ES"/>
        </w:rPr>
        <w:t xml:space="preserve">12 </w:t>
      </w:r>
      <w:r xmlns:w="http://schemas.openxmlformats.org/wordprocessingml/2006/main" w:rsidRPr="001902F9">
        <w:rPr>
          <w:rFonts w:ascii="Cambria Math" w:eastAsia="Times New Roman" w:hAnsi="Cambria Math" w:cs="Cambria Math"/>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3. </w:t>
      </w:r>
      <w:r xmlns:w="http://schemas.openxmlformats.org/wordprocessingml/2006/main" w:rsidRPr="001902F9">
        <w:rPr>
          <w:rFonts w:ascii="GHEA Grapalat" w:eastAsia="Times New Roman" w:hAnsi="GHEA Grapalat" w:cs="Times New Roman"/>
          <w:sz w:val="20"/>
          <w:szCs w:val="20"/>
          <w:lang w:val="en-US"/>
        </w:rPr>
        <w:t xml:space="preserve">Client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assessor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commission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done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action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inactivity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as a result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caused by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damages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compensated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are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Armenia</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Republic</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civilian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by the code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defined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in </w:t>
      </w:r>
      <w:r xmlns:w="http://schemas.openxmlformats.org/wordprocessingml/2006/main" w:rsidRPr="001902F9">
        <w:rPr>
          <w:rFonts w:ascii="GHEA Grapalat" w:eastAsia="Times New Roman" w:hAnsi="GHEA Grapalat" w:cs="Times New Roman"/>
          <w:sz w:val="20"/>
          <w:szCs w:val="20"/>
          <w:lang w:val="en-US"/>
        </w:rPr>
        <w:t xml:space="preserve">order</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s-ES"/>
        </w:rPr>
        <w:t xml:space="preserve">12 </w:t>
      </w:r>
      <w:r xmlns:w="http://schemas.openxmlformats.org/wordprocessingml/2006/main" w:rsidRPr="001902F9">
        <w:rPr>
          <w:rFonts w:ascii="Cambria Math" w:eastAsia="Times New Roman" w:hAnsi="Cambria Math" w:cs="Cambria Math"/>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4. </w:t>
      </w:r>
      <w:r xmlns:w="http://schemas.openxmlformats.org/wordprocessingml/2006/main" w:rsidRPr="001902F9">
        <w:rPr>
          <w:rFonts w:ascii="GHEA Grapalat" w:eastAsia="Times New Roman" w:hAnsi="GHEA Grapalat" w:cs="Times New Roman"/>
          <w:sz w:val="20"/>
          <w:szCs w:val="20"/>
          <w:lang w:val="en-US"/>
        </w:rPr>
        <w:t xml:space="preserve">Herein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by invitation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defined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inactivity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period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customer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appraiser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commission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actions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inaction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decisions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appeal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claimant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antiquity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term:</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except</w:t>
      </w:r>
      <w:r xmlns:w="http://schemas.openxmlformats.org/wordprocessingml/2006/main" w:rsidRPr="001902F9">
        <w:rPr>
          <w:rFonts w:ascii="GHEA Grapalat" w:eastAsia="Times New Roman" w:hAnsi="GHEA Grapalat" w:cs="Times New Roman"/>
          <w:sz w:val="20"/>
          <w:szCs w:val="20"/>
          <w:lang w:val="es-ES"/>
        </w:rPr>
        <w:t xml:space="preserve">​</w:t>
      </w:r>
      <w:r xmlns:w="http://schemas.openxmlformats.org/wordprocessingml/2006/main" w:rsidRPr="001902F9">
        <w:rPr>
          <w:rFonts w:ascii="GHEA Grapalat" w:eastAsia="Times New Roman" w:hAnsi="GHEA Grapalat" w:cs="Times New Roman"/>
          <w:sz w:val="20"/>
          <w:szCs w:val="20"/>
          <w:lang w:val="en-US"/>
        </w:rPr>
        <w:t xml:space="preser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6 </w:t>
      </w:r>
      <w:r xmlns:w="http://schemas.openxmlformats.org/wordprocessingml/2006/main" w:rsidRPr="001902F9">
        <w:rPr>
          <w:rFonts w:ascii="GHEA Grapalat" w:eastAsia="Times New Roman" w:hAnsi="GHEA Grapalat" w:cs="Times New Roman"/>
          <w:sz w:val="20"/>
          <w:szCs w:val="20"/>
          <w:lang w:val="en-US"/>
        </w:rPr>
        <w:t xml:space="preserve">of </w:t>
      </w:r>
      <w:r xmlns:w="http://schemas.openxmlformats.org/wordprocessingml/2006/main" w:rsidRPr="001902F9">
        <w:rPr>
          <w:rFonts w:ascii="GHEA Grapalat" w:eastAsia="Times New Roman" w:hAnsi="GHEA Grapalat" w:cs="Times New Roman"/>
          <w:sz w:val="20"/>
          <w:szCs w:val="20"/>
          <w:lang w:val="en-US"/>
        </w:rPr>
        <w:t xml:space="preserve">the Law</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Article </w:t>
      </w:r>
      <w:r xmlns:w="http://schemas.openxmlformats.org/wordprocessingml/2006/main" w:rsidRPr="001902F9">
        <w:rPr>
          <w:rFonts w:ascii="GHEA Grapalat" w:eastAsia="Times New Roman" w:hAnsi="GHEA Grapalat" w:cs="Times New Roman"/>
          <w:sz w:val="20"/>
          <w:szCs w:val="20"/>
          <w:lang w:val="es-ES"/>
        </w:rPr>
        <w:t xml:space="preserve">2</w:t>
      </w:r>
      <w:r xmlns:w="http://schemas.openxmlformats.org/wordprocessingml/2006/main" w:rsidRPr="001902F9">
        <w:rPr>
          <w:rFonts w:ascii="GHEA Grapalat" w:eastAsia="Times New Roman" w:hAnsi="GHEA Grapalat" w:cs="Times New Roman"/>
          <w:sz w:val="20"/>
          <w:szCs w:val="20"/>
          <w:lang w:val="en-US"/>
        </w:rPr>
        <w:t xml:space="preser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 part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planned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decisions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appeal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contract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unilateral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solve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with</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connected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disputes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which</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case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claimant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antiquity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period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thirty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calendar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day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proofErr xmlns:w="http://schemas.openxmlformats.org/wordprocessingml/2006/main" w:type="gramStart"/>
      <w:r xmlns:w="http://schemas.openxmlformats.org/wordprocessingml/2006/main" w:rsidRPr="001902F9">
        <w:rPr>
          <w:rFonts w:ascii="GHEA Grapalat" w:eastAsia="Times New Roman" w:hAnsi="GHEA Grapalat" w:cs="Times New Roman"/>
          <w:sz w:val="20"/>
          <w:szCs w:val="20"/>
          <w:lang w:val="es-ES"/>
        </w:rPr>
        <w:t xml:space="preserve">​</w:t>
      </w:r>
      <w:proofErr xmlns:w="http://schemas.openxmlformats.org/wordprocessingml/2006/main" w:type="gramEnd"/>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s-ES"/>
        </w:rPr>
        <w:t xml:space="preserve">12 </w:t>
      </w:r>
      <w:r xmlns:w="http://schemas.openxmlformats.org/wordprocessingml/2006/main" w:rsidRPr="001902F9">
        <w:rPr>
          <w:rFonts w:ascii="Cambria Math" w:eastAsia="Times New Roman" w:hAnsi="Cambria Math" w:cs="Cambria Math"/>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5 </w:t>
      </w:r>
      <w:r xmlns:w="http://schemas.openxmlformats.org/wordprocessingml/2006/main" w:rsidRPr="001902F9">
        <w:rPr>
          <w:rFonts w:ascii="Cambria Math" w:eastAsia="Times New Roman" w:hAnsi="Cambria Math" w:cs="Cambria Math"/>
          <w:sz w:val="20"/>
          <w:szCs w:val="20"/>
          <w:lang w:val="es-ES"/>
        </w:rPr>
        <w:t xml:space="preserve">. </w:t>
      </w:r>
      <w:r xmlns:w="http://schemas.openxmlformats.org/wordprocessingml/2006/main" w:rsidRPr="001902F9">
        <w:rPr>
          <w:rFonts w:ascii="GHEA Grapalat" w:eastAsia="Times New Roman" w:hAnsi="GHEA Grapalat" w:cs="GHEA Grapalat"/>
          <w:sz w:val="20"/>
          <w:szCs w:val="20"/>
          <w:lang w:val="en-US"/>
        </w:rPr>
        <w:t xml:space="preserve">Present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GHEA Grapalat"/>
          <w:sz w:val="20"/>
          <w:szCs w:val="20"/>
          <w:lang w:val="en-US"/>
        </w:rPr>
        <w:t xml:space="preserve">of the procedure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GHEA Grapalat"/>
          <w:sz w:val="20"/>
          <w:szCs w:val="20"/>
          <w:lang w:val="en-US"/>
        </w:rPr>
        <w:t xml:space="preserve">with</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GHEA Grapalat"/>
          <w:sz w:val="20"/>
          <w:szCs w:val="20"/>
          <w:lang w:val="en-US"/>
        </w:rPr>
        <w:t xml:space="preserve">connected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GHEA Grapalat"/>
          <w:sz w:val="20"/>
          <w:szCs w:val="20"/>
          <w:lang w:val="en-US"/>
        </w:rPr>
        <w:t xml:space="preserve">disputes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being examined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being resolved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are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Yerevan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city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first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court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general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jurisdiction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 court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claim</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proceedings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from accepting</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after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thirty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day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during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Court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reasoned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by decision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hereby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 part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planned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period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can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be extended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one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times </w:t>
      </w:r>
      <w:r xmlns:w="http://schemas.openxmlformats.org/wordprocessingml/2006/main" w:rsidRPr="001902F9">
        <w:rPr>
          <w:rFonts w:ascii="GHEA Grapalat" w:eastAsia="Times New Roman" w:hAnsi="GHEA Grapalat" w:cs="Times New Roman"/>
          <w:sz w:val="20"/>
          <w:szCs w:val="20"/>
          <w:lang w:val="es-ES"/>
        </w:rPr>
        <w:t xml:space="preserve">until</w:t>
      </w:r>
      <w:r xmlns:w="http://schemas.openxmlformats.org/wordprocessingml/2006/main" w:rsidRPr="001902F9">
        <w:rPr>
          <w:rFonts w:ascii="GHEA Grapalat" w:eastAsia="Times New Roman" w:hAnsi="GHEA Grapalat" w:cs="Times New Roman"/>
          <w:sz w:val="20"/>
          <w:szCs w:val="20"/>
          <w:lang w:val="en-US"/>
        </w:rPr>
        <w:t xml:space="preser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ten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calendar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by </w:t>
      </w:r>
      <w:r xmlns:w="http://schemas.openxmlformats.org/wordprocessingml/2006/main" w:rsidRPr="001902F9">
        <w:rPr>
          <w:rFonts w:ascii="GHEA Grapalat" w:eastAsia="Times New Roman" w:hAnsi="GHEA Grapalat" w:cs="Times New Roman"/>
          <w:sz w:val="20"/>
          <w:szCs w:val="20"/>
          <w:lang w:val="en-US"/>
        </w:rPr>
        <w:t xml:space="preserve">day</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s-ES"/>
        </w:rPr>
        <w:t xml:space="preserve">12.6. </w:t>
      </w:r>
      <w:r xmlns:w="http://schemas.openxmlformats.org/wordprocessingml/2006/main" w:rsidRPr="001902F9">
        <w:rPr>
          <w:rFonts w:ascii="GHEA Grapalat" w:eastAsia="Times New Roman" w:hAnsi="GHEA Grapalat" w:cs="Times New Roman"/>
          <w:sz w:val="20"/>
          <w:szCs w:val="20"/>
          <w:lang w:val="en-US"/>
        </w:rPr>
        <w:t xml:space="preserve">The court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claim</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proceedings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accept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question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solution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from submission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after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three days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within the term </w:t>
      </w:r>
      <w:r xmlns:w="http://schemas.openxmlformats.org/wordprocessingml/2006/main" w:rsidRPr="001902F9">
        <w:rPr>
          <w:rFonts w:ascii="GHEA Grapalat" w:eastAsia="Times New Roman" w:hAnsi="GHEA Grapalat" w:cs="Times New Roman"/>
          <w:sz w:val="20"/>
          <w:szCs w:val="20"/>
          <w:lang w:val="es-ES"/>
        </w:rPr>
        <w:t xml:space="preserve">.</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s-ES"/>
        </w:rPr>
        <w:t xml:space="preserve">12.7. </w:t>
      </w:r>
      <w:r xmlns:w="http://schemas.openxmlformats.org/wordprocessingml/2006/main" w:rsidRPr="001902F9">
        <w:rPr>
          <w:rFonts w:ascii="GHEA Grapalat" w:eastAsia="Times New Roman" w:hAnsi="GHEA Grapalat" w:cs="Times New Roman"/>
          <w:sz w:val="20"/>
          <w:szCs w:val="20"/>
          <w:lang w:val="en-US"/>
        </w:rPr>
        <w:t xml:space="preserve">The application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proceedings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accept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with</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at the same time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court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makes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decision: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from the respondent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given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purchase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process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with</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connected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respondent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possession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under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situated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all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evidence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demand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about</w:t>
      </w:r>
      <w:r xmlns:w="http://schemas.openxmlformats.org/wordprocessingml/2006/main" w:rsidRPr="001902F9">
        <w:rPr>
          <w:rFonts w:ascii="GHEA Grapalat" w:eastAsia="Times New Roman" w:hAnsi="GHEA Grapalat" w:cs="Times New Roman"/>
          <w:sz w:val="20"/>
          <w:szCs w:val="20"/>
          <w:lang w:val="es-ES"/>
        </w:rPr>
        <w:t xml:space="preserve">​</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s-ES"/>
        </w:rPr>
        <w:t xml:space="preserve">12.8. </w:t>
      </w:r>
      <w:r xmlns:w="http://schemas.openxmlformats.org/wordprocessingml/2006/main" w:rsidRPr="001902F9">
        <w:rPr>
          <w:rFonts w:ascii="GHEA Grapalat" w:eastAsia="Times New Roman" w:hAnsi="GHEA Grapalat" w:cs="Times New Roman"/>
          <w:sz w:val="20"/>
          <w:szCs w:val="20"/>
          <w:lang w:val="en-US"/>
        </w:rPr>
        <w:t xml:space="preserve">Evidence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demand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regarding</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decision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 happening</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respondent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decision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from getting</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after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five days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within the term </w:t>
      </w:r>
      <w:r xmlns:w="http://schemas.openxmlformats.org/wordprocessingml/2006/main" w:rsidRPr="001902F9">
        <w:rPr>
          <w:rFonts w:ascii="GHEA Grapalat" w:eastAsia="Times New Roman" w:hAnsi="GHEA Grapalat" w:cs="Times New Roman"/>
          <w:sz w:val="20"/>
          <w:szCs w:val="20"/>
          <w:lang w:val="es-ES"/>
        </w:rPr>
        <w:t xml:space="preserve">.</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n-US"/>
        </w:rPr>
        <w:t xml:space="preserve">Present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with a point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planned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within the deadline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respondent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evidence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demand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regarding</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decision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requirements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not to be fulfilled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case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case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being examined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 it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available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evidence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based 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on </w:t>
      </w:r>
      <w:r xmlns:w="http://schemas.openxmlformats.org/wordprocessingml/2006/main" w:rsidRPr="001902F9">
        <w:rPr>
          <w:rFonts w:ascii="GHEA Grapalat" w:eastAsia="Times New Roman" w:hAnsi="GHEA Grapalat" w:cs="Times New Roman"/>
          <w:sz w:val="20"/>
          <w:szCs w:val="20"/>
          <w:lang w:val="es-ES"/>
        </w:rPr>
        <w:t xml:space="preserve">and</w:t>
      </w:r>
      <w:r xmlns:w="http://schemas.openxmlformats.org/wordprocessingml/2006/main" w:rsidRPr="001902F9">
        <w:rPr>
          <w:rFonts w:ascii="GHEA Grapalat" w:eastAsia="Times New Roman" w:hAnsi="GHEA Grapalat" w:cs="Times New Roman"/>
          <w:sz w:val="20"/>
          <w:szCs w:val="20"/>
          <w:lang w:val="en-US"/>
        </w:rPr>
        <w:t xml:space="preser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plaintiff</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referred to</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w:t>
      </w:r>
      <w:r xmlns:w="http://schemas.openxmlformats.org/wordprocessingml/2006/main" w:rsidRPr="001902F9">
        <w:rPr>
          <w:rFonts w:ascii="GHEA Grapalat" w:eastAsia="Times New Roman" w:hAnsi="GHEA Grapalat" w:cs="Times New Roman"/>
          <w:sz w:val="20"/>
          <w:szCs w:val="20"/>
          <w:lang w:val="en-US"/>
        </w:rPr>
        <w:t xml:space="preserve">facts </w:t>
      </w:r>
      <w:r xmlns:w="http://schemas.openxmlformats.org/wordprocessingml/2006/main" w:rsidRPr="001902F9">
        <w:rPr>
          <w:rFonts w:ascii="GHEA Grapalat" w:eastAsia="Times New Roman" w:hAnsi="GHEA Grapalat" w:cs="Times New Roman"/>
          <w:sz w:val="20"/>
          <w:szCs w:val="20"/>
          <w:lang w:val="es-ES"/>
        </w:rPr>
        <w:t xml:space="preserve">which</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subject to</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are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confirmation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respondent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possession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under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situated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with evidence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considered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are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approved</w:t>
      </w:r>
      <w:r xmlns:w="http://schemas.openxmlformats.org/wordprocessingml/2006/main" w:rsidRPr="001902F9">
        <w:rPr>
          <w:rFonts w:ascii="GHEA Grapalat" w:eastAsia="Times New Roman" w:hAnsi="GHEA Grapalat" w:cs="Times New Roman"/>
          <w:sz w:val="20"/>
          <w:szCs w:val="20"/>
          <w:lang w:val="es-ES"/>
        </w:rPr>
        <w:t xml:space="preserve">​</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s-ES"/>
        </w:rPr>
        <w:t xml:space="preserve">12 </w:t>
      </w:r>
      <w:r xmlns:w="http://schemas.openxmlformats.org/wordprocessingml/2006/main" w:rsidRPr="001902F9">
        <w:rPr>
          <w:rFonts w:ascii="Cambria Math" w:eastAsia="Times New Roman" w:hAnsi="Cambria Math" w:cs="Cambria Math"/>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9. </w:t>
      </w:r>
      <w:r xmlns:w="http://schemas.openxmlformats.org/wordprocessingml/2006/main" w:rsidRPr="001902F9">
        <w:rPr>
          <w:rFonts w:ascii="GHEA Grapalat" w:eastAsia="Times New Roman" w:hAnsi="GHEA Grapalat" w:cs="Times New Roman"/>
          <w:sz w:val="20"/>
          <w:szCs w:val="20"/>
          <w:lang w:val="en-US"/>
        </w:rPr>
        <w:t xml:space="preserve">The court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hereby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purchase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the process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pertaining to</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hereby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by section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planned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disputes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regarding</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her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 the proceedings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examined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affairs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turns 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one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 the proceedings </w:t>
      </w:r>
      <w:r xmlns:w="http://schemas.openxmlformats.org/wordprocessingml/2006/main" w:rsidRPr="001902F9">
        <w:rPr>
          <w:rFonts w:ascii="GHEA Grapalat" w:eastAsia="Times New Roman" w:hAnsi="GHEA Grapalat" w:cs="Times New Roman"/>
          <w:sz w:val="20"/>
          <w:szCs w:val="20"/>
          <w:lang w:val="es-ES"/>
        </w:rPr>
        <w:t xml:space="preserve">.</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s-ES"/>
        </w:rPr>
        <w:t xml:space="preserve">12 </w:t>
      </w:r>
      <w:r xmlns:w="http://schemas.openxmlformats.org/wordprocessingml/2006/main" w:rsidRPr="001902F9">
        <w:rPr>
          <w:rFonts w:ascii="Cambria Math" w:eastAsia="Times New Roman" w:hAnsi="Cambria Math" w:cs="Cambria Math"/>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10. </w:t>
      </w:r>
      <w:r xmlns:w="http://schemas.openxmlformats.org/wordprocessingml/2006/main" w:rsidRPr="001902F9">
        <w:rPr>
          <w:rFonts w:ascii="GHEA Grapalat" w:eastAsia="Times New Roman" w:hAnsi="GHEA Grapalat" w:cs="Times New Roman"/>
          <w:sz w:val="20"/>
          <w:szCs w:val="20"/>
          <w:lang w:val="en-US"/>
        </w:rPr>
        <w:t xml:space="preserve">Application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proceedings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accept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about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decision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immediately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being sent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authorized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body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official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electronic</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mail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Authorized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body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hereby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with a point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planned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decision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immediately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publication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 the newsletter: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noting</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suspension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w:t>
      </w:r>
      <w:r xmlns:w="http://schemas.openxmlformats.org/wordprocessingml/2006/main" w:rsidRPr="001902F9">
        <w:rPr>
          <w:rFonts w:ascii="GHEA Grapalat" w:eastAsia="Times New Roman" w:hAnsi="GHEA Grapalat" w:cs="Times New Roman"/>
          <w:sz w:val="20"/>
          <w:szCs w:val="20"/>
          <w:lang w:val="es-ES"/>
        </w:rPr>
        <w:t xml:space="preserve">day</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s-ES"/>
        </w:rPr>
        <w:t xml:space="preserve">12 </w:t>
      </w:r>
      <w:r xmlns:w="http://schemas.openxmlformats.org/wordprocessingml/2006/main" w:rsidRPr="001902F9">
        <w:rPr>
          <w:rFonts w:ascii="Cambria Math" w:eastAsia="Times New Roman" w:hAnsi="Cambria Math" w:cs="Cambria Math"/>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11 </w:t>
      </w:r>
      <w:r xmlns:w="http://schemas.openxmlformats.org/wordprocessingml/2006/main" w:rsidRPr="001902F9">
        <w:rPr>
          <w:rFonts w:ascii="Cambria Math" w:eastAsia="Times New Roman" w:hAnsi="Cambria Math" w:cs="Cambria Math"/>
          <w:sz w:val="20"/>
          <w:szCs w:val="20"/>
          <w:lang w:val="es-ES"/>
        </w:rPr>
        <w:t xml:space="preser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claim</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answer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customer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present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claim</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proceedings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accept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about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decision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from getting</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after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five days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within the term </w:t>
      </w:r>
      <w:r xmlns:w="http://schemas.openxmlformats.org/wordprocessingml/2006/main" w:rsidRPr="001902F9">
        <w:rPr>
          <w:rFonts w:ascii="GHEA Grapalat" w:eastAsia="Times New Roman" w:hAnsi="GHEA Grapalat" w:cs="Times New Roman"/>
          <w:sz w:val="20"/>
          <w:szCs w:val="20"/>
          <w:lang w:val="es-ES"/>
        </w:rPr>
        <w:t xml:space="preserve">.</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Courier New" w:eastAsia="Times New Roman" w:hAnsi="Courier New" w:cs="Courier New"/>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12 </w:t>
      </w:r>
      <w:r xmlns:w="http://schemas.openxmlformats.org/wordprocessingml/2006/main" w:rsidRPr="001902F9">
        <w:rPr>
          <w:rFonts w:ascii="Cambria Math" w:eastAsia="Times New Roman" w:hAnsi="Cambria Math" w:cs="Cambria Math"/>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12 </w:t>
      </w:r>
      <w:r xmlns:w="http://schemas.openxmlformats.org/wordprocessingml/2006/main" w:rsidRPr="001902F9">
        <w:rPr>
          <w:rFonts w:ascii="GHEA Grapalat" w:eastAsia="Times New Roman" w:hAnsi="GHEA Grapalat" w:cs="Times New Roman"/>
          <w:sz w:val="20"/>
          <w:szCs w:val="20"/>
          <w:lang w:val="en-US"/>
        </w:rPr>
        <w:t xml:space="preserve">To the case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participant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persons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them</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representatives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judicial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session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time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wild </w:t>
      </w:r>
      <w:r xmlns:w="http://schemas.openxmlformats.org/wordprocessingml/2006/main" w:rsidRPr="001902F9">
        <w:rPr>
          <w:rFonts w:ascii="GHEA Grapalat" w:eastAsia="Times New Roman" w:hAnsi="GHEA Grapalat" w:cs="Times New Roman"/>
          <w:sz w:val="20"/>
          <w:szCs w:val="20"/>
          <w:lang w:val="es-ES"/>
        </w:rPr>
        <w:t xml:space="preserve">like</w:t>
      </w:r>
      <w:r xmlns:w="http://schemas.openxmlformats.org/wordprocessingml/2006/main" w:rsidRPr="001902F9">
        <w:rPr>
          <w:rFonts w:ascii="GHEA Grapalat" w:eastAsia="Times New Roman" w:hAnsi="GHEA Grapalat" w:cs="Times New Roman"/>
          <w:sz w:val="20"/>
          <w:szCs w:val="20"/>
          <w:lang w:val="en-US"/>
        </w:rPr>
        <w:t xml:space="preser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also</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By the Code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planned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cases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separately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procedural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actions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perform</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about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be notified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are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electronic</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communication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through</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notices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other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documents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Article </w:t>
      </w:r>
      <w:r xmlns:w="http://schemas.openxmlformats.org/wordprocessingml/2006/main" w:rsidRPr="001902F9">
        <w:rPr>
          <w:rFonts w:ascii="GHEA Grapalat" w:eastAsia="Times New Roman" w:hAnsi="GHEA Grapalat" w:cs="Times New Roman"/>
          <w:sz w:val="20"/>
          <w:szCs w:val="20"/>
          <w:lang w:val="es-ES"/>
        </w:rPr>
        <w:t xml:space="preserve">97 </w:t>
      </w:r>
      <w:r xmlns:w="http://schemas.openxmlformats.org/wordprocessingml/2006/main" w:rsidRPr="001902F9">
        <w:rPr>
          <w:rFonts w:ascii="GHEA Grapalat" w:eastAsia="Times New Roman" w:hAnsi="GHEA Grapalat" w:cs="Times New Roman"/>
          <w:sz w:val="20"/>
          <w:szCs w:val="20"/>
          <w:lang w:val="en-US"/>
        </w:rPr>
        <w:t xml:space="preserve">of the Code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by article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defined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 order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 the application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specified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electronic</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the post office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send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method</w:t>
      </w:r>
      <w:r xmlns:w="http://schemas.openxmlformats.org/wordprocessingml/2006/main" w:rsidRPr="001902F9">
        <w:rPr>
          <w:rFonts w:ascii="GHEA Grapalat" w:eastAsia="Times New Roman" w:hAnsi="GHEA Grapalat" w:cs="Times New Roman"/>
          <w:sz w:val="20"/>
          <w:szCs w:val="20"/>
          <w:lang w:val="es-ES"/>
        </w:rPr>
        <w:t xml:space="preserve">​</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s-ES"/>
        </w:rPr>
        <w:t xml:space="preserve">12 </w:t>
      </w:r>
      <w:r xmlns:w="http://schemas.openxmlformats.org/wordprocessingml/2006/main" w:rsidRPr="001902F9">
        <w:rPr>
          <w:rFonts w:ascii="Cambria Math" w:eastAsia="Times New Roman" w:hAnsi="Cambria Math" w:cs="Cambria Math"/>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13 </w:t>
      </w:r>
      <w:r xmlns:w="http://schemas.openxmlformats.org/wordprocessingml/2006/main" w:rsidRPr="001902F9">
        <w:rPr>
          <w:rFonts w:ascii="Cambria Math" w:eastAsia="Times New Roman" w:hAnsi="Cambria Math" w:cs="Cambria Math"/>
          <w:sz w:val="20"/>
          <w:szCs w:val="20"/>
          <w:lang w:val="es-ES"/>
        </w:rPr>
        <w:t xml:space="preser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court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hereby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by section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planned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with disputes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affairs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examination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them</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regarding</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judgments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decisions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makes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 writing</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according to the procedure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except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cases </w:t>
      </w:r>
      <w:r xmlns:w="http://schemas.openxmlformats.org/wordprocessingml/2006/main" w:rsidRPr="001902F9">
        <w:rPr>
          <w:rFonts w:ascii="GHEA Grapalat" w:eastAsia="Times New Roman" w:hAnsi="GHEA Grapalat" w:cs="Times New Roman"/>
          <w:sz w:val="20"/>
          <w:szCs w:val="20"/>
          <w:lang w:val="es-ES"/>
        </w:rPr>
        <w:t xml:space="preserve">when</w:t>
      </w:r>
      <w:r xmlns:w="http://schemas.openxmlformats.org/wordprocessingml/2006/main" w:rsidRPr="001902F9">
        <w:rPr>
          <w:rFonts w:ascii="GHEA Grapalat" w:eastAsia="Times New Roman" w:hAnsi="GHEA Grapalat" w:cs="Times New Roman"/>
          <w:sz w:val="20"/>
          <w:szCs w:val="20"/>
          <w:lang w:val="en-US"/>
        </w:rPr>
        <w:t xml:space="preser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court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the case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lastRenderedPageBreak xmlns:w="http://schemas.openxmlformats.org/wordprocessingml/2006/main"/>
      </w:r>
      <w:r xmlns:w="http://schemas.openxmlformats.org/wordprocessingml/2006/main" w:rsidRPr="001902F9">
        <w:rPr>
          <w:rFonts w:ascii="GHEA Grapalat" w:eastAsia="Times New Roman" w:hAnsi="GHEA Grapalat" w:cs="Times New Roman"/>
          <w:sz w:val="20"/>
          <w:szCs w:val="20"/>
          <w:lang w:val="en-US"/>
        </w:rPr>
        <w:t xml:space="preserve">participant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person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by mediation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her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initiative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came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conclusion </w:t>
      </w:r>
      <w:r xmlns:w="http://schemas.openxmlformats.org/wordprocessingml/2006/main" w:rsidRPr="001902F9">
        <w:rPr>
          <w:rFonts w:ascii="GHEA Grapalat" w:eastAsia="Times New Roman" w:hAnsi="GHEA Grapalat" w:cs="Times New Roman"/>
          <w:sz w:val="20"/>
          <w:szCs w:val="20"/>
          <w:lang w:val="es-ES"/>
        </w:rPr>
        <w:t xml:space="preserve">that</w:t>
      </w:r>
      <w:r xmlns:w="http://schemas.openxmlformats.org/wordprocessingml/2006/main" w:rsidRPr="001902F9">
        <w:rPr>
          <w:rFonts w:ascii="GHEA Grapalat" w:eastAsia="Times New Roman" w:hAnsi="GHEA Grapalat" w:cs="Times New Roman"/>
          <w:sz w:val="20"/>
          <w:szCs w:val="20"/>
          <w:lang w:val="en-US"/>
        </w:rPr>
        <w:t xml:space="preser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necessary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case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examine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judicial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in </w:t>
      </w:r>
      <w:r xmlns:w="http://schemas.openxmlformats.org/wordprocessingml/2006/main" w:rsidRPr="001902F9">
        <w:rPr>
          <w:rFonts w:ascii="GHEA Grapalat" w:eastAsia="Times New Roman" w:hAnsi="GHEA Grapalat" w:cs="Times New Roman"/>
          <w:sz w:val="20"/>
          <w:szCs w:val="20"/>
          <w:lang w:val="en-US"/>
        </w:rPr>
        <w:t xml:space="preserve">the session</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s-ES"/>
        </w:rPr>
        <w:t xml:space="preserve">12 </w:t>
      </w:r>
      <w:r xmlns:w="http://schemas.openxmlformats.org/wordprocessingml/2006/main" w:rsidRPr="001902F9">
        <w:rPr>
          <w:rFonts w:ascii="Cambria Math" w:eastAsia="Times New Roman" w:hAnsi="Cambria Math" w:cs="Cambria Math"/>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14. </w:t>
      </w:r>
      <w:r xmlns:w="http://schemas.openxmlformats.org/wordprocessingml/2006/main" w:rsidRPr="001902F9">
        <w:rPr>
          <w:rFonts w:ascii="GHEA Grapalat" w:eastAsia="Times New Roman" w:hAnsi="GHEA Grapalat" w:cs="Times New Roman"/>
          <w:sz w:val="20"/>
          <w:szCs w:val="20"/>
          <w:lang w:val="en-US"/>
        </w:rPr>
        <w:t xml:space="preserve">The case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judicial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 the session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examine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regarding</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mediation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the case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participant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person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can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submit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until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claim</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answer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present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for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defined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period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expiry</w:t>
      </w:r>
      <w:r xmlns:w="http://schemas.openxmlformats.org/wordprocessingml/2006/main" w:rsidRPr="001902F9">
        <w:rPr>
          <w:rFonts w:ascii="GHEA Grapalat" w:eastAsia="Times New Roman" w:hAnsi="GHEA Grapalat" w:cs="Times New Roman"/>
          <w:sz w:val="20"/>
          <w:szCs w:val="20"/>
          <w:lang w:val="es-ES"/>
        </w:rPr>
        <w:t xml:space="preserve">​</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s-ES"/>
        </w:rPr>
        <w:t xml:space="preserve">12 </w:t>
      </w:r>
      <w:r xmlns:w="http://schemas.openxmlformats.org/wordprocessingml/2006/main" w:rsidRPr="001902F9">
        <w:rPr>
          <w:rFonts w:ascii="Cambria Math" w:eastAsia="Times New Roman" w:hAnsi="Cambria Math" w:cs="Cambria Math"/>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15. </w:t>
      </w:r>
      <w:r xmlns:w="http://schemas.openxmlformats.org/wordprocessingml/2006/main" w:rsidRPr="001902F9">
        <w:rPr>
          <w:rFonts w:ascii="GHEA Grapalat" w:eastAsia="Times New Roman" w:hAnsi="GHEA Grapalat" w:cs="Times New Roman"/>
          <w:sz w:val="20"/>
          <w:szCs w:val="20"/>
          <w:lang w:val="en-US"/>
        </w:rPr>
        <w:t xml:space="preserve">The case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judicial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 the session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examine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about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court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makes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decision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claim</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answer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present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for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defined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period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upon expiry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after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three days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within the term </w:t>
      </w:r>
      <w:r xmlns:w="http://schemas.openxmlformats.org/wordprocessingml/2006/main" w:rsidRPr="001902F9">
        <w:rPr>
          <w:rFonts w:ascii="GHEA Grapalat" w:eastAsia="Times New Roman" w:hAnsi="GHEA Grapalat" w:cs="Times New Roman"/>
          <w:sz w:val="20"/>
          <w:szCs w:val="20"/>
          <w:lang w:val="es-ES"/>
        </w:rPr>
        <w:t xml:space="preserve">.</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s-ES"/>
        </w:rPr>
        <w:t xml:space="preserve">12 </w:t>
      </w:r>
      <w:r xmlns:w="http://schemas.openxmlformats.org/wordprocessingml/2006/main" w:rsidRPr="001902F9">
        <w:rPr>
          <w:rFonts w:ascii="Cambria Math" w:eastAsia="Times New Roman" w:hAnsi="Cambria Math" w:cs="Cambria Math"/>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16. </w:t>
      </w:r>
      <w:r xmlns:w="http://schemas.openxmlformats.org/wordprocessingml/2006/main" w:rsidRPr="001902F9">
        <w:rPr>
          <w:rFonts w:ascii="GHEA Grapalat" w:eastAsia="Times New Roman" w:hAnsi="GHEA Grapalat" w:cs="Times New Roman"/>
          <w:sz w:val="20"/>
          <w:szCs w:val="20"/>
          <w:lang w:val="en-US"/>
        </w:rPr>
        <w:t xml:space="preserve">The case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judicial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 the session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examine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question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can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be resolved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also</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claim</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proceedings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accept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about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by </w:t>
      </w:r>
      <w:r xmlns:w="http://schemas.openxmlformats.org/wordprocessingml/2006/main" w:rsidRPr="001902F9">
        <w:rPr>
          <w:rFonts w:ascii="GHEA Grapalat" w:eastAsia="Times New Roman" w:hAnsi="GHEA Grapalat" w:cs="Times New Roman"/>
          <w:sz w:val="20"/>
          <w:szCs w:val="20"/>
          <w:lang w:val="en-US"/>
        </w:rPr>
        <w:t xml:space="preserve">decision</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s-ES"/>
        </w:rPr>
        <w:t xml:space="preserve">12 </w:t>
      </w:r>
      <w:r xmlns:w="http://schemas.openxmlformats.org/wordprocessingml/2006/main" w:rsidRPr="001902F9">
        <w:rPr>
          <w:rFonts w:ascii="Cambria Math" w:eastAsia="Times New Roman" w:hAnsi="Cambria Math" w:cs="Cambria Math"/>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17 </w:t>
      </w:r>
      <w:r xmlns:w="http://schemas.openxmlformats.org/wordprocessingml/2006/main" w:rsidRPr="001902F9">
        <w:rPr>
          <w:rFonts w:ascii="Cambria Math" w:eastAsia="Times New Roman" w:hAnsi="Cambria Math" w:cs="Cambria Math"/>
          <w:sz w:val="20"/>
          <w:szCs w:val="20"/>
          <w:lang w:val="es-ES"/>
        </w:rPr>
        <w:t xml:space="preser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Disputed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actions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inaction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decisions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at the base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fallen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circumstances </w:t>
      </w:r>
      <w:r xmlns:w="http://schemas.openxmlformats.org/wordprocessingml/2006/main" w:rsidRPr="001902F9">
        <w:rPr>
          <w:rFonts w:ascii="GHEA Grapalat" w:eastAsia="Times New Roman" w:hAnsi="GHEA Grapalat" w:cs="Times New Roman"/>
          <w:sz w:val="20"/>
          <w:szCs w:val="20"/>
          <w:lang w:val="en-US"/>
        </w:rPr>
        <w:t xml:space="preserve">like</w:t>
      </w:r>
      <w:r xmlns:w="http://schemas.openxmlformats.org/wordprocessingml/2006/main" w:rsidRPr="001902F9">
        <w:rPr>
          <w:rFonts w:ascii="GHEA Grapalat" w:eastAsia="Times New Roman" w:hAnsi="GHEA Grapalat" w:cs="Times New Roman"/>
          <w:sz w:val="20"/>
          <w:szCs w:val="20"/>
          <w:lang w:val="es-ES"/>
        </w:rPr>
        <w:t xml:space="preser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also</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given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performance </w:t>
      </w:r>
      <w:r xmlns:w="http://schemas.openxmlformats.org/wordprocessingml/2006/main" w:rsidRPr="001902F9">
        <w:rPr>
          <w:rFonts w:ascii="GHEA Grapalat" w:eastAsia="Times New Roman" w:hAnsi="GHEA Grapalat" w:cs="Times New Roman"/>
          <w:sz w:val="20"/>
          <w:szCs w:val="20"/>
          <w:lang w:val="en-US"/>
        </w:rPr>
        <w:t xml:space="preserve">of actions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inaction </w:t>
      </w:r>
      <w:r xmlns:w="http://schemas.openxmlformats.org/wordprocessingml/2006/main" w:rsidRPr="001902F9">
        <w:rPr>
          <w:rFonts w:ascii="GHEA Grapalat" w:eastAsia="Times New Roman" w:hAnsi="GHEA Grapalat" w:cs="Times New Roman"/>
          <w:sz w:val="20"/>
          <w:szCs w:val="20"/>
          <w:lang w:val="es-ES"/>
        </w:rPr>
        <w:t xml:space="preser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decision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acceptance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by law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otherwise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legal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by acts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defined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order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saved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be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facts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prove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duty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wearing</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the </w:t>
      </w:r>
      <w:r xmlns:w="http://schemas.openxmlformats.org/wordprocessingml/2006/main" w:rsidRPr="001902F9">
        <w:rPr>
          <w:rFonts w:ascii="GHEA Grapalat" w:eastAsia="Times New Roman" w:hAnsi="GHEA Grapalat" w:cs="Times New Roman"/>
          <w:sz w:val="20"/>
          <w:szCs w:val="20"/>
          <w:lang w:val="en-US"/>
        </w:rPr>
        <w:t xml:space="preserve">respondent</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s-ES"/>
        </w:rPr>
        <w:t xml:space="preserve">12 </w:t>
      </w:r>
      <w:r xmlns:w="http://schemas.openxmlformats.org/wordprocessingml/2006/main" w:rsidRPr="001902F9">
        <w:rPr>
          <w:rFonts w:ascii="Cambria Math" w:eastAsia="Times New Roman" w:hAnsi="Cambria Math" w:cs="Cambria Math"/>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18 </w:t>
      </w:r>
      <w:r xmlns:w="http://schemas.openxmlformats.org/wordprocessingml/2006/main" w:rsidRPr="001902F9">
        <w:rPr>
          <w:rFonts w:ascii="Cambria Math" w:eastAsia="Times New Roman" w:hAnsi="Cambria Math" w:cs="Cambria Math"/>
          <w:sz w:val="20"/>
          <w:szCs w:val="20"/>
          <w:lang w:val="es-ES"/>
        </w:rPr>
        <w:t xml:space="preser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Respondent: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contested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actions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inaction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decisions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legality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grounding</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evidence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can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submit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only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evidence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demand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decision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performance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during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except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cases </w:t>
      </w:r>
      <w:r xmlns:w="http://schemas.openxmlformats.org/wordprocessingml/2006/main" w:rsidRPr="001902F9">
        <w:rPr>
          <w:rFonts w:ascii="GHEA Grapalat" w:eastAsia="Times New Roman" w:hAnsi="GHEA Grapalat" w:cs="Times New Roman"/>
          <w:sz w:val="20"/>
          <w:szCs w:val="20"/>
          <w:lang w:val="es-ES"/>
        </w:rPr>
        <w:t xml:space="preserve">when</w:t>
      </w:r>
      <w:r xmlns:w="http://schemas.openxmlformats.org/wordprocessingml/2006/main" w:rsidRPr="001902F9">
        <w:rPr>
          <w:rFonts w:ascii="GHEA Grapalat" w:eastAsia="Times New Roman" w:hAnsi="GHEA Grapalat" w:cs="Times New Roman"/>
          <w:sz w:val="20"/>
          <w:szCs w:val="20"/>
          <w:lang w:val="en-US"/>
        </w:rPr>
        <w:t xml:space="preser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justification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proof</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presentation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impossibility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from himself</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independently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for reasons </w:t>
      </w:r>
      <w:r xmlns:w="http://schemas.openxmlformats.org/wordprocessingml/2006/main" w:rsidRPr="001902F9">
        <w:rPr>
          <w:rFonts w:ascii="GHEA Grapalat" w:eastAsia="Times New Roman" w:hAnsi="GHEA Grapalat" w:cs="Times New Roman"/>
          <w:sz w:val="20"/>
          <w:szCs w:val="20"/>
          <w:lang w:val="es-ES"/>
        </w:rPr>
        <w:t xml:space="preserve">.</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s-ES"/>
        </w:rPr>
        <w:t xml:space="preserve">12 </w:t>
      </w:r>
      <w:r xmlns:w="http://schemas.openxmlformats.org/wordprocessingml/2006/main" w:rsidRPr="001902F9">
        <w:rPr>
          <w:rFonts w:ascii="Cambria Math" w:eastAsia="Times New Roman" w:hAnsi="Cambria Math" w:cs="Cambria Math"/>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19. </w:t>
      </w:r>
      <w:r xmlns:w="http://schemas.openxmlformats.org/wordprocessingml/2006/main" w:rsidRPr="001902F9">
        <w:rPr>
          <w:rFonts w:ascii="GHEA Grapalat" w:eastAsia="Times New Roman" w:hAnsi="GHEA Grapalat" w:cs="Times New Roman"/>
          <w:sz w:val="20"/>
          <w:szCs w:val="20"/>
          <w:lang w:val="en-US"/>
        </w:rPr>
        <w:t xml:space="preserve">To the client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appraiser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commission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actions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inaction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decisions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except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6 </w:t>
      </w:r>
      <w:r xmlns:w="http://schemas.openxmlformats.org/wordprocessingml/2006/main" w:rsidRPr="001902F9">
        <w:rPr>
          <w:rFonts w:ascii="GHEA Grapalat" w:eastAsia="Times New Roman" w:hAnsi="GHEA Grapalat" w:cs="Times New Roman"/>
          <w:sz w:val="20"/>
          <w:szCs w:val="20"/>
          <w:lang w:val="en-US"/>
        </w:rPr>
        <w:t xml:space="preserve">of </w:t>
      </w:r>
      <w:r xmlns:w="http://schemas.openxmlformats.org/wordprocessingml/2006/main" w:rsidRPr="001902F9">
        <w:rPr>
          <w:rFonts w:ascii="GHEA Grapalat" w:eastAsia="Times New Roman" w:hAnsi="GHEA Grapalat" w:cs="Times New Roman"/>
          <w:sz w:val="20"/>
          <w:szCs w:val="20"/>
          <w:lang w:val="en-US"/>
        </w:rPr>
        <w:t xml:space="preserve">the Law</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Article </w:t>
      </w:r>
      <w:r xmlns:w="http://schemas.openxmlformats.org/wordprocessingml/2006/main" w:rsidRPr="001902F9">
        <w:rPr>
          <w:rFonts w:ascii="GHEA Grapalat" w:eastAsia="Times New Roman" w:hAnsi="GHEA Grapalat" w:cs="Times New Roman"/>
          <w:sz w:val="20"/>
          <w:szCs w:val="20"/>
          <w:lang w:val="es-ES"/>
        </w:rPr>
        <w:t xml:space="preserve">2</w:t>
      </w:r>
      <w:r xmlns:w="http://schemas.openxmlformats.org/wordprocessingml/2006/main" w:rsidRPr="001902F9">
        <w:rPr>
          <w:rFonts w:ascii="GHEA Grapalat" w:eastAsia="Times New Roman" w:hAnsi="GHEA Grapalat" w:cs="Times New Roman"/>
          <w:sz w:val="20"/>
          <w:szCs w:val="20"/>
          <w:lang w:val="en-US"/>
        </w:rPr>
        <w:t xml:space="preser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 part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planned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appeal </w:t>
      </w:r>
      <w:r xmlns:w="http://schemas.openxmlformats.org/wordprocessingml/2006/main" w:rsidRPr="001902F9">
        <w:rPr>
          <w:rFonts w:ascii="GHEA Grapalat" w:eastAsia="Times New Roman" w:hAnsi="GHEA Grapalat" w:cs="Times New Roman"/>
          <w:sz w:val="20"/>
          <w:szCs w:val="20"/>
          <w:lang w:val="es-ES"/>
        </w:rPr>
        <w:t xml:space="preserve">of </w:t>
      </w:r>
      <w:r xmlns:w="http://schemas.openxmlformats.org/wordprocessingml/2006/main" w:rsidRPr="001902F9">
        <w:rPr>
          <w:rFonts w:ascii="GHEA Grapalat" w:eastAsia="Times New Roman" w:hAnsi="GHEA Grapalat" w:cs="Times New Roman"/>
          <w:sz w:val="20"/>
          <w:szCs w:val="20"/>
          <w:lang w:val="en-US"/>
        </w:rPr>
        <w:t xml:space="preserve">decisions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automatically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suspension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purchase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process </w:t>
      </w:r>
      <w:r xmlns:w="http://schemas.openxmlformats.org/wordprocessingml/2006/main" w:rsidRPr="001902F9">
        <w:rPr>
          <w:rFonts w:ascii="GHEA Grapalat" w:eastAsia="Times New Roman" w:hAnsi="GHEA Grapalat" w:cs="Times New Roman"/>
          <w:sz w:val="20"/>
          <w:szCs w:val="20"/>
          <w:lang w:val="es-ES"/>
        </w:rPr>
        <w:t xml:space="preserve">is </w:t>
      </w:r>
      <w:r xmlns:w="http://schemas.openxmlformats.org/wordprocessingml/2006/main" w:rsidRPr="001902F9">
        <w:rPr>
          <w:rFonts w:ascii="GHEA Grapalat" w:eastAsia="Times New Roman" w:hAnsi="GHEA Grapalat" w:cs="Times New Roman"/>
          <w:sz w:val="20"/>
          <w:szCs w:val="20"/>
          <w:lang w:val="en-US"/>
        </w:rPr>
        <w:t xml:space="preserve">as follows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12 </w:t>
      </w:r>
      <w:r xmlns:w="http://schemas.openxmlformats.org/wordprocessingml/2006/main" w:rsidRPr="001902F9">
        <w:rPr>
          <w:rFonts w:ascii="GHEA Grapalat" w:eastAsia="Times New Roman" w:hAnsi="GHEA Grapalat" w:cs="Times New Roman"/>
          <w:sz w:val="20"/>
          <w:szCs w:val="20"/>
          <w:lang w:val="en-US"/>
        </w:rPr>
        <w:t xml:space="preserve">of the invitation </w:t>
      </w:r>
      <w:r xmlns:w="http://schemas.openxmlformats.org/wordprocessingml/2006/main" w:rsidRPr="001902F9">
        <w:rPr>
          <w:rFonts w:ascii="Cambria Math" w:eastAsia="Times New Roman" w:hAnsi="Cambria Math" w:cs="Cambria Math"/>
          <w:sz w:val="20"/>
          <w:szCs w:val="20"/>
          <w:lang w:val="es-ES"/>
        </w:rPr>
        <w:t xml:space="preserve">. with </w:t>
      </w:r>
      <w:r xmlns:w="http://schemas.openxmlformats.org/wordprocessingml/2006/main" w:rsidRPr="001902F9">
        <w:rPr>
          <w:rFonts w:ascii="GHEA Grapalat" w:eastAsia="Times New Roman" w:hAnsi="GHEA Grapalat" w:cs="Times New Roman"/>
          <w:sz w:val="20"/>
          <w:szCs w:val="20"/>
          <w:lang w:val="es-ES"/>
        </w:rPr>
        <w:t xml:space="preserve">10 </w:t>
      </w:r>
      <w:r xmlns:w="http://schemas.openxmlformats.org/wordprocessingml/2006/main" w:rsidRPr="001902F9">
        <w:rPr>
          <w:rFonts w:ascii="GHEA Grapalat" w:eastAsia="Times New Roman" w:hAnsi="GHEA Grapalat" w:cs="GHEA Grapalat"/>
          <w:sz w:val="20"/>
          <w:szCs w:val="20"/>
          <w:lang w:val="en-US"/>
        </w:rPr>
        <w:t xml:space="preserve">points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GHEA Grapalat"/>
          <w:sz w:val="20"/>
          <w:szCs w:val="20"/>
          <w:lang w:val="en-US"/>
        </w:rPr>
        <w:t xml:space="preserve">planned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decision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be published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from the date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until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dispute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exam</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with results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first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court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court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established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final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judicial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act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strength</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enter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w:t>
      </w:r>
      <w:r xmlns:w="http://schemas.openxmlformats.org/wordprocessingml/2006/main" w:rsidRPr="001902F9">
        <w:rPr>
          <w:rFonts w:ascii="GHEA Grapalat" w:eastAsia="Times New Roman" w:hAnsi="GHEA Grapalat" w:cs="Times New Roman"/>
          <w:sz w:val="20"/>
          <w:szCs w:val="20"/>
          <w:lang w:val="es-ES"/>
        </w:rPr>
        <w:t xml:space="preserve">day</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s-ES"/>
        </w:rPr>
        <w:t xml:space="preserve">12 </w:t>
      </w:r>
      <w:r xmlns:w="http://schemas.openxmlformats.org/wordprocessingml/2006/main" w:rsidRPr="001902F9">
        <w:rPr>
          <w:rFonts w:ascii="Cambria Math" w:eastAsia="Times New Roman" w:hAnsi="Cambria Math" w:cs="Cambria Math"/>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20 </w:t>
      </w:r>
      <w:r xmlns:w="http://schemas.openxmlformats.org/wordprocessingml/2006/main" w:rsidRPr="001902F9">
        <w:rPr>
          <w:rFonts w:ascii="Cambria Math" w:eastAsia="Times New Roman" w:hAnsi="Cambria Math" w:cs="Cambria Math"/>
          <w:sz w:val="20"/>
          <w:szCs w:val="20"/>
          <w:lang w:val="es-ES"/>
        </w:rPr>
        <w:t xml:space="preser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 </w:t>
      </w:r>
      <w:r xmlns:w="http://schemas.openxmlformats.org/wordprocessingml/2006/main" w:rsidRPr="001902F9">
        <w:rPr>
          <w:rFonts w:ascii="GHEA Grapalat" w:eastAsia="Times New Roman" w:hAnsi="GHEA Grapalat" w:cs="Times New Roman"/>
          <w:sz w:val="20"/>
          <w:szCs w:val="20"/>
          <w:lang w:val="es-ES"/>
        </w:rPr>
        <w:t xml:space="preserve">cases </w:t>
      </w:r>
      <w:r xmlns:w="http://schemas.openxmlformats.org/wordprocessingml/2006/main" w:rsidRPr="001902F9">
        <w:rPr>
          <w:rFonts w:ascii="GHEA Grapalat" w:eastAsia="Times New Roman" w:hAnsi="GHEA Grapalat" w:cs="Times New Roman"/>
          <w:sz w:val="20"/>
          <w:szCs w:val="20"/>
          <w:lang w:val="es-ES"/>
        </w:rPr>
        <w:t xml:space="preserve">when </w:t>
      </w:r>
      <w:r xmlns:w="http://schemas.openxmlformats.org/wordprocessingml/2006/main" w:rsidRPr="001902F9">
        <w:rPr>
          <w:rFonts w:ascii="GHEA Grapalat" w:eastAsia="Times New Roman" w:hAnsi="GHEA Grapalat" w:cs="Times New Roman"/>
          <w:sz w:val="20"/>
          <w:szCs w:val="20"/>
          <w:lang w:val="en-US"/>
        </w:rPr>
        <w:t xml:space="preserve">public</w:t>
      </w:r>
      <w:r xmlns:w="http://schemas.openxmlformats.org/wordprocessingml/2006/main" w:rsidRPr="001902F9">
        <w:rPr>
          <w:rFonts w:ascii="GHEA Grapalat" w:eastAsia="Times New Roman" w:hAnsi="GHEA Grapalat" w:cs="Times New Roman"/>
          <w:sz w:val="20"/>
          <w:szCs w:val="20"/>
          <w:lang w:val="en-US"/>
        </w:rPr>
        <w:t xml:space="preser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protection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national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safety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interests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based on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necessary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continue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purchase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process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court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2 </w:t>
      </w:r>
      <w:r xmlns:w="http://schemas.openxmlformats.org/wordprocessingml/2006/main" w:rsidRPr="001902F9">
        <w:rPr>
          <w:rFonts w:ascii="GHEA Grapalat" w:eastAsia="Times New Roman" w:hAnsi="GHEA Grapalat" w:cs="Times New Roman"/>
          <w:sz w:val="20"/>
          <w:szCs w:val="20"/>
          <w:lang w:val="en-US"/>
        </w:rPr>
        <w:t xml:space="preserve">of </w:t>
      </w:r>
      <w:r xmlns:w="http://schemas.openxmlformats.org/wordprocessingml/2006/main" w:rsidRPr="001902F9">
        <w:rPr>
          <w:rFonts w:ascii="GHEA Grapalat" w:eastAsia="Times New Roman" w:hAnsi="GHEA Grapalat" w:cs="Times New Roman"/>
          <w:sz w:val="20"/>
          <w:szCs w:val="20"/>
          <w:lang w:val="en-US"/>
        </w:rPr>
        <w:t xml:space="preserve">the Law</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1 </w:t>
      </w:r>
      <w:r xmlns:w="http://schemas.openxmlformats.org/wordprocessingml/2006/main" w:rsidRPr="001902F9">
        <w:rPr>
          <w:rFonts w:ascii="GHEA Grapalat" w:eastAsia="Times New Roman" w:hAnsi="GHEA Grapalat" w:cs="Times New Roman"/>
          <w:sz w:val="20"/>
          <w:szCs w:val="20"/>
          <w:lang w:val="en-US"/>
        </w:rPr>
        <w:t xml:space="preserve">of </w:t>
      </w:r>
      <w:r xmlns:w="http://schemas.openxmlformats.org/wordprocessingml/2006/main" w:rsidRPr="001902F9">
        <w:rPr>
          <w:rFonts w:ascii="GHEA Grapalat" w:eastAsia="Times New Roman" w:hAnsi="GHEA Grapalat" w:cs="Times New Roman"/>
          <w:sz w:val="20"/>
          <w:szCs w:val="20"/>
          <w:lang w:val="en-US"/>
        </w:rPr>
        <w:t xml:space="preserve">the article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 part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defined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bodies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leaders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legal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persons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case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executive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body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lead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 writing</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mediation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based 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makes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purchase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process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suspension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eliminate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about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decision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court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hereby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with a point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planned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decision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it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establishment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day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immediately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sending</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authorized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body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official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electronic</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mail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Authorized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body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that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decision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immediately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publication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 the newsletter </w:t>
      </w:r>
      <w:r xmlns:w="http://schemas.openxmlformats.org/wordprocessingml/2006/main" w:rsidRPr="001902F9">
        <w:rPr>
          <w:rFonts w:ascii="GHEA Grapalat" w:eastAsia="Times New Roman" w:hAnsi="GHEA Grapalat" w:cs="Times New Roman"/>
          <w:sz w:val="20"/>
          <w:szCs w:val="20"/>
          <w:lang w:val="es-ES"/>
        </w:rPr>
        <w:t xml:space="preserve">.</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Courier New" w:eastAsia="Times New Roman" w:hAnsi="Courier New" w:cs="Courier New"/>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12 </w:t>
      </w:r>
      <w:r xmlns:w="http://schemas.openxmlformats.org/wordprocessingml/2006/main" w:rsidRPr="001902F9">
        <w:rPr>
          <w:rFonts w:ascii="Cambria Math" w:eastAsia="Times New Roman" w:hAnsi="Cambria Math" w:cs="Cambria Math"/>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21 </w:t>
      </w:r>
      <w:r xmlns:w="http://schemas.openxmlformats.org/wordprocessingml/2006/main" w:rsidRPr="001902F9">
        <w:rPr>
          <w:rFonts w:ascii="Cambria Math" w:eastAsia="Times New Roman" w:hAnsi="Cambria Math" w:cs="Cambria Math"/>
          <w:sz w:val="20"/>
          <w:szCs w:val="20"/>
          <w:lang w:val="es-ES"/>
        </w:rPr>
        <w:t xml:space="preser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the client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appraiser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commission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actions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inaction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decisions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appeal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with</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connected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with disputes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court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final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judicial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act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strength</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enter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publication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since</w:t>
      </w:r>
      <w:r xmlns:w="http://schemas.openxmlformats.org/wordprocessingml/2006/main" w:rsidRPr="001902F9">
        <w:rPr>
          <w:rFonts w:ascii="GHEA Grapalat" w:eastAsia="Times New Roman" w:hAnsi="GHEA Grapalat" w:cs="Times New Roman"/>
          <w:sz w:val="20"/>
          <w:szCs w:val="20"/>
          <w:lang w:val="es-ES"/>
        </w:rPr>
        <w:t xml:space="preserve">​</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s-ES"/>
        </w:rPr>
        <w:t xml:space="preserve">12.22 </w:t>
      </w:r>
      <w:r xmlns:w="http://schemas.openxmlformats.org/wordprocessingml/2006/main" w:rsidRPr="001902F9">
        <w:rPr>
          <w:rFonts w:ascii="Cambria Math" w:eastAsia="Times New Roman" w:hAnsi="Cambria Math" w:cs="Cambria Math"/>
          <w:sz w:val="20"/>
          <w:szCs w:val="20"/>
          <w:lang w:val="es-ES"/>
        </w:rPr>
        <w:t xml:space="preser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the client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appraiser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commission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actions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inaction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and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decisions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appeal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with</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connected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with disputes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court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judgment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final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part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other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final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judicial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act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it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publication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day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being sent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authorized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the body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official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electronic</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mail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Authorized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body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court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judgment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final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part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other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final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judicial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the act</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immediately</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publication</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in the newsletter </w:t>
      </w:r>
      <w:r xmlns:w="http://schemas.openxmlformats.org/wordprocessingml/2006/main" w:rsidRPr="001902F9">
        <w:rPr>
          <w:rFonts w:ascii="GHEA Grapalat" w:eastAsia="Times New Roman" w:hAnsi="GHEA Grapalat" w:cs="Times New Roman"/>
          <w:sz w:val="20"/>
          <w:szCs w:val="20"/>
          <w:lang w:val="es-ES"/>
        </w:rPr>
        <w:t xml:space="preserve">.</w:t>
      </w:r>
    </w:p>
    <w:p w:rsidR="001902F9" w:rsidRPr="001902F9" w:rsidRDefault="001902F9"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1902F9">
        <w:rPr>
          <w:rFonts w:ascii="GHEA Grapalat" w:eastAsia="Times New Roman" w:hAnsi="GHEA Grapalat" w:cs="Times New Roman"/>
          <w:sz w:val="20"/>
          <w:szCs w:val="20"/>
          <w:lang w:val="es-ES"/>
        </w:rPr>
        <w:t xml:space="preserve">12 </w:t>
      </w:r>
      <w:r xmlns:w="http://schemas.openxmlformats.org/wordprocessingml/2006/main" w:rsidRPr="001902F9">
        <w:rPr>
          <w:rFonts w:ascii="Cambria Math" w:eastAsia="Times New Roman" w:hAnsi="Cambria Math" w:cs="Cambria Math"/>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s-ES"/>
        </w:rPr>
        <w:t xml:space="preserve">23 </w:t>
      </w:r>
      <w:r xmlns:w="http://schemas.openxmlformats.org/wordprocessingml/2006/main" w:rsidRPr="001902F9">
        <w:rPr>
          <w:rFonts w:ascii="Cambria Math" w:eastAsia="Times New Roman" w:hAnsi="Cambria Math" w:cs="Cambria Math"/>
          <w:sz w:val="20"/>
          <w:szCs w:val="20"/>
          <w:lang w:val="es-ES"/>
        </w:rPr>
        <w:t xml:space="preserv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GHEA Grapalat"/>
          <w:sz w:val="20"/>
          <w:szCs w:val="20"/>
          <w:lang w:val="en-US"/>
        </w:rPr>
        <w:t xml:space="preserve">Appeal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GHEA Grapalat"/>
          <w:sz w:val="20"/>
          <w:szCs w:val="20"/>
          <w:lang w:val="en-US"/>
        </w:rPr>
        <w:t xml:space="preserve">for</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GHEA Grapalat"/>
          <w:sz w:val="20"/>
          <w:szCs w:val="20"/>
          <w:lang w:val="en-US"/>
        </w:rPr>
        <w:t xml:space="preserve">chargeable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State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of duties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rates</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defined</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are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State</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toll</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about </w:t>
      </w:r>
      <w:r xmlns:w="http://schemas.openxmlformats.org/wordprocessingml/2006/main" w:rsidRPr="001902F9">
        <w:rPr>
          <w:rFonts w:ascii="GHEA Grapalat" w:eastAsia="Times New Roman" w:hAnsi="GHEA Grapalat" w:cs="Times New Roman"/>
          <w:sz w:val="20"/>
          <w:szCs w:val="20"/>
          <w:lang w:val="es-ES"/>
        </w:rPr>
        <w:t xml:space="preserve">" </w:t>
      </w:r>
      <w:r xmlns:w="http://schemas.openxmlformats.org/wordprocessingml/2006/main" w:rsidRPr="001902F9">
        <w:rPr>
          <w:rFonts w:ascii="GHEA Grapalat" w:eastAsia="Times New Roman" w:hAnsi="GHEA Grapalat" w:cs="Times New Roman"/>
          <w:sz w:val="20"/>
          <w:szCs w:val="20"/>
          <w:lang w:val="en-US"/>
        </w:rPr>
        <w:t xml:space="preserve">by law.</w:t>
      </w:r>
    </w:p>
    <w:p w:rsidR="001902F9" w:rsidRDefault="001902F9" w:rsidP="00106D44">
      <w:pPr>
        <w:tabs>
          <w:tab w:val="left" w:pos="426"/>
        </w:tabs>
        <w:spacing w:after="0" w:line="240" w:lineRule="auto"/>
        <w:jc w:val="center"/>
        <w:rPr>
          <w:rFonts w:ascii="GHEA Grapalat" w:eastAsia="Times New Roman" w:hAnsi="GHEA Grapalat" w:cs="Arial"/>
          <w:b/>
          <w:sz w:val="24"/>
          <w:lang w:val="es-ES"/>
        </w:rPr>
      </w:pPr>
    </w:p>
    <w:p w:rsidR="00454CDE" w:rsidRDefault="00454CDE" w:rsidP="00106D44">
      <w:pPr>
        <w:tabs>
          <w:tab w:val="left" w:pos="426"/>
        </w:tabs>
        <w:spacing w:after="0" w:line="240" w:lineRule="auto"/>
        <w:jc w:val="center"/>
        <w:rPr>
          <w:rFonts w:ascii="GHEA Grapalat" w:eastAsia="Times New Roman" w:hAnsi="GHEA Grapalat" w:cs="Arial"/>
          <w:b/>
          <w:sz w:val="24"/>
          <w:lang w:val="es-ES"/>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4"/>
          <w:lang w:val="af-ZA"/>
        </w:rPr>
      </w:pPr>
      <w:r xmlns:w="http://schemas.openxmlformats.org/wordprocessingml/2006/main" w:rsidRPr="00532D6C">
        <w:rPr>
          <w:rFonts w:ascii="GHEA Grapalat" w:eastAsia="Times New Roman" w:hAnsi="GHEA Grapalat" w:cs="Arial"/>
          <w:b/>
          <w:sz w:val="24"/>
          <w:lang w:val="es-ES"/>
        </w:rPr>
        <w:t xml:space="preserve">M A S </w:t>
      </w:r>
      <w:r xmlns:w="http://schemas.openxmlformats.org/wordprocessingml/2006/main" w:rsidRPr="00532D6C">
        <w:rPr>
          <w:rFonts w:ascii="GHEA Grapalat" w:eastAsia="Times New Roman" w:hAnsi="GHEA Grapalat" w:cs="Times New Roman"/>
          <w:b/>
          <w:sz w:val="24"/>
          <w:lang w:val="af-ZA"/>
        </w:rPr>
        <w:t xml:space="preserve">II</w:t>
      </w:r>
    </w:p>
    <w:p w:rsidR="00532D6C" w:rsidRPr="00532D6C" w:rsidRDefault="00532D6C" w:rsidP="00106D44">
      <w:pPr xmlns:w="http://schemas.openxmlformats.org/wordprocessingml/2006/main">
        <w:tabs>
          <w:tab w:val="left" w:pos="426"/>
        </w:tabs>
        <w:spacing w:after="120" w:line="240" w:lineRule="auto"/>
        <w:ind w:right="-7"/>
        <w:jc w:val="center"/>
        <w:rPr>
          <w:rFonts w:ascii="GHEA Grapalat" w:eastAsia="Times New Roman" w:hAnsi="GHEA Grapalat" w:cs="Times New Roman"/>
          <w:b/>
          <w:sz w:val="24"/>
          <w:lang w:val="af-ZA"/>
        </w:rPr>
      </w:pPr>
      <w:r xmlns:w="http://schemas.openxmlformats.org/wordprocessingml/2006/main" w:rsidRPr="00532D6C">
        <w:rPr>
          <w:rFonts w:ascii="GHEA Grapalat" w:eastAsia="Times New Roman" w:hAnsi="GHEA Grapalat" w:cs="Arial"/>
          <w:b/>
          <w:sz w:val="24"/>
          <w:lang w:val="es-ES"/>
        </w:rPr>
        <w:t xml:space="preserve">Q:</w:t>
      </w:r>
      <w:r xmlns:w="http://schemas.openxmlformats.org/wordprocessingml/2006/main" w:rsidRPr="00532D6C">
        <w:rPr>
          <w:rFonts w:ascii="GHEA Grapalat" w:eastAsia="Times New Roman" w:hAnsi="GHEA Grapalat" w:cs="Times New Roman"/>
          <w:b/>
          <w:sz w:val="24"/>
          <w:lang w:val="af-ZA"/>
        </w:rPr>
        <w:t xml:space="preserve"> </w:t>
      </w:r>
      <w:r xmlns:w="http://schemas.openxmlformats.org/wordprocessingml/2006/main" w:rsidRPr="00532D6C">
        <w:rPr>
          <w:rFonts w:ascii="GHEA Grapalat" w:eastAsia="Times New Roman" w:hAnsi="GHEA Grapalat" w:cs="Arial"/>
          <w:b/>
          <w:sz w:val="24"/>
          <w:lang w:val="es-ES"/>
        </w:rPr>
        <w:t xml:space="preserve">R:</w:t>
      </w:r>
      <w:r xmlns:w="http://schemas.openxmlformats.org/wordprocessingml/2006/main" w:rsidRPr="00532D6C">
        <w:rPr>
          <w:rFonts w:ascii="GHEA Grapalat" w:eastAsia="Times New Roman" w:hAnsi="GHEA Grapalat" w:cs="Times New Roman"/>
          <w:b/>
          <w:sz w:val="24"/>
          <w:lang w:val="af-ZA"/>
        </w:rPr>
        <w:t xml:space="preserve"> </w:t>
      </w:r>
      <w:r xmlns:w="http://schemas.openxmlformats.org/wordprocessingml/2006/main" w:rsidRPr="00532D6C">
        <w:rPr>
          <w:rFonts w:ascii="GHEA Grapalat" w:eastAsia="Times New Roman" w:hAnsi="GHEA Grapalat" w:cs="Arial"/>
          <w:b/>
          <w:sz w:val="24"/>
          <w:lang w:val="es-ES"/>
        </w:rPr>
        <w:t xml:space="preserve">A:</w:t>
      </w:r>
      <w:r xmlns:w="http://schemas.openxmlformats.org/wordprocessingml/2006/main" w:rsidRPr="00532D6C">
        <w:rPr>
          <w:rFonts w:ascii="GHEA Grapalat" w:eastAsia="Times New Roman" w:hAnsi="GHEA Grapalat" w:cs="Times New Roman"/>
          <w:b/>
          <w:sz w:val="24"/>
          <w:lang w:val="af-ZA"/>
        </w:rPr>
        <w:t xml:space="preserve"> </w:t>
      </w:r>
      <w:r xmlns:w="http://schemas.openxmlformats.org/wordprocessingml/2006/main" w:rsidRPr="00532D6C">
        <w:rPr>
          <w:rFonts w:ascii="GHEA Grapalat" w:eastAsia="Times New Roman" w:hAnsi="GHEA Grapalat" w:cs="Arial"/>
          <w:b/>
          <w:sz w:val="24"/>
          <w:lang w:val="es-ES"/>
        </w:rPr>
        <w:t xml:space="preserve">Q:</w:t>
      </w:r>
      <w:r xmlns:w="http://schemas.openxmlformats.org/wordprocessingml/2006/main" w:rsidRPr="00532D6C">
        <w:rPr>
          <w:rFonts w:ascii="GHEA Grapalat" w:eastAsia="Times New Roman" w:hAnsi="GHEA Grapalat" w:cs="Times New Roman"/>
          <w:b/>
          <w:sz w:val="24"/>
          <w:lang w:val="af-ZA"/>
        </w:rPr>
        <w:t xml:space="preserve"> </w:t>
      </w:r>
      <w:r xmlns:w="http://schemas.openxmlformats.org/wordprocessingml/2006/main" w:rsidRPr="00532D6C">
        <w:rPr>
          <w:rFonts w:ascii="GHEA Grapalat" w:eastAsia="Times New Roman" w:hAnsi="GHEA Grapalat" w:cs="Arial"/>
          <w:b/>
          <w:sz w:val="24"/>
          <w:lang w:val="es-ES"/>
        </w:rPr>
        <w:t xml:space="preserve">A:</w:t>
      </w:r>
      <w:r xmlns:w="http://schemas.openxmlformats.org/wordprocessingml/2006/main" w:rsidRPr="00532D6C">
        <w:rPr>
          <w:rFonts w:ascii="GHEA Grapalat" w:eastAsia="Times New Roman" w:hAnsi="GHEA Grapalat" w:cs="Times New Roman"/>
          <w:b/>
          <w:sz w:val="24"/>
          <w:lang w:val="af-ZA"/>
        </w:rPr>
        <w:t xml:space="preserve"> </w:t>
      </w:r>
      <w:r xmlns:w="http://schemas.openxmlformats.org/wordprocessingml/2006/main" w:rsidRPr="00532D6C">
        <w:rPr>
          <w:rFonts w:ascii="GHEA Grapalat" w:eastAsia="Times New Roman" w:hAnsi="GHEA Grapalat" w:cs="Arial"/>
          <w:b/>
          <w:sz w:val="24"/>
          <w:lang w:val="es-ES"/>
        </w:rPr>
        <w:t xml:space="preserve">N:</w:t>
      </w:r>
      <w:r xmlns:w="http://schemas.openxmlformats.org/wordprocessingml/2006/main" w:rsidRPr="00532D6C">
        <w:rPr>
          <w:rFonts w:ascii="GHEA Grapalat" w:eastAsia="Times New Roman" w:hAnsi="GHEA Grapalat" w:cs="Times New Roman"/>
          <w:b/>
          <w:sz w:val="24"/>
          <w:lang w:val="af-ZA"/>
        </w:rPr>
        <w:t xml:space="preserve"> </w:t>
      </w:r>
      <w:r xmlns:w="http://schemas.openxmlformats.org/wordprocessingml/2006/main" w:rsidRPr="00532D6C">
        <w:rPr>
          <w:rFonts w:ascii="GHEA Grapalat" w:eastAsia="Times New Roman" w:hAnsi="GHEA Grapalat" w:cs="Arial"/>
          <w:b/>
          <w:sz w:val="24"/>
          <w:lang w:val="es-ES"/>
        </w:rPr>
        <w:t xml:space="preserve">C:</w:t>
      </w:r>
    </w:p>
    <w:p w:rsidR="00532D6C" w:rsidRPr="00532D6C" w:rsidRDefault="00532D6C" w:rsidP="00106D44">
      <w:pPr xmlns:w="http://schemas.openxmlformats.org/wordprocessingml/2006/main">
        <w:tabs>
          <w:tab w:val="left" w:pos="426"/>
        </w:tabs>
        <w:spacing w:after="120" w:line="240" w:lineRule="auto"/>
        <w:ind w:right="-7"/>
        <w:jc w:val="center"/>
        <w:rPr>
          <w:rFonts w:ascii="GHEA Grapalat" w:eastAsia="Times New Roman" w:hAnsi="GHEA Grapalat" w:cs="Times New Roman"/>
          <w:b/>
          <w:sz w:val="24"/>
          <w:lang w:val="af-ZA"/>
        </w:rPr>
      </w:pPr>
      <w:r xmlns:w="http://schemas.openxmlformats.org/wordprocessingml/2006/main" w:rsidRPr="00532D6C">
        <w:rPr>
          <w:rFonts w:ascii="GHEA Grapalat" w:eastAsia="Times New Roman" w:hAnsi="GHEA Grapalat" w:cs="Arial"/>
          <w:b/>
          <w:sz w:val="24"/>
          <w:lang w:val="es-ES"/>
        </w:rPr>
        <w:t xml:space="preserve">C:</w:t>
      </w:r>
      <w:r xmlns:w="http://schemas.openxmlformats.org/wordprocessingml/2006/main" w:rsidRPr="00532D6C">
        <w:rPr>
          <w:rFonts w:ascii="GHEA Grapalat" w:eastAsia="Times New Roman" w:hAnsi="GHEA Grapalat" w:cs="Sylfaen"/>
          <w:b/>
          <w:sz w:val="24"/>
          <w:lang w:val="es-ES"/>
        </w:rPr>
        <w:t xml:space="preserve"> </w:t>
      </w:r>
      <w:r xmlns:w="http://schemas.openxmlformats.org/wordprocessingml/2006/main" w:rsidRPr="00532D6C">
        <w:rPr>
          <w:rFonts w:ascii="GHEA Grapalat" w:eastAsia="Times New Roman" w:hAnsi="GHEA Grapalat" w:cs="Arial"/>
          <w:b/>
          <w:sz w:val="24"/>
          <w:lang w:val="es-ES"/>
        </w:rPr>
        <w:t xml:space="preserve">N:</w:t>
      </w:r>
      <w:r xmlns:w="http://schemas.openxmlformats.org/wordprocessingml/2006/main" w:rsidRPr="00532D6C">
        <w:rPr>
          <w:rFonts w:ascii="GHEA Grapalat" w:eastAsia="Times New Roman" w:hAnsi="GHEA Grapalat" w:cs="Sylfaen"/>
          <w:b/>
          <w:sz w:val="24"/>
          <w:lang w:val="es-ES"/>
        </w:rPr>
        <w:t xml:space="preserve"> </w:t>
      </w:r>
      <w:r xmlns:w="http://schemas.openxmlformats.org/wordprocessingml/2006/main" w:rsidRPr="00532D6C">
        <w:rPr>
          <w:rFonts w:ascii="GHEA Grapalat" w:eastAsia="Times New Roman" w:hAnsi="GHEA Grapalat" w:cs="Arial"/>
          <w:b/>
          <w:sz w:val="24"/>
          <w:lang w:val="es-ES"/>
        </w:rPr>
        <w:t xml:space="preserve">A:</w:t>
      </w:r>
      <w:r xmlns:w="http://schemas.openxmlformats.org/wordprocessingml/2006/main" w:rsidRPr="00532D6C">
        <w:rPr>
          <w:rFonts w:ascii="GHEA Grapalat" w:eastAsia="Times New Roman" w:hAnsi="GHEA Grapalat" w:cs="Sylfaen"/>
          <w:b/>
          <w:sz w:val="24"/>
          <w:lang w:val="es-ES"/>
        </w:rPr>
        <w:t xml:space="preserve"> </w:t>
      </w:r>
      <w:r xmlns:w="http://schemas.openxmlformats.org/wordprocessingml/2006/main" w:rsidRPr="00532D6C">
        <w:rPr>
          <w:rFonts w:ascii="GHEA Grapalat" w:eastAsia="Times New Roman" w:hAnsi="GHEA Grapalat" w:cs="Arial"/>
          <w:b/>
          <w:sz w:val="24"/>
          <w:lang w:val="es-ES"/>
        </w:rPr>
        <w:t xml:space="preserve">N:</w:t>
      </w:r>
      <w:r xmlns:w="http://schemas.openxmlformats.org/wordprocessingml/2006/main" w:rsidRPr="00532D6C">
        <w:rPr>
          <w:rFonts w:ascii="GHEA Grapalat" w:eastAsia="Times New Roman" w:hAnsi="GHEA Grapalat" w:cs="Sylfaen"/>
          <w:b/>
          <w:sz w:val="24"/>
          <w:lang w:val="es-ES"/>
        </w:rPr>
        <w:t xml:space="preserve"> </w:t>
      </w:r>
      <w:r xmlns:w="http://schemas.openxmlformats.org/wordprocessingml/2006/main" w:rsidRPr="00532D6C">
        <w:rPr>
          <w:rFonts w:ascii="GHEA Grapalat" w:eastAsia="Times New Roman" w:hAnsi="GHEA Grapalat" w:cs="Arial"/>
          <w:b/>
          <w:sz w:val="24"/>
          <w:lang w:val="es-ES"/>
        </w:rPr>
        <w:t xml:space="preserve">Sh:</w:t>
      </w:r>
      <w:r xmlns:w="http://schemas.openxmlformats.org/wordprocessingml/2006/main" w:rsidRPr="00532D6C">
        <w:rPr>
          <w:rFonts w:ascii="GHEA Grapalat" w:eastAsia="Times New Roman" w:hAnsi="GHEA Grapalat" w:cs="Sylfaen"/>
          <w:b/>
          <w:sz w:val="24"/>
          <w:lang w:val="es-ES"/>
        </w:rPr>
        <w:t xml:space="preserve"> </w:t>
      </w:r>
      <w:r xmlns:w="http://schemas.openxmlformats.org/wordprocessingml/2006/main" w:rsidRPr="00532D6C">
        <w:rPr>
          <w:rFonts w:ascii="GHEA Grapalat" w:eastAsia="Times New Roman" w:hAnsi="GHEA Grapalat" w:cs="Arial"/>
          <w:b/>
          <w:sz w:val="24"/>
          <w:lang w:val="es-ES"/>
        </w:rPr>
        <w:t xml:space="preserve">M:</w:t>
      </w:r>
      <w:r xmlns:w="http://schemas.openxmlformats.org/wordprocessingml/2006/main" w:rsidRPr="00532D6C">
        <w:rPr>
          <w:rFonts w:ascii="GHEA Grapalat" w:eastAsia="Times New Roman" w:hAnsi="GHEA Grapalat" w:cs="Sylfaen"/>
          <w:b/>
          <w:sz w:val="24"/>
          <w:lang w:val="es-ES"/>
        </w:rPr>
        <w:t xml:space="preserve"> </w:t>
      </w:r>
      <w:r xmlns:w="http://schemas.openxmlformats.org/wordprocessingml/2006/main" w:rsidRPr="00532D6C">
        <w:rPr>
          <w:rFonts w:ascii="GHEA Grapalat" w:eastAsia="Times New Roman" w:hAnsi="GHEA Grapalat" w:cs="Arial"/>
          <w:b/>
          <w:sz w:val="24"/>
          <w:lang w:val="es-ES"/>
        </w:rPr>
        <w:t xml:space="preserve">A:</w:t>
      </w:r>
      <w:r xmlns:w="http://schemas.openxmlformats.org/wordprocessingml/2006/main" w:rsidRPr="00532D6C">
        <w:rPr>
          <w:rFonts w:ascii="GHEA Grapalat" w:eastAsia="Times New Roman" w:hAnsi="GHEA Grapalat" w:cs="Sylfaen"/>
          <w:b/>
          <w:sz w:val="24"/>
          <w:lang w:val="es-ES"/>
        </w:rPr>
        <w:t xml:space="preserve"> </w:t>
      </w:r>
      <w:r xmlns:w="http://schemas.openxmlformats.org/wordprocessingml/2006/main" w:rsidRPr="00532D6C">
        <w:rPr>
          <w:rFonts w:ascii="GHEA Grapalat" w:eastAsia="Times New Roman" w:hAnsi="GHEA Grapalat" w:cs="Arial"/>
          <w:b/>
          <w:sz w:val="24"/>
          <w:lang w:val="es-ES"/>
        </w:rPr>
        <w:t xml:space="preserve">N:</w:t>
      </w:r>
      <w:r xmlns:w="http://schemas.openxmlformats.org/wordprocessingml/2006/main" w:rsidRPr="00532D6C">
        <w:rPr>
          <w:rFonts w:ascii="GHEA Grapalat" w:eastAsia="Times New Roman" w:hAnsi="GHEA Grapalat" w:cs="Sylfaen"/>
          <w:b/>
          <w:sz w:val="24"/>
          <w:lang w:val="es-ES"/>
        </w:rPr>
        <w:t xml:space="preserve">  </w:t>
      </w:r>
      <w:r xmlns:w="http://schemas.openxmlformats.org/wordprocessingml/2006/main" w:rsidRPr="00532D6C">
        <w:rPr>
          <w:rFonts w:ascii="GHEA Grapalat" w:eastAsia="Times New Roman" w:hAnsi="GHEA Grapalat" w:cs="Arial"/>
          <w:b/>
          <w:sz w:val="24"/>
          <w:lang w:val="es-ES"/>
        </w:rPr>
        <w:t xml:space="preserve">Q:</w:t>
      </w:r>
      <w:r xmlns:w="http://schemas.openxmlformats.org/wordprocessingml/2006/main" w:rsidRPr="00532D6C">
        <w:rPr>
          <w:rFonts w:ascii="GHEA Grapalat" w:eastAsia="Times New Roman" w:hAnsi="GHEA Grapalat" w:cs="Sylfaen"/>
          <w:b/>
          <w:sz w:val="24"/>
          <w:lang w:val="es-ES"/>
        </w:rPr>
        <w:t xml:space="preserve"> </w:t>
      </w:r>
      <w:r xmlns:w="http://schemas.openxmlformats.org/wordprocessingml/2006/main" w:rsidRPr="00532D6C">
        <w:rPr>
          <w:rFonts w:ascii="GHEA Grapalat" w:eastAsia="Times New Roman" w:hAnsi="GHEA Grapalat" w:cs="Arial"/>
          <w:b/>
          <w:sz w:val="24"/>
          <w:lang w:val="es-ES"/>
        </w:rPr>
        <w:t xml:space="preserve">A:</w:t>
      </w:r>
      <w:r xmlns:w="http://schemas.openxmlformats.org/wordprocessingml/2006/main" w:rsidRPr="00532D6C">
        <w:rPr>
          <w:rFonts w:ascii="GHEA Grapalat" w:eastAsia="Times New Roman" w:hAnsi="GHEA Grapalat" w:cs="Sylfaen"/>
          <w:b/>
          <w:sz w:val="24"/>
          <w:lang w:val="es-ES"/>
        </w:rPr>
        <w:t xml:space="preserve"> </w:t>
      </w:r>
      <w:r xmlns:w="http://schemas.openxmlformats.org/wordprocessingml/2006/main" w:rsidRPr="00532D6C">
        <w:rPr>
          <w:rFonts w:ascii="GHEA Grapalat" w:eastAsia="Times New Roman" w:hAnsi="GHEA Grapalat" w:cs="Arial"/>
          <w:b/>
          <w:sz w:val="24"/>
          <w:lang w:val="es-ES"/>
        </w:rPr>
        <w:t xml:space="preserve">R:</w:t>
      </w:r>
      <w:r xmlns:w="http://schemas.openxmlformats.org/wordprocessingml/2006/main" w:rsidRPr="00532D6C">
        <w:rPr>
          <w:rFonts w:ascii="GHEA Grapalat" w:eastAsia="Times New Roman" w:hAnsi="GHEA Grapalat" w:cs="Sylfaen"/>
          <w:b/>
          <w:sz w:val="24"/>
          <w:lang w:val="es-ES"/>
        </w:rPr>
        <w:t xml:space="preserve"> </w:t>
      </w:r>
      <w:r xmlns:w="http://schemas.openxmlformats.org/wordprocessingml/2006/main" w:rsidRPr="00532D6C">
        <w:rPr>
          <w:rFonts w:ascii="GHEA Grapalat" w:eastAsia="Times New Roman" w:hAnsi="GHEA Grapalat" w:cs="Arial"/>
          <w:b/>
          <w:sz w:val="24"/>
          <w:lang w:val="es-ES"/>
        </w:rPr>
        <w:t xml:space="preserve">Ts:</w:t>
      </w:r>
      <w:r xmlns:w="http://schemas.openxmlformats.org/wordprocessingml/2006/main" w:rsidRPr="00532D6C">
        <w:rPr>
          <w:rFonts w:ascii="GHEA Grapalat" w:eastAsia="Times New Roman" w:hAnsi="GHEA Grapalat" w:cs="Sylfaen"/>
          <w:b/>
          <w:sz w:val="24"/>
          <w:lang w:val="es-ES"/>
        </w:rPr>
        <w:t xml:space="preserve"> </w:t>
      </w:r>
      <w:r xmlns:w="http://schemas.openxmlformats.org/wordprocessingml/2006/main" w:rsidRPr="00532D6C">
        <w:rPr>
          <w:rFonts w:ascii="GHEA Grapalat" w:eastAsia="Times New Roman" w:hAnsi="GHEA Grapalat" w:cs="Arial"/>
          <w:b/>
          <w:sz w:val="24"/>
          <w:lang w:val="es-ES"/>
        </w:rPr>
        <w:t xml:space="preserve">M:</w:t>
      </w:r>
      <w:r xmlns:w="http://schemas.openxmlformats.org/wordprocessingml/2006/main" w:rsidRPr="00532D6C">
        <w:rPr>
          <w:rFonts w:ascii="GHEA Grapalat" w:eastAsia="Times New Roman" w:hAnsi="GHEA Grapalat" w:cs="Sylfaen"/>
          <w:b/>
          <w:sz w:val="24"/>
          <w:lang w:val="es-ES"/>
        </w:rPr>
        <w:t xml:space="preserve"> </w:t>
      </w:r>
      <w:r xmlns:w="http://schemas.openxmlformats.org/wordprocessingml/2006/main" w:rsidRPr="00532D6C">
        <w:rPr>
          <w:rFonts w:ascii="GHEA Grapalat" w:eastAsia="Times New Roman" w:hAnsi="GHEA Grapalat" w:cs="Arial"/>
          <w:b/>
          <w:sz w:val="24"/>
          <w:lang w:val="es-ES"/>
        </w:rPr>
        <w:t xml:space="preserve">A:</w:t>
      </w:r>
      <w:r xmlns:w="http://schemas.openxmlformats.org/wordprocessingml/2006/main" w:rsidRPr="00532D6C">
        <w:rPr>
          <w:rFonts w:ascii="GHEA Grapalat" w:eastAsia="Times New Roman" w:hAnsi="GHEA Grapalat" w:cs="Sylfaen"/>
          <w:b/>
          <w:sz w:val="24"/>
          <w:lang w:val="es-ES"/>
        </w:rPr>
        <w:t xml:space="preserve"> </w:t>
      </w:r>
      <w:r xmlns:w="http://schemas.openxmlformats.org/wordprocessingml/2006/main" w:rsidRPr="00532D6C">
        <w:rPr>
          <w:rFonts w:ascii="GHEA Grapalat" w:eastAsia="Times New Roman" w:hAnsi="GHEA Grapalat" w:cs="Arial"/>
          <w:b/>
          <w:sz w:val="24"/>
          <w:lang w:val="es-ES"/>
        </w:rPr>
        <w:t xml:space="preserve">N:</w:t>
      </w:r>
      <w:r xmlns:w="http://schemas.openxmlformats.org/wordprocessingml/2006/main" w:rsidRPr="00532D6C">
        <w:rPr>
          <w:rFonts w:ascii="GHEA Grapalat" w:eastAsia="Times New Roman" w:hAnsi="GHEA Grapalat" w:cs="Times New Roman"/>
          <w:b/>
          <w:sz w:val="24"/>
          <w:lang w:val="af-ZA"/>
        </w:rPr>
        <w:t xml:space="preserve">   </w:t>
      </w:r>
      <w:r xmlns:w="http://schemas.openxmlformats.org/wordprocessingml/2006/main" w:rsidRPr="00532D6C">
        <w:rPr>
          <w:rFonts w:ascii="GHEA Grapalat" w:eastAsia="Times New Roman" w:hAnsi="GHEA Grapalat" w:cs="Arial"/>
          <w:b/>
          <w:sz w:val="24"/>
          <w:lang w:val="es-ES"/>
        </w:rPr>
        <w:t xml:space="preserve">Q:</w:t>
      </w:r>
      <w:r xmlns:w="http://schemas.openxmlformats.org/wordprocessingml/2006/main" w:rsidRPr="00532D6C">
        <w:rPr>
          <w:rFonts w:ascii="GHEA Grapalat" w:eastAsia="Times New Roman" w:hAnsi="GHEA Grapalat" w:cs="Times New Roman"/>
          <w:b/>
          <w:sz w:val="24"/>
          <w:lang w:val="af-ZA"/>
        </w:rPr>
        <w:t xml:space="preserve"> </w:t>
      </w:r>
      <w:r xmlns:w="http://schemas.openxmlformats.org/wordprocessingml/2006/main" w:rsidRPr="00532D6C">
        <w:rPr>
          <w:rFonts w:ascii="GHEA Grapalat" w:eastAsia="Times New Roman" w:hAnsi="GHEA Grapalat" w:cs="Arial"/>
          <w:b/>
          <w:sz w:val="24"/>
          <w:lang w:val="es-ES"/>
        </w:rPr>
        <w:t xml:space="preserve">A:</w:t>
      </w:r>
      <w:r xmlns:w="http://schemas.openxmlformats.org/wordprocessingml/2006/main" w:rsidRPr="00532D6C">
        <w:rPr>
          <w:rFonts w:ascii="GHEA Grapalat" w:eastAsia="Times New Roman" w:hAnsi="GHEA Grapalat" w:cs="Times New Roman"/>
          <w:b/>
          <w:sz w:val="24"/>
          <w:lang w:val="af-ZA"/>
        </w:rPr>
        <w:t xml:space="preserve"> </w:t>
      </w:r>
      <w:r xmlns:w="http://schemas.openxmlformats.org/wordprocessingml/2006/main" w:rsidRPr="00532D6C">
        <w:rPr>
          <w:rFonts w:ascii="GHEA Grapalat" w:eastAsia="Times New Roman" w:hAnsi="GHEA Grapalat" w:cs="Arial"/>
          <w:b/>
          <w:sz w:val="24"/>
          <w:lang w:val="es-ES"/>
        </w:rPr>
        <w:t xml:space="preserve">Y:</w:t>
      </w:r>
      <w:r xmlns:w="http://schemas.openxmlformats.org/wordprocessingml/2006/main" w:rsidRPr="00532D6C">
        <w:rPr>
          <w:rFonts w:ascii="GHEA Grapalat" w:eastAsia="Times New Roman" w:hAnsi="GHEA Grapalat" w:cs="Times New Roman"/>
          <w:b/>
          <w:sz w:val="24"/>
          <w:lang w:val="af-ZA"/>
        </w:rPr>
        <w:t xml:space="preserve"> </w:t>
      </w:r>
      <w:r xmlns:w="http://schemas.openxmlformats.org/wordprocessingml/2006/main" w:rsidRPr="00532D6C">
        <w:rPr>
          <w:rFonts w:ascii="GHEA Grapalat" w:eastAsia="Times New Roman" w:hAnsi="GHEA Grapalat" w:cs="Arial"/>
          <w:b/>
          <w:sz w:val="24"/>
          <w:lang w:val="es-ES"/>
        </w:rPr>
        <w:t xml:space="preserve">T:</w:t>
      </w:r>
      <w:r xmlns:w="http://schemas.openxmlformats.org/wordprocessingml/2006/main" w:rsidRPr="00532D6C">
        <w:rPr>
          <w:rFonts w:ascii="GHEA Grapalat" w:eastAsia="Times New Roman" w:hAnsi="GHEA Grapalat" w:cs="Times New Roman"/>
          <w:b/>
          <w:sz w:val="24"/>
          <w:lang w:val="af-ZA"/>
        </w:rPr>
        <w:t xml:space="preserve"> </w:t>
      </w:r>
      <w:r xmlns:w="http://schemas.openxmlformats.org/wordprocessingml/2006/main" w:rsidRPr="00532D6C">
        <w:rPr>
          <w:rFonts w:ascii="GHEA Grapalat" w:eastAsia="Times New Roman" w:hAnsi="GHEA Grapalat" w:cs="Arial"/>
          <w:b/>
          <w:sz w:val="24"/>
          <w:lang w:val="es-ES"/>
        </w:rPr>
        <w:t xml:space="preserve">A:</w:t>
      </w:r>
      <w:r xmlns:w="http://schemas.openxmlformats.org/wordprocessingml/2006/main" w:rsidRPr="00532D6C">
        <w:rPr>
          <w:rFonts w:ascii="GHEA Grapalat" w:eastAsia="Times New Roman" w:hAnsi="GHEA Grapalat" w:cs="Times New Roman"/>
          <w:b/>
          <w:sz w:val="24"/>
          <w:lang w:val="af-ZA"/>
        </w:rPr>
        <w:t xml:space="preserve">   </w:t>
      </w:r>
      <w:r xmlns:w="http://schemas.openxmlformats.org/wordprocessingml/2006/main" w:rsidRPr="00532D6C">
        <w:rPr>
          <w:rFonts w:ascii="GHEA Grapalat" w:eastAsia="Times New Roman" w:hAnsi="GHEA Grapalat" w:cs="Arial"/>
          <w:b/>
          <w:sz w:val="24"/>
          <w:lang w:val="es-ES"/>
        </w:rPr>
        <w:t xml:space="preserve">P:</w:t>
      </w:r>
      <w:r xmlns:w="http://schemas.openxmlformats.org/wordprocessingml/2006/main" w:rsidRPr="00532D6C">
        <w:rPr>
          <w:rFonts w:ascii="GHEA Grapalat" w:eastAsia="Times New Roman" w:hAnsi="GHEA Grapalat" w:cs="Times New Roman"/>
          <w:b/>
          <w:sz w:val="24"/>
          <w:lang w:val="af-ZA"/>
        </w:rPr>
        <w:t xml:space="preserve"> </w:t>
      </w:r>
      <w:r xmlns:w="http://schemas.openxmlformats.org/wordprocessingml/2006/main" w:rsidRPr="00532D6C">
        <w:rPr>
          <w:rFonts w:ascii="GHEA Grapalat" w:eastAsia="Times New Roman" w:hAnsi="GHEA Grapalat" w:cs="Arial"/>
          <w:b/>
          <w:sz w:val="24"/>
          <w:lang w:val="es-ES"/>
        </w:rPr>
        <w:t xml:space="preserve">A:</w:t>
      </w:r>
      <w:r xmlns:w="http://schemas.openxmlformats.org/wordprocessingml/2006/main" w:rsidRPr="00532D6C">
        <w:rPr>
          <w:rFonts w:ascii="GHEA Grapalat" w:eastAsia="Times New Roman" w:hAnsi="GHEA Grapalat" w:cs="Times New Roman"/>
          <w:b/>
          <w:sz w:val="24"/>
          <w:lang w:val="af-ZA"/>
        </w:rPr>
        <w:t xml:space="preserve"> </w:t>
      </w:r>
      <w:r xmlns:w="http://schemas.openxmlformats.org/wordprocessingml/2006/main" w:rsidRPr="00532D6C">
        <w:rPr>
          <w:rFonts w:ascii="GHEA Grapalat" w:eastAsia="Times New Roman" w:hAnsi="GHEA Grapalat" w:cs="Arial"/>
          <w:b/>
          <w:sz w:val="24"/>
          <w:lang w:val="es-ES"/>
        </w:rPr>
        <w:t xml:space="preserve">T:</w:t>
      </w:r>
      <w:r xmlns:w="http://schemas.openxmlformats.org/wordprocessingml/2006/main" w:rsidRPr="00532D6C">
        <w:rPr>
          <w:rFonts w:ascii="GHEA Grapalat" w:eastAsia="Times New Roman" w:hAnsi="GHEA Grapalat" w:cs="Times New Roman"/>
          <w:b/>
          <w:sz w:val="24"/>
          <w:lang w:val="af-ZA"/>
        </w:rPr>
        <w:t xml:space="preserve"> </w:t>
      </w:r>
      <w:r xmlns:w="http://schemas.openxmlformats.org/wordprocessingml/2006/main" w:rsidRPr="00532D6C">
        <w:rPr>
          <w:rFonts w:ascii="GHEA Grapalat" w:eastAsia="Times New Roman" w:hAnsi="GHEA Grapalat" w:cs="Arial"/>
          <w:b/>
          <w:sz w:val="24"/>
          <w:lang w:val="es-ES"/>
        </w:rPr>
        <w:t xml:space="preserve">R:</w:t>
      </w:r>
      <w:r xmlns:w="http://schemas.openxmlformats.org/wordprocessingml/2006/main" w:rsidRPr="00532D6C">
        <w:rPr>
          <w:rFonts w:ascii="GHEA Grapalat" w:eastAsia="Times New Roman" w:hAnsi="GHEA Grapalat" w:cs="Times New Roman"/>
          <w:b/>
          <w:sz w:val="24"/>
          <w:lang w:val="af-ZA"/>
        </w:rPr>
        <w:t xml:space="preserve"> </w:t>
      </w:r>
      <w:r xmlns:w="http://schemas.openxmlformats.org/wordprocessingml/2006/main" w:rsidRPr="00532D6C">
        <w:rPr>
          <w:rFonts w:ascii="GHEA Grapalat" w:eastAsia="Times New Roman" w:hAnsi="GHEA Grapalat" w:cs="Arial"/>
          <w:b/>
          <w:sz w:val="24"/>
          <w:lang w:val="es-ES"/>
        </w:rPr>
        <w:t xml:space="preserve">A:</w:t>
      </w:r>
      <w:r xmlns:w="http://schemas.openxmlformats.org/wordprocessingml/2006/main" w:rsidRPr="00532D6C">
        <w:rPr>
          <w:rFonts w:ascii="GHEA Grapalat" w:eastAsia="Times New Roman" w:hAnsi="GHEA Grapalat" w:cs="Times New Roman"/>
          <w:b/>
          <w:sz w:val="24"/>
          <w:lang w:val="af-ZA"/>
        </w:rPr>
        <w:t xml:space="preserve"> </w:t>
      </w:r>
      <w:r xmlns:w="http://schemas.openxmlformats.org/wordprocessingml/2006/main" w:rsidRPr="00532D6C">
        <w:rPr>
          <w:rFonts w:ascii="GHEA Grapalat" w:eastAsia="Times New Roman" w:hAnsi="GHEA Grapalat" w:cs="Arial"/>
          <w:b/>
          <w:sz w:val="24"/>
          <w:lang w:val="es-ES"/>
        </w:rPr>
        <w:t xml:space="preserve">S:</w:t>
      </w:r>
      <w:r xmlns:w="http://schemas.openxmlformats.org/wordprocessingml/2006/main" w:rsidRPr="00532D6C">
        <w:rPr>
          <w:rFonts w:ascii="GHEA Grapalat" w:eastAsia="Times New Roman" w:hAnsi="GHEA Grapalat" w:cs="Times New Roman"/>
          <w:b/>
          <w:sz w:val="24"/>
          <w:lang w:val="af-ZA"/>
        </w:rPr>
        <w:t xml:space="preserve"> </w:t>
      </w:r>
      <w:r xmlns:w="http://schemas.openxmlformats.org/wordprocessingml/2006/main" w:rsidRPr="00532D6C">
        <w:rPr>
          <w:rFonts w:ascii="GHEA Grapalat" w:eastAsia="Times New Roman" w:hAnsi="GHEA Grapalat" w:cs="Arial"/>
          <w:b/>
          <w:sz w:val="24"/>
          <w:lang w:val="es-ES"/>
        </w:rPr>
        <w:t xml:space="preserve">T:</w:t>
      </w:r>
      <w:r xmlns:w="http://schemas.openxmlformats.org/wordprocessingml/2006/main" w:rsidRPr="00532D6C">
        <w:rPr>
          <w:rFonts w:ascii="GHEA Grapalat" w:eastAsia="Times New Roman" w:hAnsi="GHEA Grapalat" w:cs="Times New Roman"/>
          <w:b/>
          <w:sz w:val="24"/>
          <w:lang w:val="af-ZA"/>
        </w:rPr>
        <w:t xml:space="preserve"> </w:t>
      </w:r>
      <w:r xmlns:w="http://schemas.openxmlformats.org/wordprocessingml/2006/main" w:rsidRPr="00532D6C">
        <w:rPr>
          <w:rFonts w:ascii="GHEA Grapalat" w:eastAsia="Times New Roman" w:hAnsi="GHEA Grapalat" w:cs="Arial"/>
          <w:b/>
          <w:sz w:val="24"/>
          <w:lang w:val="es-ES"/>
        </w:rPr>
        <w:t xml:space="preserve">E:</w:t>
      </w:r>
      <w:r xmlns:w="http://schemas.openxmlformats.org/wordprocessingml/2006/main" w:rsidRPr="00532D6C">
        <w:rPr>
          <w:rFonts w:ascii="GHEA Grapalat" w:eastAsia="Times New Roman" w:hAnsi="GHEA Grapalat" w:cs="Times New Roman"/>
          <w:b/>
          <w:sz w:val="24"/>
          <w:lang w:val="af-ZA"/>
        </w:rPr>
        <w:t xml:space="preserve"> </w:t>
      </w:r>
      <w:r xmlns:w="http://schemas.openxmlformats.org/wordprocessingml/2006/main" w:rsidRPr="00532D6C">
        <w:rPr>
          <w:rFonts w:ascii="GHEA Grapalat" w:eastAsia="Times New Roman" w:hAnsi="GHEA Grapalat" w:cs="Arial"/>
          <w:b/>
          <w:sz w:val="24"/>
          <w:lang w:val="es-ES"/>
        </w:rPr>
        <w:t xml:space="preserve">L:</w:t>
      </w:r>
      <w:r xmlns:w="http://schemas.openxmlformats.org/wordprocessingml/2006/main" w:rsidRPr="00532D6C">
        <w:rPr>
          <w:rFonts w:ascii="GHEA Grapalat" w:eastAsia="Times New Roman" w:hAnsi="GHEA Grapalat" w:cs="Times New Roman"/>
          <w:b/>
          <w:sz w:val="24"/>
          <w:lang w:val="af-ZA"/>
        </w:rPr>
        <w:t xml:space="preserve"> </w:t>
      </w:r>
      <w:r xmlns:w="http://schemas.openxmlformats.org/wordprocessingml/2006/main" w:rsidRPr="00532D6C">
        <w:rPr>
          <w:rFonts w:ascii="GHEA Grapalat" w:eastAsia="Times New Roman" w:hAnsi="GHEA Grapalat" w:cs="Arial"/>
          <w:b/>
          <w:sz w:val="24"/>
          <w:lang w:val="es-ES"/>
        </w:rPr>
        <w:t xml:space="preserve">And:</w:t>
      </w:r>
    </w:p>
    <w:p w:rsidR="00532D6C" w:rsidRPr="00532D6C" w:rsidRDefault="00532D6C" w:rsidP="00106D44">
      <w:pPr>
        <w:tabs>
          <w:tab w:val="left" w:pos="426"/>
        </w:tabs>
        <w:spacing w:after="0" w:line="240" w:lineRule="auto"/>
        <w:jc w:val="center"/>
        <w:rPr>
          <w:rFonts w:ascii="GHEA Grapalat" w:eastAsia="Times New Roman" w:hAnsi="GHEA Grapalat" w:cs="Times New Roman"/>
          <w:sz w:val="24"/>
          <w:lang w:val="af-ZA"/>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4"/>
          <w:lang w:val="af-ZA"/>
        </w:rPr>
      </w:pPr>
      <w:r xmlns:w="http://schemas.openxmlformats.org/wordprocessingml/2006/main" w:rsidRPr="00532D6C">
        <w:rPr>
          <w:rFonts w:ascii="GHEA Grapalat" w:eastAsia="Times New Roman" w:hAnsi="GHEA Grapalat" w:cs="Times New Roman"/>
          <w:b/>
          <w:sz w:val="20"/>
          <w:szCs w:val="24"/>
          <w:lang w:val="af-ZA"/>
        </w:rPr>
        <w:t xml:space="preserve">1. </w:t>
      </w:r>
      <w:r xmlns:w="http://schemas.openxmlformats.org/wordprocessingml/2006/main" w:rsidRPr="00532D6C">
        <w:rPr>
          <w:rFonts w:ascii="GHEA Grapalat" w:eastAsia="Times New Roman" w:hAnsi="GHEA Grapalat" w:cs="Arial"/>
          <w:b/>
          <w:sz w:val="20"/>
          <w:szCs w:val="24"/>
          <w:lang w:val="es-ES"/>
        </w:rPr>
        <w:t xml:space="preserve">GENERAL</w:t>
      </w:r>
      <w:r xmlns:w="http://schemas.openxmlformats.org/wordprocessingml/2006/main" w:rsidRPr="00532D6C">
        <w:rPr>
          <w:rFonts w:ascii="GHEA Grapalat" w:eastAsia="Times New Roman" w:hAnsi="GHEA Grapalat" w:cs="Times New Roman"/>
          <w:b/>
          <w:sz w:val="20"/>
          <w:szCs w:val="24"/>
          <w:lang w:val="af-ZA"/>
        </w:rPr>
        <w:t xml:space="preserve"> </w:t>
      </w:r>
      <w:r xmlns:w="http://schemas.openxmlformats.org/wordprocessingml/2006/main" w:rsidRPr="00532D6C">
        <w:rPr>
          <w:rFonts w:ascii="GHEA Grapalat" w:eastAsia="Times New Roman" w:hAnsi="GHEA Grapalat" w:cs="Arial"/>
          <w:b/>
          <w:sz w:val="20"/>
          <w:szCs w:val="24"/>
          <w:lang w:val="es-ES"/>
        </w:rPr>
        <w:t xml:space="preserve">PROVISIONS:</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4"/>
          <w:lang w:val="af-ZA"/>
        </w:rPr>
      </w:pPr>
      <w:r xmlns:w="http://schemas.openxmlformats.org/wordprocessingml/2006/main" w:rsidRPr="00532D6C">
        <w:rPr>
          <w:rFonts w:ascii="GHEA Grapalat" w:eastAsia="Times New Roman" w:hAnsi="GHEA Grapalat" w:cs="Times New Roman"/>
          <w:sz w:val="24"/>
          <w:lang w:val="af-ZA"/>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1.1 </w:t>
      </w:r>
      <w:r xmlns:w="http://schemas.openxmlformats.org/wordprocessingml/2006/main" w:rsidRPr="00532D6C">
        <w:rPr>
          <w:rFonts w:ascii="GHEA Grapalat" w:eastAsia="Times New Roman" w:hAnsi="GHEA Grapalat" w:cs="Arial"/>
          <w:sz w:val="20"/>
          <w:szCs w:val="24"/>
        </w:rPr>
        <w:t xml:space="preserve">Herein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instruction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purpose: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has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to assist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colleagues</w:t>
      </w:r>
      <w:r xmlns:w="http://schemas.openxmlformats.org/wordprocessingml/2006/main" w:rsidRPr="00532D6C">
        <w:rPr>
          <w:rFonts w:ascii="GHEA Grapalat" w:eastAsia="Times New Roman" w:hAnsi="GHEA Grapalat" w:cs="Arial"/>
          <w:sz w:val="20"/>
          <w:szCs w:val="24"/>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 application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while preparing.</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1.2 </w:t>
      </w:r>
      <w:r xmlns:w="http://schemas.openxmlformats.org/wordprocessingml/2006/main" w:rsidRPr="00532D6C">
        <w:rPr>
          <w:rFonts w:ascii="GHEA Grapalat" w:eastAsia="Times New Roman" w:hAnsi="GHEA Grapalat" w:cs="Arial"/>
          <w:sz w:val="20"/>
          <w:szCs w:val="24"/>
        </w:rPr>
        <w:t xml:space="preserve">Expediency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m </w:t>
      </w:r>
      <w:r xmlns:w="http://schemas.openxmlformats.org/wordprocessingml/2006/main" w:rsidRPr="00532D6C">
        <w:rPr>
          <w:rFonts w:ascii="GHEA Grapalat" w:eastAsia="Times New Roman" w:hAnsi="GHEA Grapalat" w:cs="Arial"/>
          <w:sz w:val="20"/>
          <w:szCs w:val="24"/>
        </w:rPr>
        <w:t xml:space="preserve">partner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required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information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submit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hereby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by instruction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offered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of forms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different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different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ways </w:t>
      </w:r>
      <w:r xmlns:w="http://schemas.openxmlformats.org/wordprocessingml/2006/main" w:rsidRPr="00532D6C">
        <w:rPr>
          <w:rFonts w:ascii="GHEA Grapalat" w:eastAsia="Times New Roman" w:hAnsi="GHEA Grapalat" w:cs="Sylfaen"/>
          <w:sz w:val="20"/>
          <w:szCs w:val="24"/>
          <w:lang w:val="af-ZA"/>
        </w:rPr>
        <w:t xml:space="preserve">by </w:t>
      </w:r>
      <w:r xmlns:w="http://schemas.openxmlformats.org/wordprocessingml/2006/main" w:rsidRPr="00532D6C">
        <w:rPr>
          <w:rFonts w:ascii="GHEA Grapalat" w:eastAsia="Times New Roman" w:hAnsi="GHEA Grapalat" w:cs="Arial"/>
          <w:sz w:val="20"/>
          <w:szCs w:val="24"/>
        </w:rPr>
        <w:t xml:space="preserve">keeping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required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valid conditions.</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1.3 </w:t>
      </w:r>
      <w:r xmlns:w="http://schemas.openxmlformats.org/wordprocessingml/2006/main" w:rsidRPr="00532D6C">
        <w:rPr>
          <w:rFonts w:ascii="GHEA Grapalat" w:eastAsia="Times New Roman" w:hAnsi="GHEA Grapalat" w:cs="Arial"/>
          <w:sz w:val="20"/>
          <w:szCs w:val="24"/>
        </w:rPr>
        <w:t xml:space="preserve">Applications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from Armenian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besides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you can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presented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also</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english</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in Russian.</w:t>
      </w:r>
      <w:r xmlns:w="http://schemas.openxmlformats.org/wordprocessingml/2006/main" w:rsidRPr="00532D6C">
        <w:rPr>
          <w:rFonts w:ascii="GHEA Grapalat" w:eastAsia="Times New Roman" w:hAnsi="GHEA Grapalat" w:cs="Sylfaen"/>
          <w:sz w:val="20"/>
          <w:szCs w:val="24"/>
          <w:lang w:val="af-ZA"/>
        </w:rPr>
        <w:t xml:space="preserve"> </w:t>
      </w:r>
    </w:p>
    <w:p w:rsidR="00532D6C" w:rsidRPr="00532D6C" w:rsidRDefault="00532D6C" w:rsidP="00106D44">
      <w:pPr>
        <w:tabs>
          <w:tab w:val="left" w:pos="426"/>
        </w:tabs>
        <w:spacing w:after="0" w:line="240" w:lineRule="auto"/>
        <w:jc w:val="center"/>
        <w:rPr>
          <w:rFonts w:ascii="GHEA Grapalat" w:eastAsia="Times New Roman" w:hAnsi="GHEA Grapalat" w:cs="Times New Roman"/>
          <w:b/>
          <w:sz w:val="24"/>
          <w:lang w:val="af-ZA"/>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4"/>
          <w:lang w:val="af-ZA"/>
        </w:rPr>
      </w:pPr>
      <w:r xmlns:w="http://schemas.openxmlformats.org/wordprocessingml/2006/main" w:rsidRPr="00532D6C">
        <w:rPr>
          <w:rFonts w:ascii="GHEA Grapalat" w:eastAsia="Times New Roman" w:hAnsi="GHEA Grapalat" w:cs="Times New Roman"/>
          <w:b/>
          <w:sz w:val="20"/>
          <w:szCs w:val="24"/>
          <w:lang w:val="af-ZA"/>
        </w:rPr>
        <w:t xml:space="preserve">2. </w:t>
      </w:r>
      <w:r xmlns:w="http://schemas.openxmlformats.org/wordprocessingml/2006/main" w:rsidRPr="00532D6C">
        <w:rPr>
          <w:rFonts w:ascii="GHEA Grapalat" w:eastAsia="Times New Roman" w:hAnsi="GHEA Grapalat" w:cs="Arial"/>
          <w:b/>
          <w:sz w:val="20"/>
          <w:szCs w:val="24"/>
          <w:lang w:val="es-ES"/>
        </w:rPr>
        <w:t xml:space="preserve">CURRENT</w:t>
      </w:r>
      <w:r xmlns:w="http://schemas.openxmlformats.org/wordprocessingml/2006/main" w:rsidRPr="00532D6C">
        <w:rPr>
          <w:rFonts w:ascii="GHEA Grapalat" w:eastAsia="Times New Roman" w:hAnsi="GHEA Grapalat" w:cs="Times New Roman"/>
          <w:b/>
          <w:sz w:val="20"/>
          <w:szCs w:val="24"/>
          <w:lang w:val="af-ZA"/>
        </w:rPr>
        <w:t xml:space="preserve"> </w:t>
      </w:r>
      <w:r xmlns:w="http://schemas.openxmlformats.org/wordprocessingml/2006/main" w:rsidRPr="00532D6C">
        <w:rPr>
          <w:rFonts w:ascii="GHEA Grapalat" w:eastAsia="Times New Roman" w:hAnsi="GHEA Grapalat" w:cs="Arial"/>
          <w:b/>
          <w:sz w:val="20"/>
          <w:szCs w:val="24"/>
          <w:lang w:val="es-ES"/>
        </w:rPr>
        <w:t xml:space="preserve">THE APPLICATION</w:t>
      </w:r>
    </w:p>
    <w:p w:rsidR="00532D6C" w:rsidRPr="00532D6C" w:rsidRDefault="00532D6C" w:rsidP="00106D44">
      <w:pPr>
        <w:tabs>
          <w:tab w:val="left" w:pos="426"/>
        </w:tabs>
        <w:spacing w:after="0" w:line="240" w:lineRule="auto"/>
        <w:jc w:val="center"/>
        <w:rPr>
          <w:rFonts w:ascii="GHEA Grapalat" w:eastAsia="Times New Roman" w:hAnsi="GHEA Grapalat" w:cs="Times New Roman"/>
          <w:sz w:val="24"/>
          <w:lang w:val="af-ZA"/>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532D6C">
        <w:rPr>
          <w:rFonts w:ascii="GHEA Grapalat" w:eastAsia="Times New Roman" w:hAnsi="GHEA Grapalat" w:cs="Arial"/>
          <w:sz w:val="20"/>
          <w:szCs w:val="20"/>
          <w:lang w:val="hy-AM"/>
        </w:rPr>
        <w:lastRenderedPageBreak xmlns:w="http://schemas.openxmlformats.org/wordprocessingml/2006/main"/>
      </w:r>
      <w:r xmlns:w="http://schemas.openxmlformats.org/wordprocessingml/2006/main" w:rsidRPr="00532D6C">
        <w:rPr>
          <w:rFonts w:ascii="GHEA Grapalat" w:eastAsia="Times New Roman" w:hAnsi="GHEA Grapalat" w:cs="Arial"/>
          <w:sz w:val="20"/>
          <w:szCs w:val="20"/>
          <w:lang w:val="hy-AM"/>
        </w:rPr>
        <w:t xml:space="preserve">To the procedure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participate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for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m </w:t>
      </w:r>
      <w:r xmlns:w="http://schemas.openxmlformats.org/wordprocessingml/2006/main" w:rsidRPr="00532D6C">
        <w:rPr>
          <w:rFonts w:ascii="GHEA Grapalat" w:eastAsia="Times New Roman" w:hAnsi="GHEA Grapalat" w:cs="Arial"/>
          <w:sz w:val="20"/>
          <w:szCs w:val="20"/>
          <w:lang w:val="hy-AM"/>
        </w:rPr>
        <w:t xml:space="preserve">partner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hereby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Times New Roman"/>
          <w:sz w:val="20"/>
          <w:szCs w:val="20"/>
          <w:lang w:val="af-ZA"/>
        </w:rPr>
        <w:t xml:space="preserve">2nd </w:t>
      </w:r>
      <w:r xmlns:w="http://schemas.openxmlformats.org/wordprocessingml/2006/main" w:rsidRPr="00532D6C">
        <w:rPr>
          <w:rFonts w:ascii="GHEA Grapalat" w:eastAsia="Times New Roman" w:hAnsi="GHEA Grapalat" w:cs="Arial"/>
          <w:sz w:val="20"/>
          <w:szCs w:val="20"/>
          <w:lang w:val="en-US"/>
        </w:rPr>
        <w:t xml:space="preserve">of </w:t>
      </w:r>
      <w:r xmlns:w="http://schemas.openxmlformats.org/wordprocessingml/2006/main" w:rsidRPr="00532D6C">
        <w:rPr>
          <w:rFonts w:ascii="GHEA Grapalat" w:eastAsia="Times New Roman" w:hAnsi="GHEA Grapalat" w:cs="Arial"/>
          <w:sz w:val="20"/>
          <w:szCs w:val="20"/>
          <w:lang w:val="en-US"/>
        </w:rPr>
        <w:t xml:space="preserve">the invitation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part </w:t>
      </w:r>
      <w:r xmlns:w="http://schemas.openxmlformats.org/wordprocessingml/2006/main" w:rsidRPr="00532D6C">
        <w:rPr>
          <w:rFonts w:ascii="GHEA Grapalat" w:eastAsia="Times New Roman" w:hAnsi="GHEA Grapalat" w:cs="Times New Roman"/>
          <w:sz w:val="20"/>
          <w:szCs w:val="20"/>
          <w:lang w:val="af-ZA"/>
        </w:rPr>
        <w:t xml:space="preserve">3</w:t>
      </w:r>
      <w:r xmlns:w="http://schemas.openxmlformats.org/wordprocessingml/2006/main" w:rsidRPr="00532D6C">
        <w:rPr>
          <w:rFonts w:ascii="GHEA Grapalat" w:eastAsia="Times New Roman" w:hAnsi="GHEA Grapalat" w:cs="Arial"/>
          <w:sz w:val="20"/>
          <w:szCs w:val="20"/>
          <w:lang w:val="en-US"/>
        </w:rPr>
        <w:t xml:space="preserv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by section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defined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in order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present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Application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Application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attached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are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hereby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 invitation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planned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appropriate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documents</w:t>
      </w:r>
      <w:r xmlns:w="http://schemas.openxmlformats.org/wordprocessingml/2006/main" w:rsidRPr="00532D6C">
        <w:rPr>
          <w:rFonts w:ascii="GHEA Grapalat" w:eastAsia="Times New Roman" w:hAnsi="GHEA Grapalat" w:cs="Arial"/>
          <w:sz w:val="20"/>
          <w:szCs w:val="20"/>
          <w:lang w:val="es-ES"/>
        </w:rPr>
        <w:t xml:space="preserve">​</w:t>
      </w:r>
      <w:r xmlns:w="http://schemas.openxmlformats.org/wordprocessingml/2006/main" w:rsidRPr="00532D6C">
        <w:rPr>
          <w:rFonts w:ascii="GHEA Grapalat" w:eastAsia="Times New Roman" w:hAnsi="GHEA Grapalat" w:cs="Times New Roman"/>
          <w:sz w:val="20"/>
          <w:szCs w:val="20"/>
          <w:lang w:val="es-ES"/>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es-ES"/>
        </w:rPr>
      </w:pPr>
      <w:r xmlns:w="http://schemas.openxmlformats.org/wordprocessingml/2006/main" w:rsidRPr="00532D6C">
        <w:rPr>
          <w:rFonts w:ascii="GHEA Grapalat" w:eastAsia="Times New Roman" w:hAnsi="GHEA Grapalat" w:cs="Arial"/>
          <w:sz w:val="20"/>
          <w:szCs w:val="24"/>
          <w:lang w:val="en-US"/>
        </w:rPr>
        <w:t xml:space="preserve">Participant</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en-US"/>
        </w:rPr>
        <w:t xml:space="preserve">by application</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en-US"/>
        </w:rPr>
        <w:t xml:space="preserve">present</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en-US"/>
        </w:rPr>
        <w:t xml:space="preserve">is</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en-US"/>
        </w:rPr>
        <w:t xml:space="preserve">her</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en-US"/>
        </w:rPr>
        <w:t xml:space="preserve">by</w:t>
      </w:r>
      <w:r xmlns:w="http://schemas.openxmlformats.org/wordprocessingml/2006/main" w:rsidRPr="00532D6C">
        <w:rPr>
          <w:rFonts w:ascii="GHEA Grapalat" w:eastAsia="Times New Roman" w:hAnsi="GHEA Grapalat" w:cs="Sylfaen"/>
          <w:sz w:val="20"/>
          <w:szCs w:val="24"/>
          <w:lang w:val="es-ES"/>
        </w:rPr>
        <w:t xml:space="preserve"> </w:t>
      </w:r>
      <w:r xmlns:w="http://schemas.openxmlformats.org/wordprocessingml/2006/main" w:rsidRPr="00532D6C">
        <w:rPr>
          <w:rFonts w:ascii="GHEA Grapalat" w:eastAsia="Times New Roman" w:hAnsi="GHEA Grapalat" w:cs="Arial"/>
          <w:sz w:val="20"/>
          <w:szCs w:val="24"/>
          <w:lang w:val="en-US"/>
        </w:rPr>
        <w:t xml:space="preserve">confirmed </w:t>
      </w:r>
      <w:r xmlns:w="http://schemas.openxmlformats.org/wordprocessingml/2006/main" w:rsidRPr="00532D6C">
        <w:rPr>
          <w:rFonts w:ascii="GHEA Grapalat" w:eastAsia="Times New Roman" w:hAnsi="GHEA Grapalat" w:cs="Sylfaen"/>
          <w:sz w:val="20"/>
          <w:szCs w:val="24"/>
          <w:lang w:val="es-ES"/>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b/>
          <w:sz w:val="20"/>
          <w:szCs w:val="24"/>
          <w:lang w:val="es-ES"/>
        </w:rPr>
      </w:pPr>
      <w:r xmlns:w="http://schemas.openxmlformats.org/wordprocessingml/2006/main" w:rsidRPr="00532D6C">
        <w:rPr>
          <w:rFonts w:ascii="GHEA Grapalat" w:eastAsia="Times New Roman" w:hAnsi="GHEA Grapalat" w:cs="Sylfaen"/>
          <w:b/>
          <w:sz w:val="20"/>
          <w:szCs w:val="24"/>
          <w:lang w:val="es-ES"/>
        </w:rPr>
        <w:t xml:space="preserve">2.1 </w:t>
      </w:r>
      <w:r xmlns:w="http://schemas.openxmlformats.org/wordprocessingml/2006/main" w:rsidRPr="00532D6C">
        <w:rPr>
          <w:rFonts w:ascii="GHEA Grapalat" w:eastAsia="Times New Roman" w:hAnsi="GHEA Grapalat" w:cs="Arial"/>
          <w:b/>
          <w:sz w:val="20"/>
          <w:szCs w:val="24"/>
        </w:rPr>
        <w:t xml:space="preserve">to the procedure</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rPr>
        <w:t xml:space="preserve">to participate</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rPr>
        <w:t xml:space="preserve">application </w:t>
      </w:r>
      <w:r xmlns:w="http://schemas.openxmlformats.org/wordprocessingml/2006/main" w:rsidRPr="00532D6C">
        <w:rPr>
          <w:rFonts w:ascii="GHEA Grapalat" w:eastAsia="Times New Roman" w:hAnsi="GHEA Grapalat" w:cs="Sylfaen"/>
          <w:b/>
          <w:sz w:val="20"/>
          <w:szCs w:val="24"/>
          <w:lang w:val="es-ES"/>
        </w:rPr>
        <w:t xml:space="preserve">- </w:t>
      </w:r>
      <w:r xmlns:w="http://schemas.openxmlformats.org/wordprocessingml/2006/main" w:rsidRPr="00532D6C">
        <w:rPr>
          <w:rFonts w:ascii="GHEA Grapalat" w:eastAsia="Times New Roman" w:hAnsi="GHEA Grapalat" w:cs="Arial"/>
          <w:b/>
          <w:sz w:val="20"/>
          <w:szCs w:val="24"/>
          <w:lang w:val="en-US"/>
        </w:rPr>
        <w:t xml:space="preserve">statement </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af-ZA"/>
        </w:rPr>
        <w:t xml:space="preserve">according to</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af-ZA"/>
        </w:rPr>
        <w:t xml:space="preserve">h </w:t>
      </w:r>
      <w:r xmlns:w="http://schemas.openxmlformats.org/wordprocessingml/2006/main" w:rsidRPr="00532D6C">
        <w:rPr>
          <w:rFonts w:ascii="GHEA Grapalat" w:eastAsia="Times New Roman" w:hAnsi="GHEA Grapalat" w:cs="Arial"/>
          <w:b/>
          <w:sz w:val="20"/>
          <w:szCs w:val="24"/>
        </w:rPr>
        <w:t xml:space="preserve">added </w:t>
      </w:r>
      <w:r xmlns:w="http://schemas.openxmlformats.org/wordprocessingml/2006/main" w:rsidRPr="00532D6C">
        <w:rPr>
          <w:rFonts w:ascii="GHEA Grapalat" w:eastAsia="Times New Roman" w:hAnsi="GHEA Grapalat" w:cs="Arial"/>
          <w:b/>
          <w:sz w:val="20"/>
          <w:szCs w:val="24"/>
          <w:lang w:val="af-ZA"/>
        </w:rPr>
        <w:t xml:space="preserve">to </w:t>
      </w:r>
      <w:r xmlns:w="http://schemas.openxmlformats.org/wordprocessingml/2006/main" w:rsidRPr="00532D6C">
        <w:rPr>
          <w:rFonts w:ascii="GHEA Grapalat" w:eastAsia="Times New Roman" w:hAnsi="GHEA Grapalat" w:cs="Sylfaen"/>
          <w:b/>
          <w:sz w:val="20"/>
          <w:szCs w:val="24"/>
          <w:lang w:val="af-ZA"/>
        </w:rPr>
        <w:t xml:space="preserve">N 1 </w:t>
      </w:r>
      <w:r xmlns:w="http://schemas.openxmlformats.org/wordprocessingml/2006/main" w:rsidRPr="00532D6C">
        <w:rPr>
          <w:rFonts w:ascii="GHEA Grapalat" w:eastAsia="Times New Roman" w:hAnsi="GHEA Grapalat" w:cs="Sylfaen"/>
          <w:b/>
          <w:sz w:val="20"/>
          <w:szCs w:val="24"/>
          <w:lang w:val="es-ES"/>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b/>
          <w:sz w:val="20"/>
          <w:szCs w:val="24"/>
          <w:lang w:val="es-ES"/>
        </w:rPr>
      </w:pPr>
      <w:r xmlns:w="http://schemas.openxmlformats.org/wordprocessingml/2006/main" w:rsidRPr="00532D6C">
        <w:rPr>
          <w:rFonts w:ascii="GHEA Grapalat" w:eastAsia="Times New Roman" w:hAnsi="GHEA Grapalat" w:cs="Times New Roman"/>
          <w:b/>
          <w:sz w:val="20"/>
          <w:szCs w:val="24"/>
          <w:lang w:val="es-ES"/>
        </w:rPr>
        <w:t xml:space="preserve">2.2 </w:t>
      </w:r>
      <w:r xmlns:w="http://schemas.openxmlformats.org/wordprocessingml/2006/main" w:rsidRPr="00532D6C">
        <w:rPr>
          <w:rFonts w:ascii="GHEA Grapalat" w:eastAsia="Times New Roman" w:hAnsi="GHEA Grapalat" w:cs="Arial"/>
          <w:b/>
          <w:sz w:val="20"/>
          <w:szCs w:val="24"/>
          <w:lang w:val="es-ES"/>
        </w:rPr>
        <w:t xml:space="preserve">items</w:t>
      </w:r>
      <w:r xmlns:w="http://schemas.openxmlformats.org/wordprocessingml/2006/main" w:rsidRPr="00532D6C">
        <w:rPr>
          <w:rFonts w:ascii="GHEA Grapalat" w:eastAsia="Times New Roman" w:hAnsi="GHEA Grapalat" w:cs="Sylfaen"/>
          <w:b/>
          <w:sz w:val="20"/>
          <w:szCs w:val="24"/>
          <w:lang w:val="es-ES"/>
        </w:rPr>
        <w:t xml:space="preserve"> </w:t>
      </w:r>
      <w:r xmlns:w="http://schemas.openxmlformats.org/wordprocessingml/2006/main" w:rsidRPr="00532D6C">
        <w:rPr>
          <w:rFonts w:ascii="GHEA Grapalat" w:eastAsia="Times New Roman" w:hAnsi="GHEA Grapalat" w:cs="Arial"/>
          <w:b/>
          <w:sz w:val="20"/>
          <w:szCs w:val="24"/>
          <w:lang w:val="es-ES"/>
        </w:rPr>
        <w:t xml:space="preserve">by</w:t>
      </w:r>
      <w:r xmlns:w="http://schemas.openxmlformats.org/wordprocessingml/2006/main" w:rsidRPr="00532D6C">
        <w:rPr>
          <w:rFonts w:ascii="GHEA Grapalat" w:eastAsia="Times New Roman" w:hAnsi="GHEA Grapalat" w:cs="Sylfaen"/>
          <w:b/>
          <w:sz w:val="20"/>
          <w:szCs w:val="24"/>
          <w:lang w:val="es-ES"/>
        </w:rPr>
        <w:t xml:space="preserve"> </w:t>
      </w:r>
      <w:r xmlns:w="http://schemas.openxmlformats.org/wordprocessingml/2006/main" w:rsidRPr="00532D6C">
        <w:rPr>
          <w:rFonts w:ascii="GHEA Grapalat" w:eastAsia="Times New Roman" w:hAnsi="GHEA Grapalat" w:cs="Arial"/>
          <w:b/>
          <w:sz w:val="20"/>
          <w:szCs w:val="24"/>
          <w:lang w:val="es-ES"/>
        </w:rPr>
        <w:t xml:space="preserve">approved </w:t>
      </w:r>
      <w:r xmlns:w="http://schemas.openxmlformats.org/wordprocessingml/2006/main" w:rsidRPr="00532D6C">
        <w:rPr>
          <w:rFonts w:ascii="GHEA Grapalat" w:eastAsia="Times New Roman" w:hAnsi="GHEA Grapalat" w:cs="Sylfaen"/>
          <w:b/>
          <w:sz w:val="20"/>
          <w:szCs w:val="24"/>
          <w:lang w:val="es-ES"/>
        </w:rPr>
        <w:t xml:space="preserve">- </w:t>
      </w:r>
      <w:r xmlns:w="http://schemas.openxmlformats.org/wordprocessingml/2006/main" w:rsidRPr="00532D6C">
        <w:rPr>
          <w:rFonts w:ascii="GHEA Grapalat" w:eastAsia="Times New Roman" w:hAnsi="GHEA Grapalat" w:cs="Arial"/>
          <w:b/>
          <w:sz w:val="20"/>
          <w:szCs w:val="24"/>
          <w:lang w:val="en-US"/>
        </w:rPr>
        <w:t xml:space="preserve">recommended</w:t>
      </w:r>
      <w:r xmlns:w="http://schemas.openxmlformats.org/wordprocessingml/2006/main" w:rsidRPr="00532D6C">
        <w:rPr>
          <w:rFonts w:ascii="GHEA Grapalat" w:eastAsia="Times New Roman" w:hAnsi="GHEA Grapalat" w:cs="Sylfaen"/>
          <w:b/>
          <w:sz w:val="20"/>
          <w:szCs w:val="24"/>
          <w:lang w:val="es-ES"/>
        </w:rPr>
        <w:t xml:space="preserve"> </w:t>
      </w:r>
      <w:r xmlns:w="http://schemas.openxmlformats.org/wordprocessingml/2006/main" w:rsidRPr="00532D6C">
        <w:rPr>
          <w:rFonts w:ascii="GHEA Grapalat" w:eastAsia="Times New Roman" w:hAnsi="GHEA Grapalat" w:cs="Arial"/>
          <w:b/>
          <w:sz w:val="20"/>
          <w:szCs w:val="24"/>
          <w:lang w:val="en-US"/>
        </w:rPr>
        <w:t xml:space="preserve">of the product</w:t>
      </w:r>
      <w:r xmlns:w="http://schemas.openxmlformats.org/wordprocessingml/2006/main" w:rsidRPr="00532D6C">
        <w:rPr>
          <w:rFonts w:ascii="GHEA Grapalat" w:eastAsia="Times New Roman" w:hAnsi="GHEA Grapalat" w:cs="Sylfaen"/>
          <w:b/>
          <w:sz w:val="20"/>
          <w:szCs w:val="24"/>
          <w:lang w:val="es-ES"/>
        </w:rPr>
        <w:t xml:space="preserve"> </w:t>
      </w:r>
      <w:r xmlns:w="http://schemas.openxmlformats.org/wordprocessingml/2006/main" w:rsidRPr="00532D6C">
        <w:rPr>
          <w:rFonts w:ascii="GHEA Grapalat" w:eastAsia="Times New Roman" w:hAnsi="GHEA Grapalat" w:cs="Arial"/>
          <w:b/>
          <w:sz w:val="20"/>
          <w:szCs w:val="20"/>
          <w:lang w:val="hy-AM"/>
        </w:rPr>
        <w:t xml:space="preserve">complete</w:t>
      </w:r>
      <w:r xmlns:w="http://schemas.openxmlformats.org/wordprocessingml/2006/main" w:rsidRPr="00532D6C">
        <w:rPr>
          <w:rFonts w:ascii="GHEA Grapalat" w:eastAsia="Times New Roman" w:hAnsi="GHEA Grapalat" w:cs="Times New Roman"/>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description </w:t>
      </w:r>
      <w:r xmlns:w="http://schemas.openxmlformats.org/wordprocessingml/2006/main" w:rsidRPr="00532D6C">
        <w:rPr>
          <w:rFonts w:ascii="GHEA Grapalat" w:eastAsia="Times New Roman" w:hAnsi="GHEA Grapalat" w:cs="Arial"/>
          <w:b/>
          <w:sz w:val="20"/>
          <w:szCs w:val="20"/>
          <w:lang w:val="en-US"/>
        </w:rPr>
        <w:t xml:space="preserve">according </w:t>
      </w:r>
      <w:r xmlns:w="http://schemas.openxmlformats.org/wordprocessingml/2006/main" w:rsidRPr="00532D6C">
        <w:rPr>
          <w:rFonts w:ascii="GHEA Grapalat" w:eastAsia="Times New Roman" w:hAnsi="GHEA Grapalat" w:cs="Times New Roman"/>
          <w:b/>
          <w:sz w:val="20"/>
          <w:szCs w:val="20"/>
          <w:lang w:val="es-ES"/>
        </w:rPr>
        <w:t xml:space="preserve">to</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Annex </w:t>
      </w:r>
      <w:r xmlns:w="http://schemas.openxmlformats.org/wordprocessingml/2006/main" w:rsidRPr="00532D6C">
        <w:rPr>
          <w:rFonts w:ascii="GHEA Grapalat" w:eastAsia="Times New Roman" w:hAnsi="GHEA Grapalat" w:cs="Times New Roman"/>
          <w:b/>
          <w:sz w:val="20"/>
          <w:szCs w:val="20"/>
          <w:lang w:val="es-ES"/>
        </w:rPr>
        <w:t xml:space="preserve">N </w:t>
      </w:r>
      <w:r xmlns:w="http://schemas.openxmlformats.org/wordprocessingml/2006/main" w:rsidRPr="00532D6C">
        <w:rPr>
          <w:rFonts w:ascii="GHEA Grapalat" w:eastAsia="Times New Roman" w:hAnsi="GHEA Grapalat" w:cs="Arial"/>
          <w:b/>
          <w:sz w:val="20"/>
          <w:szCs w:val="20"/>
          <w:lang w:val="en-US"/>
        </w:rPr>
        <w:t xml:space="preserve">1.1 </w:t>
      </w:r>
      <w:r xmlns:w="http://schemas.openxmlformats.org/wordprocessingml/2006/main" w:rsidRPr="00532D6C">
        <w:rPr>
          <w:rFonts w:ascii="GHEA Grapalat" w:eastAsia="Times New Roman" w:hAnsi="GHEA Grapalat" w:cs="Sylfaen"/>
          <w:b/>
          <w:sz w:val="20"/>
          <w:szCs w:val="24"/>
          <w:lang w:val="es-ES"/>
        </w:rPr>
        <w:t xml:space="preserve">.</w:t>
      </w:r>
    </w:p>
    <w:p w:rsidR="00532D6C" w:rsidRPr="00532D6C" w:rsidRDefault="00532D6C" w:rsidP="00106D44">
      <w:pPr xmlns:w="http://schemas.openxmlformats.org/wordprocessingml/2006/main">
        <w:tabs>
          <w:tab w:val="left" w:pos="426"/>
        </w:tabs>
        <w:spacing w:after="0" w:line="276"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sz w:val="20"/>
          <w:szCs w:val="20"/>
          <w:lang w:val="af-ZA" w:eastAsia="ru-RU"/>
        </w:rPr>
        <w:t xml:space="preserve">2.3 </w:t>
      </w:r>
      <w:r xmlns:w="http://schemas.openxmlformats.org/wordprocessingml/2006/main" w:rsidRPr="00532D6C">
        <w:rPr>
          <w:rFonts w:ascii="GHEA Grapalat" w:eastAsia="Times New Roman" w:hAnsi="GHEA Grapalat" w:cs="Arial"/>
          <w:sz w:val="20"/>
          <w:szCs w:val="24"/>
          <w:lang w:val="en-US"/>
        </w:rPr>
        <w:t xml:space="preserve">agency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of the 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 copy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of it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side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being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person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data </w:t>
      </w:r>
      <w:r xmlns:w="http://schemas.openxmlformats.org/wordprocessingml/2006/main" w:rsidRPr="00532D6C">
        <w:rPr>
          <w:rFonts w:ascii="GHEA Grapalat" w:eastAsia="Times New Roman" w:hAnsi="GHEA Grapalat" w:cs="Sylfaen"/>
          <w:sz w:val="20"/>
          <w:szCs w:val="24"/>
          <w:lang w:val="af-ZA"/>
        </w:rPr>
        <w:t xml:space="preserve">if</w:t>
      </w:r>
      <w:r xmlns:w="http://schemas.openxmlformats.org/wordprocessingml/2006/main" w:rsidRPr="00532D6C">
        <w:rPr>
          <w:rFonts w:ascii="GHEA Grapalat" w:eastAsia="Times New Roman" w:hAnsi="GHEA Grapalat" w:cs="Arial"/>
          <w:sz w:val="20"/>
          <w:szCs w:val="24"/>
          <w:lang w:val="en-US"/>
        </w:rPr>
        <w:t xml:space="preserv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the contract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to be carried out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agency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through</w:t>
      </w:r>
      <w:r xmlns:w="http://schemas.openxmlformats.org/wordprocessingml/2006/main" w:rsidRPr="00532D6C">
        <w:rPr>
          <w:rFonts w:ascii="GHEA Grapalat" w:eastAsia="Times New Roman" w:hAnsi="GHEA Grapalat" w:cs="Sylfaen"/>
          <w:sz w:val="20"/>
          <w:szCs w:val="24"/>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color w:val="FFFFFF"/>
          <w:sz w:val="20"/>
          <w:szCs w:val="24"/>
          <w:lang w:val="af-ZA"/>
        </w:rPr>
      </w:pPr>
      <w:r xmlns:w="http://schemas.openxmlformats.org/wordprocessingml/2006/main" w:rsidRPr="00532D6C">
        <w:rPr>
          <w:rFonts w:ascii="GHEA Grapalat" w:eastAsia="Times New Roman" w:hAnsi="GHEA Grapalat" w:cs="Sylfaen"/>
          <w:sz w:val="20"/>
          <w:szCs w:val="24"/>
          <w:lang w:val="af-ZA"/>
        </w:rPr>
        <w:t xml:space="preserve">2.4 </w:t>
      </w:r>
      <w:r xmlns:w="http://schemas.openxmlformats.org/wordprocessingml/2006/main" w:rsidRPr="00532D6C">
        <w:rPr>
          <w:rFonts w:ascii="GHEA Grapalat" w:eastAsia="Times New Roman" w:hAnsi="GHEA Grapalat" w:cs="Arial"/>
          <w:sz w:val="20"/>
          <w:szCs w:val="24"/>
          <w:lang w:val="en-US"/>
        </w:rPr>
        <w:t xml:space="preserve">joint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activity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the </w:t>
      </w:r>
      <w:r xmlns:w="http://schemas.openxmlformats.org/wordprocessingml/2006/main" w:rsidRPr="00532D6C">
        <w:rPr>
          <w:rFonts w:ascii="GHEA Grapalat" w:eastAsia="Times New Roman" w:hAnsi="GHEA Grapalat" w:cs="Arial"/>
          <w:sz w:val="20"/>
          <w:szCs w:val="24"/>
          <w:lang w:val="en-US"/>
        </w:rPr>
        <w:t xml:space="preserve">contract </w:t>
      </w:r>
      <w:r xmlns:w="http://schemas.openxmlformats.org/wordprocessingml/2006/main" w:rsidRPr="00532D6C">
        <w:rPr>
          <w:rFonts w:ascii="GHEA Grapalat" w:eastAsia="Times New Roman" w:hAnsi="GHEA Grapalat" w:cs="Sylfaen"/>
          <w:sz w:val="20"/>
          <w:szCs w:val="24"/>
          <w:lang w:val="af-ZA"/>
        </w:rPr>
        <w:t xml:space="preserve">if</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participants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of purchase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to the procedure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participates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are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together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activity</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in order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en-US"/>
        </w:rPr>
        <w:t xml:space="preserve">consortium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Sylfaen"/>
          <w:sz w:val="20"/>
          <w:szCs w:val="24"/>
          <w:vertAlign w:val="superscript"/>
          <w:lang w:val="af-ZA"/>
        </w:rPr>
        <w:t xml:space="preserve">15:00</w:t>
      </w:r>
      <w:r xmlns:w="http://schemas.openxmlformats.org/wordprocessingml/2006/main" w:rsidRPr="00532D6C">
        <w:rPr>
          <w:rFonts w:ascii="GHEA Grapalat" w:eastAsia="Times New Roman" w:hAnsi="GHEA Grapalat" w:cs="Sylfaen"/>
          <w:color w:val="FFFFFF"/>
          <w:sz w:val="20"/>
          <w:szCs w:val="24"/>
          <w:vertAlign w:val="superscript"/>
          <w:lang w:val="af-ZA"/>
        </w:rPr>
        <w:footnoteReference xmlns:w="http://schemas.openxmlformats.org/wordprocessingml/2006/main" w:id="6"/>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af-ZA"/>
        </w:rPr>
      </w:pPr>
      <w:r xmlns:w="http://schemas.openxmlformats.org/wordprocessingml/2006/main" w:rsidRPr="00532D6C">
        <w:rPr>
          <w:rFonts w:ascii="GHEA Grapalat" w:eastAsia="Times New Roman" w:hAnsi="GHEA Grapalat" w:cs="Sylfaen"/>
          <w:b/>
          <w:sz w:val="20"/>
          <w:szCs w:val="24"/>
          <w:lang w:val="af-ZA"/>
        </w:rPr>
        <w:t xml:space="preserve">2.6 </w:t>
      </w:r>
      <w:r xmlns:w="http://schemas.openxmlformats.org/wordprocessingml/2006/main" w:rsidRPr="00532D6C">
        <w:rPr>
          <w:rFonts w:ascii="GHEA Grapalat" w:eastAsia="Times New Roman" w:hAnsi="GHEA Grapalat" w:cs="Arial"/>
          <w:b/>
          <w:sz w:val="20"/>
          <w:szCs w:val="24"/>
          <w:lang w:val="hy-AM"/>
        </w:rPr>
        <w:t xml:space="preserve">price</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hy-AM"/>
        </w:rPr>
        <w:t xml:space="preserve">offer </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hy-AM"/>
        </w:rPr>
        <w:t xml:space="preserve">agree</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lang w:val="hy-AM"/>
        </w:rPr>
        <w:t xml:space="preserve">Appendix </w:t>
      </w:r>
      <w:r xmlns:w="http://schemas.openxmlformats.org/wordprocessingml/2006/main" w:rsidRPr="00532D6C">
        <w:rPr>
          <w:rFonts w:ascii="GHEA Grapalat" w:eastAsia="Times New Roman" w:hAnsi="GHEA Grapalat" w:cs="Sylfaen"/>
          <w:b/>
          <w:sz w:val="20"/>
          <w:szCs w:val="24"/>
          <w:lang w:val="af-ZA"/>
        </w:rPr>
        <w:t xml:space="preserve">N </w:t>
      </w:r>
      <w:r xmlns:w="http://schemas.openxmlformats.org/wordprocessingml/2006/main" w:rsidRPr="00532D6C">
        <w:rPr>
          <w:rFonts w:ascii="GHEA Grapalat" w:eastAsia="Times New Roman" w:hAnsi="GHEA Grapalat" w:cs="Arial"/>
          <w:b/>
          <w:sz w:val="20"/>
          <w:szCs w:val="24"/>
          <w:lang w:val="hy-AM"/>
        </w:rPr>
        <w:t xml:space="preserve">2 </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Pricing</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the offer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is introduced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value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cost: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predictable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of profit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af-ZA"/>
        </w:rPr>
        <w:t xml:space="preserve">the total </w:t>
      </w:r>
      <w:r xmlns:w="http://schemas.openxmlformats.org/wordprocessingml/2006/main" w:rsidRPr="00532D6C">
        <w:rPr>
          <w:rFonts w:ascii="GHEA Grapalat" w:eastAsia="Times New Roman" w:hAnsi="GHEA Grapalat" w:cs="Sylfaen"/>
          <w:sz w:val="20"/>
          <w:szCs w:val="24"/>
          <w:lang w:val="af-ZA"/>
        </w:rPr>
        <w:t xml:space="preserve">)</w:t>
      </w:r>
      <w:r xmlns:w="http://schemas.openxmlformats.org/wordprocessingml/2006/main" w:rsidRPr="00532D6C">
        <w:rPr>
          <w:rFonts w:ascii="GHEA Grapalat" w:eastAsia="Times New Roman" w:hAnsi="GHEA Grapalat" w:cs="Sylfaen"/>
          <w:lang w:val="af-ZA"/>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added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value</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tax</w:t>
      </w:r>
      <w:r xmlns:w="http://schemas.openxmlformats.org/wordprocessingml/2006/main" w:rsidRPr="00532D6C" w:rsidDel="001A1F55">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general</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of the ingredients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consisting of</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of calculation</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form.</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lang w:val="hy-AM"/>
        </w:rPr>
        <w:t xml:space="preserve">Worth it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components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calculation </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gap</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other</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details</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they are not</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required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and:</w:t>
      </w:r>
      <w:r xmlns:w="http://schemas.openxmlformats.org/wordprocessingml/2006/main" w:rsidRPr="00532D6C">
        <w:rPr>
          <w:rFonts w:ascii="GHEA Grapalat" w:eastAsia="Times New Roman" w:hAnsi="GHEA Grapalat" w:cs="Sylfaen"/>
          <w:sz w:val="20"/>
          <w:szCs w:val="24"/>
          <w:lang w:val="af-ZA"/>
        </w:rPr>
        <w:t xml:space="preserve"> </w:t>
      </w:r>
      <w:r xmlns:w="http://schemas.openxmlformats.org/wordprocessingml/2006/main" w:rsidRPr="00532D6C">
        <w:rPr>
          <w:rFonts w:ascii="GHEA Grapalat" w:eastAsia="Times New Roman" w:hAnsi="GHEA Grapalat" w:cs="Arial"/>
          <w:sz w:val="20"/>
          <w:szCs w:val="24"/>
        </w:rPr>
        <w:t xml:space="preserve">is introduced </w:t>
      </w:r>
      <w:r xmlns:w="http://schemas.openxmlformats.org/wordprocessingml/2006/main" w:rsidRPr="00532D6C">
        <w:rPr>
          <w:rFonts w:ascii="GHEA Grapalat" w:eastAsia="Times New Roman" w:hAnsi="GHEA Grapalat" w:cs="Sylfaen"/>
          <w:sz w:val="20"/>
          <w:szCs w:val="24"/>
          <w:lang w:val="af-ZA"/>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Sylfaen"/>
          <w:b/>
          <w:sz w:val="20"/>
          <w:szCs w:val="24"/>
          <w:lang w:val="es-ES"/>
        </w:rPr>
      </w:pPr>
      <w:r xmlns:w="http://schemas.openxmlformats.org/wordprocessingml/2006/main" w:rsidRPr="00532D6C">
        <w:rPr>
          <w:rFonts w:ascii="GHEA Grapalat" w:eastAsia="Times New Roman" w:hAnsi="GHEA Grapalat" w:cs="Times New Roman"/>
          <w:b/>
          <w:sz w:val="20"/>
          <w:szCs w:val="24"/>
          <w:lang w:val="es-ES"/>
        </w:rPr>
        <w:t xml:space="preserve">3. </w:t>
      </w:r>
      <w:r xmlns:w="http://schemas.openxmlformats.org/wordprocessingml/2006/main" w:rsidRPr="00532D6C">
        <w:rPr>
          <w:rFonts w:ascii="GHEA Grapalat" w:eastAsia="Times New Roman" w:hAnsi="GHEA Grapalat" w:cs="Arial"/>
          <w:b/>
          <w:sz w:val="20"/>
          <w:szCs w:val="24"/>
          <w:lang w:val="es-ES"/>
        </w:rPr>
        <w:t xml:space="preserve">PROCEDURE FOR PREPARING THE APPLICATION</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0"/>
          <w:lang w:val="es-ES"/>
        </w:rPr>
      </w:pPr>
      <w:r xmlns:w="http://schemas.openxmlformats.org/wordprocessingml/2006/main" w:rsidRPr="00532D6C">
        <w:rPr>
          <w:rFonts w:ascii="GHEA Grapalat" w:eastAsia="Times New Roman" w:hAnsi="GHEA Grapalat" w:cs="Times New Roman"/>
          <w:sz w:val="20"/>
          <w:szCs w:val="20"/>
          <w:lang w:val="es-ES"/>
        </w:rPr>
        <w:t xml:space="preserve">3.1 </w:t>
      </w:r>
      <w:r xmlns:w="http://schemas.openxmlformats.org/wordprocessingml/2006/main" w:rsidRPr="00532D6C">
        <w:rPr>
          <w:rFonts w:ascii="GHEA Grapalat" w:eastAsia="Times New Roman" w:hAnsi="GHEA Grapalat" w:cs="Arial"/>
          <w:sz w:val="20"/>
          <w:szCs w:val="20"/>
        </w:rPr>
        <w:t xml:space="preserve">Participant</w:t>
      </w:r>
      <w:r xmlns:w="http://schemas.openxmlformats.org/wordprocessingml/2006/main" w:rsidRPr="00532D6C">
        <w:rPr>
          <w:rFonts w:ascii="GHEA Grapalat" w:eastAsia="Times New Roman" w:hAnsi="GHEA Grapalat" w:cs="Sylfaen"/>
          <w:sz w:val="20"/>
          <w:szCs w:val="20"/>
          <w:lang w:val="es-ES"/>
        </w:rPr>
        <w:t xml:space="preserve"> </w:t>
      </w:r>
      <w:r xmlns:w="http://schemas.openxmlformats.org/wordprocessingml/2006/main" w:rsidRPr="00532D6C">
        <w:rPr>
          <w:rFonts w:ascii="GHEA Grapalat" w:eastAsia="Times New Roman" w:hAnsi="GHEA Grapalat" w:cs="Arial"/>
          <w:sz w:val="20"/>
          <w:szCs w:val="20"/>
        </w:rPr>
        <w:t xml:space="preserve">the application</w:t>
      </w:r>
      <w:r xmlns:w="http://schemas.openxmlformats.org/wordprocessingml/2006/main" w:rsidRPr="00532D6C">
        <w:rPr>
          <w:rFonts w:ascii="GHEA Grapalat" w:eastAsia="Times New Roman" w:hAnsi="GHEA Grapalat" w:cs="Sylfaen"/>
          <w:sz w:val="20"/>
          <w:szCs w:val="20"/>
          <w:lang w:val="es-ES"/>
        </w:rPr>
        <w:t xml:space="preserve"> </w:t>
      </w:r>
      <w:r xmlns:w="http://schemas.openxmlformats.org/wordprocessingml/2006/main" w:rsidRPr="00532D6C">
        <w:rPr>
          <w:rFonts w:ascii="GHEA Grapalat" w:eastAsia="Times New Roman" w:hAnsi="GHEA Grapalat" w:cs="Arial"/>
          <w:sz w:val="20"/>
          <w:szCs w:val="20"/>
        </w:rPr>
        <w:t xml:space="preserve">present</w:t>
      </w:r>
      <w:r xmlns:w="http://schemas.openxmlformats.org/wordprocessingml/2006/main" w:rsidRPr="00532D6C">
        <w:rPr>
          <w:rFonts w:ascii="GHEA Grapalat" w:eastAsia="Times New Roman" w:hAnsi="GHEA Grapalat" w:cs="Sylfaen"/>
          <w:sz w:val="20"/>
          <w:szCs w:val="20"/>
          <w:lang w:val="es-ES"/>
        </w:rPr>
        <w:t xml:space="preserve"> </w:t>
      </w:r>
      <w:r xmlns:w="http://schemas.openxmlformats.org/wordprocessingml/2006/main" w:rsidRPr="00532D6C">
        <w:rPr>
          <w:rFonts w:ascii="GHEA Grapalat" w:eastAsia="Times New Roman" w:hAnsi="GHEA Grapalat" w:cs="Arial"/>
          <w:sz w:val="20"/>
          <w:szCs w:val="20"/>
        </w:rPr>
        <w:t xml:space="preserve">is</w:t>
      </w:r>
      <w:r xmlns:w="http://schemas.openxmlformats.org/wordprocessingml/2006/main" w:rsidRPr="00532D6C">
        <w:rPr>
          <w:rFonts w:ascii="GHEA Grapalat" w:eastAsia="Times New Roman" w:hAnsi="GHEA Grapalat" w:cs="Sylfaen"/>
          <w:sz w:val="20"/>
          <w:szCs w:val="20"/>
          <w:lang w:val="es-ES"/>
        </w:rPr>
        <w:t xml:space="preserve"> </w:t>
      </w:r>
      <w:r xmlns:w="http://schemas.openxmlformats.org/wordprocessingml/2006/main" w:rsidRPr="00532D6C">
        <w:rPr>
          <w:rFonts w:ascii="GHEA Grapalat" w:eastAsia="Times New Roman" w:hAnsi="GHEA Grapalat" w:cs="Arial"/>
          <w:sz w:val="20"/>
          <w:szCs w:val="20"/>
        </w:rPr>
        <w:t xml:space="preserve">hereby</w:t>
      </w:r>
      <w:r xmlns:w="http://schemas.openxmlformats.org/wordprocessingml/2006/main" w:rsidRPr="00532D6C">
        <w:rPr>
          <w:rFonts w:ascii="GHEA Grapalat" w:eastAsia="Times New Roman" w:hAnsi="GHEA Grapalat" w:cs="Sylfaen"/>
          <w:sz w:val="20"/>
          <w:szCs w:val="20"/>
          <w:lang w:val="es-ES"/>
        </w:rPr>
        <w:t xml:space="preserve"> </w:t>
      </w:r>
      <w:r xmlns:w="http://schemas.openxmlformats.org/wordprocessingml/2006/main" w:rsidRPr="00532D6C">
        <w:rPr>
          <w:rFonts w:ascii="GHEA Grapalat" w:eastAsia="Times New Roman" w:hAnsi="GHEA Grapalat" w:cs="Arial"/>
          <w:sz w:val="20"/>
          <w:szCs w:val="20"/>
        </w:rPr>
        <w:t xml:space="preserve">by invitation</w:t>
      </w:r>
      <w:r xmlns:w="http://schemas.openxmlformats.org/wordprocessingml/2006/main" w:rsidRPr="00532D6C">
        <w:rPr>
          <w:rFonts w:ascii="GHEA Grapalat" w:eastAsia="Times New Roman" w:hAnsi="GHEA Grapalat" w:cs="Sylfaen"/>
          <w:sz w:val="20"/>
          <w:szCs w:val="20"/>
          <w:lang w:val="es-ES"/>
        </w:rPr>
        <w:t xml:space="preserve"> </w:t>
      </w:r>
      <w:r xmlns:w="http://schemas.openxmlformats.org/wordprocessingml/2006/main" w:rsidRPr="00532D6C">
        <w:rPr>
          <w:rFonts w:ascii="GHEA Grapalat" w:eastAsia="Times New Roman" w:hAnsi="GHEA Grapalat" w:cs="Arial"/>
          <w:sz w:val="20"/>
          <w:szCs w:val="20"/>
        </w:rPr>
        <w:t xml:space="preserve">defined</w:t>
      </w:r>
      <w:r xmlns:w="http://schemas.openxmlformats.org/wordprocessingml/2006/main" w:rsidRPr="00532D6C">
        <w:rPr>
          <w:rFonts w:ascii="GHEA Grapalat" w:eastAsia="Times New Roman" w:hAnsi="GHEA Grapalat" w:cs="Sylfaen"/>
          <w:sz w:val="20"/>
          <w:szCs w:val="20"/>
          <w:lang w:val="es-ES"/>
        </w:rPr>
        <w:t xml:space="preserve"> </w:t>
      </w:r>
      <w:r xmlns:w="http://schemas.openxmlformats.org/wordprocessingml/2006/main" w:rsidRPr="00532D6C">
        <w:rPr>
          <w:rFonts w:ascii="GHEA Grapalat" w:eastAsia="Times New Roman" w:hAnsi="GHEA Grapalat" w:cs="Arial"/>
          <w:sz w:val="20"/>
          <w:szCs w:val="20"/>
        </w:rPr>
        <w:t xml:space="preserve">in order.</w:t>
      </w:r>
      <w:r xmlns:w="http://schemas.openxmlformats.org/wordprocessingml/2006/main" w:rsidRPr="00532D6C">
        <w:rPr>
          <w:rFonts w:ascii="GHEA Grapalat" w:eastAsia="Times New Roman" w:hAnsi="GHEA Grapalat" w:cs="Sylfaen"/>
          <w:sz w:val="20"/>
          <w:szCs w:val="20"/>
          <w:lang w:val="es-ES"/>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b/>
          <w:sz w:val="20"/>
          <w:szCs w:val="24"/>
          <w:lang w:val="af-ZA"/>
        </w:rPr>
      </w:pPr>
      <w:r xmlns:w="http://schemas.openxmlformats.org/wordprocessingml/2006/main" w:rsidRPr="00532D6C">
        <w:rPr>
          <w:rFonts w:ascii="GHEA Grapalat" w:eastAsia="Times New Roman" w:hAnsi="GHEA Grapalat" w:cs="Arial"/>
          <w:b/>
          <w:sz w:val="20"/>
          <w:szCs w:val="20"/>
          <w:lang w:val="en-US"/>
        </w:rPr>
        <w:t xml:space="preserve">To participate</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the proposals </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to them</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pertaining to</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documents</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put</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are</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envelope</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in </w:t>
      </w:r>
      <w:r xmlns:w="http://schemas.openxmlformats.org/wordprocessingml/2006/main" w:rsidRPr="00532D6C">
        <w:rPr>
          <w:rFonts w:ascii="GHEA Grapalat" w:eastAsia="Times New Roman" w:hAnsi="GHEA Grapalat" w:cs="Times New Roman"/>
          <w:b/>
          <w:sz w:val="20"/>
          <w:szCs w:val="20"/>
          <w:lang w:val="es-ES"/>
        </w:rPr>
        <w:t xml:space="preserve">which</w:t>
      </w:r>
      <w:r xmlns:w="http://schemas.openxmlformats.org/wordprocessingml/2006/main" w:rsidRPr="00532D6C">
        <w:rPr>
          <w:rFonts w:ascii="GHEA Grapalat" w:eastAsia="Times New Roman" w:hAnsi="GHEA Grapalat" w:cs="Arial"/>
          <w:b/>
          <w:sz w:val="20"/>
          <w:szCs w:val="20"/>
          <w:lang w:val="en-US"/>
        </w:rPr>
        <w:t xml:space="preserve">​</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gluing</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is</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it</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Presenter </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Envelope</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included</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documents </w:t>
      </w:r>
      <w:r xmlns:w="http://schemas.openxmlformats.org/wordprocessingml/2006/main" w:rsidRPr="00532D6C">
        <w:rPr>
          <w:rFonts w:ascii="GHEA Grapalat" w:eastAsia="Times New Roman" w:hAnsi="GHEA Grapalat" w:cs="Arial"/>
          <w:b/>
          <w:sz w:val="20"/>
          <w:szCs w:val="20"/>
          <w:lang w:val="en-US"/>
        </w:rPr>
        <w:t xml:space="preserve">are being </w:t>
      </w:r>
      <w:r xmlns:w="http://schemas.openxmlformats.org/wordprocessingml/2006/main" w:rsidRPr="00532D6C">
        <w:rPr>
          <w:rFonts w:ascii="GHEA Grapalat" w:eastAsia="Times New Roman" w:hAnsi="GHEA Grapalat" w:cs="Sylfaen"/>
          <w:b/>
          <w:sz w:val="20"/>
          <w:szCs w:val="20"/>
          <w:lang w:val="es-ES"/>
        </w:rPr>
        <w:t xml:space="preserve">prepared</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are</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from the original</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except for </w:t>
      </w:r>
      <w:r xmlns:w="http://schemas.openxmlformats.org/wordprocessingml/2006/main" w:rsidRPr="00532D6C">
        <w:rPr>
          <w:rFonts w:ascii="GHEA Grapalat" w:eastAsia="Times New Roman" w:hAnsi="GHEA Grapalat" w:cs="Arial"/>
          <w:b/>
          <w:sz w:val="20"/>
          <w:szCs w:val="20"/>
          <w:lang w:val="es-ES"/>
        </w:rPr>
        <w:t xml:space="preserve">the </w:t>
      </w:r>
      <w:r xmlns:w="http://schemas.openxmlformats.org/wordprocessingml/2006/main" w:rsidRPr="00532D6C">
        <w:rPr>
          <w:rFonts w:ascii="GHEA Grapalat" w:eastAsia="Times New Roman" w:hAnsi="GHEA Grapalat" w:cs="Sylfaen"/>
          <w:b/>
          <w:sz w:val="20"/>
          <w:szCs w:val="20"/>
          <w:lang w:val="es-ES"/>
        </w:rPr>
        <w:t xml:space="preserve">3rd</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side</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by</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provided</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or</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approved</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documents </w:t>
      </w:r>
      <w:r xmlns:w="http://schemas.openxmlformats.org/wordprocessingml/2006/main" w:rsidRPr="00532D6C">
        <w:rPr>
          <w:rFonts w:ascii="GHEA Grapalat" w:eastAsia="Times New Roman" w:hAnsi="GHEA Grapalat" w:cs="Sylfaen"/>
          <w:b/>
          <w:sz w:val="20"/>
          <w:szCs w:val="20"/>
          <w:lang w:val="es-ES"/>
        </w:rPr>
        <w:t xml:space="preserve">to </w:t>
      </w:r>
      <w:r xmlns:w="http://schemas.openxmlformats.org/wordprocessingml/2006/main" w:rsidRPr="00532D6C">
        <w:rPr>
          <w:rFonts w:ascii="GHEA Grapalat" w:eastAsia="Times New Roman" w:hAnsi="GHEA Grapalat" w:cs="Arial"/>
          <w:b/>
          <w:sz w:val="20"/>
          <w:szCs w:val="20"/>
          <w:lang w:val="es-ES"/>
        </w:rPr>
        <w:t xml:space="preserve">which</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case</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is introduced</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is</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Sylfaen"/>
          <w:b/>
          <w:sz w:val="20"/>
          <w:szCs w:val="20"/>
          <w:lang w:val="es-ES"/>
        </w:rPr>
        <w:t xml:space="preserve">of </w:t>
      </w:r>
      <w:r xmlns:w="http://schemas.openxmlformats.org/wordprocessingml/2006/main" w:rsidRPr="00532D6C">
        <w:rPr>
          <w:rFonts w:ascii="GHEA Grapalat" w:eastAsia="Times New Roman" w:hAnsi="GHEA Grapalat" w:cs="Arial"/>
          <w:b/>
          <w:sz w:val="20"/>
          <w:szCs w:val="20"/>
          <w:lang w:val="es-ES"/>
        </w:rPr>
        <w:t xml:space="preserve">them </w:t>
      </w:r>
      <w:r xmlns:w="http://schemas.openxmlformats.org/wordprocessingml/2006/main" w:rsidRPr="00532D6C">
        <w:rPr>
          <w:rFonts w:ascii="GHEA Grapalat" w:eastAsia="Times New Roman" w:hAnsi="GHEA Grapalat" w:cs="Arial"/>
          <w:b/>
          <w:sz w:val="20"/>
          <w:szCs w:val="20"/>
          <w:lang w:val="es-ES"/>
        </w:rPr>
        <w:t xml:space="preserve">from the original</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copied</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option </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and </w:t>
      </w:r>
      <w:r xmlns:w="http://schemas.openxmlformats.org/wordprocessingml/2006/main" w:rsidR="009E077A">
        <w:rPr>
          <w:rFonts w:ascii="GHEA Grapalat" w:eastAsia="Times New Roman" w:hAnsi="GHEA Grapalat" w:cs="Times New Roman"/>
          <w:b/>
          <w:sz w:val="20"/>
          <w:szCs w:val="20"/>
          <w:lang w:val="es-ES"/>
        </w:rPr>
        <w:t xml:space="preserve">2/ </w:t>
      </w:r>
      <w:r xmlns:w="http://schemas.openxmlformats.org/wordprocessingml/2006/main" w:rsidRPr="00532D6C">
        <w:rPr>
          <w:rFonts w:ascii="GHEA Grapalat" w:eastAsia="Times New Roman" w:hAnsi="GHEA Grapalat" w:cs="Arial"/>
          <w:b/>
          <w:sz w:val="20"/>
          <w:szCs w:val="20"/>
          <w:lang w:val="es-ES"/>
        </w:rPr>
        <w:t xml:space="preserve">two </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examples</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of copies </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of documents</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of packages</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on</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respectively</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being written</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are </w:t>
      </w:r>
      <w:r xmlns:w="http://schemas.openxmlformats.org/wordprocessingml/2006/main" w:rsidRPr="00532D6C">
        <w:rPr>
          <w:rFonts w:ascii="GHEA Grapalat" w:eastAsia="Times New Roman" w:hAnsi="GHEA Grapalat" w:cs="Arial"/>
          <w:b/>
          <w:sz w:val="20"/>
          <w:szCs w:val="20"/>
          <w:lang w:val="en-US"/>
        </w:rPr>
        <w:t xml:space="preserve">the words </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original </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and </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Arial"/>
          <w:b/>
          <w:sz w:val="20"/>
          <w:szCs w:val="20"/>
          <w:lang w:val="en-US"/>
        </w:rPr>
        <w:t xml:space="preserve">copy </w:t>
      </w:r>
      <w:r xmlns:w="http://schemas.openxmlformats.org/wordprocessingml/2006/main" w:rsidRPr="00532D6C">
        <w:rPr>
          <w:rFonts w:ascii="GHEA Grapalat" w:eastAsia="Times New Roman" w:hAnsi="GHEA Grapalat" w:cs="Times New Roman"/>
          <w:b/>
          <w:sz w:val="20"/>
          <w:szCs w:val="20"/>
          <w:lang w:val="es-ES"/>
        </w:rPr>
        <w:t xml:space="preserve">" </w:t>
      </w:r>
      <w:r xmlns:w="http://schemas.openxmlformats.org/wordprocessingml/2006/main" w:rsidRPr="00532D6C">
        <w:rPr>
          <w:rFonts w:ascii="GHEA Grapalat" w:eastAsia="Times New Roman" w:hAnsi="GHEA Grapalat" w:cs="Times New Roman"/>
          <w:b/>
          <w:sz w:val="20"/>
          <w:szCs w:val="20"/>
          <w:lang w:val="es-ES"/>
        </w:rPr>
        <w:t xml:space="preserve">in </w:t>
      </w:r>
      <w:r xmlns:w="http://schemas.openxmlformats.org/wordprocessingml/2006/main" w:rsidRPr="00532D6C">
        <w:rPr>
          <w:rFonts w:ascii="GHEA Grapalat" w:eastAsia="Times New Roman" w:hAnsi="GHEA Grapalat" w:cs="Arial"/>
          <w:b/>
          <w:sz w:val="20"/>
          <w:szCs w:val="24"/>
        </w:rPr>
        <w:t xml:space="preserve">the application</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rPr>
        <w:t xml:space="preserve">inclusive</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rPr>
        <w:t xml:space="preserve">original</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rPr>
        <w:t xml:space="preserve">documents</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rPr>
        <w:t xml:space="preserve">instead of</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rPr>
        <w:t xml:space="preserve">can</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rPr>
        <w:t xml:space="preserve">are</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rPr>
        <w:t xml:space="preserve">presented</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rPr>
        <w:t xml:space="preserve">to them</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rPr>
        <w:t xml:space="preserve">notarial</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rPr>
        <w:t xml:space="preserve">in order</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rPr>
        <w:t xml:space="preserve">authenticated</w:t>
      </w:r>
      <w:r xmlns:w="http://schemas.openxmlformats.org/wordprocessingml/2006/main" w:rsidRPr="00532D6C">
        <w:rPr>
          <w:rFonts w:ascii="GHEA Grapalat" w:eastAsia="Times New Roman" w:hAnsi="GHEA Grapalat" w:cs="Sylfaen"/>
          <w:b/>
          <w:sz w:val="20"/>
          <w:szCs w:val="24"/>
          <w:lang w:val="af-ZA"/>
        </w:rPr>
        <w:t xml:space="preserve"> </w:t>
      </w:r>
      <w:r xmlns:w="http://schemas.openxmlformats.org/wordprocessingml/2006/main" w:rsidRPr="00532D6C">
        <w:rPr>
          <w:rFonts w:ascii="GHEA Grapalat" w:eastAsia="Times New Roman" w:hAnsi="GHEA Grapalat" w:cs="Arial"/>
          <w:b/>
          <w:sz w:val="20"/>
          <w:szCs w:val="24"/>
        </w:rPr>
        <w:t xml:space="preserve">examples.</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Arial"/>
          <w:sz w:val="20"/>
          <w:szCs w:val="20"/>
          <w:lang w:val="en-US"/>
        </w:rPr>
        <w:t xml:space="preserve">The envelope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and: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hereby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by invitation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intended </w:t>
      </w:r>
      <w:r xmlns:w="http://schemas.openxmlformats.org/wordprocessingml/2006/main" w:rsidRPr="00532D6C">
        <w:rPr>
          <w:rFonts w:ascii="GHEA Grapalat" w:eastAsia="Times New Roman" w:hAnsi="GHEA Grapalat" w:cs="Times New Roman"/>
          <w:sz w:val="20"/>
          <w:szCs w:val="20"/>
          <w:lang w:val="af-ZA"/>
        </w:rPr>
        <w:t xml:space="preserve">to </w:t>
      </w:r>
      <w:r xmlns:w="http://schemas.openxmlformats.org/wordprocessingml/2006/main" w:rsidRPr="00532D6C">
        <w:rPr>
          <w:rFonts w:ascii="GHEA Grapalat" w:eastAsia="Times New Roman" w:hAnsi="GHEA Grapalat" w:cs="Arial"/>
          <w:sz w:val="20"/>
          <w:szCs w:val="20"/>
          <w:lang w:val="en-US"/>
        </w:rPr>
        <w:t xml:space="preserve">participate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composed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the documents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signing</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them</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representative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the person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or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the latter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authorized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The person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hereafter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agent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if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the application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present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agent </w:t>
      </w:r>
      <w:r xmlns:w="http://schemas.openxmlformats.org/wordprocessingml/2006/main" w:rsidRPr="00532D6C">
        <w:rPr>
          <w:rFonts w:ascii="GHEA Grapalat" w:eastAsia="Times New Roman" w:hAnsi="GHEA Grapalat" w:cs="Times New Roman"/>
          <w:sz w:val="20"/>
          <w:szCs w:val="20"/>
          <w:lang w:val="af-ZA"/>
        </w:rPr>
        <w:t xml:space="preserve">then</w:t>
      </w:r>
      <w:r xmlns:w="http://schemas.openxmlformats.org/wordprocessingml/2006/main" w:rsidRPr="00532D6C">
        <w:rPr>
          <w:rFonts w:ascii="GHEA Grapalat" w:eastAsia="Times New Roman" w:hAnsi="GHEA Grapalat" w:cs="Arial"/>
          <w:sz w:val="20"/>
          <w:szCs w:val="20"/>
          <w:lang w:val="en-US"/>
        </w:rPr>
        <w:t xml:space="preserv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by application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is introduced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the latter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that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authority</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reserved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to be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about</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document</w:t>
      </w:r>
      <w:r xmlns:w="http://schemas.openxmlformats.org/wordprocessingml/2006/main" w:rsidRPr="00532D6C">
        <w:rPr>
          <w:rFonts w:ascii="GHEA Grapalat" w:eastAsia="Times New Roman" w:hAnsi="GHEA Grapalat" w:cs="Sylfaen"/>
          <w:sz w:val="20"/>
          <w:szCs w:val="20"/>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Times New Roman"/>
          <w:sz w:val="20"/>
          <w:szCs w:val="20"/>
          <w:lang w:val="af-ZA"/>
        </w:rPr>
        <w:t xml:space="preserve">3.2 </w:t>
      </w:r>
      <w:r xmlns:w="http://schemas.openxmlformats.org/wordprocessingml/2006/main" w:rsidRPr="00532D6C">
        <w:rPr>
          <w:rFonts w:ascii="GHEA Grapalat" w:eastAsia="Times New Roman" w:hAnsi="GHEA Grapalat" w:cs="Arial"/>
          <w:sz w:val="20"/>
          <w:szCs w:val="20"/>
          <w:lang w:val="en-US"/>
        </w:rPr>
        <w:t xml:space="preserve">Herein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in clause </w:t>
      </w:r>
      <w:r xmlns:w="http://schemas.openxmlformats.org/wordprocessingml/2006/main" w:rsidRPr="00532D6C">
        <w:rPr>
          <w:rFonts w:ascii="GHEA Grapalat" w:eastAsia="Times New Roman" w:hAnsi="GHEA Grapalat" w:cs="Times New Roman"/>
          <w:sz w:val="20"/>
          <w:szCs w:val="20"/>
          <w:lang w:val="af-ZA"/>
        </w:rPr>
        <w:t xml:space="preserve">3.1 </w:t>
      </w:r>
      <w:r xmlns:w="http://schemas.openxmlformats.org/wordprocessingml/2006/main" w:rsidRPr="00532D6C">
        <w:rPr>
          <w:rFonts w:ascii="GHEA Grapalat" w:eastAsia="Times New Roman" w:hAnsi="GHEA Grapalat" w:cs="Arial"/>
          <w:sz w:val="20"/>
          <w:szCs w:val="20"/>
          <w:lang w:val="en-US"/>
        </w:rPr>
        <w:t xml:space="preserve">of the instruction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specified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envelope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the application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to make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in language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noted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are </w:t>
      </w:r>
      <w:r xmlns:w="http://schemas.openxmlformats.org/wordprocessingml/2006/main" w:rsidRPr="00532D6C">
        <w:rPr>
          <w:rFonts w:ascii="GHEA Grapalat" w:eastAsia="Times New Roman" w:hAnsi="GHEA Grapalat" w:cs="Times New Roman"/>
          <w:sz w:val="20"/>
          <w:szCs w:val="20"/>
          <w:lang w:val="af-ZA"/>
        </w:rPr>
        <w:t xml:space="preserve">:</w:t>
      </w: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Times New Roman"/>
          <w:sz w:val="20"/>
          <w:szCs w:val="20"/>
          <w:lang w:val="af-ZA"/>
        </w:rPr>
        <w:t xml:space="preserve">1) </w:t>
      </w:r>
      <w:r xmlns:w="http://schemas.openxmlformats.org/wordprocessingml/2006/main" w:rsidRPr="00532D6C">
        <w:rPr>
          <w:rFonts w:ascii="GHEA Grapalat" w:eastAsia="Times New Roman" w:hAnsi="GHEA Grapalat" w:cs="Arial"/>
          <w:sz w:val="20"/>
          <w:szCs w:val="20"/>
          <w:lang w:val="en-US"/>
        </w:rPr>
        <w:t xml:space="preserve">of the customer</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name: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and: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of the application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presentation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place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address </w:t>
      </w:r>
      <w:r xmlns:w="http://schemas.openxmlformats.org/wordprocessingml/2006/main" w:rsidRPr="00532D6C">
        <w:rPr>
          <w:rFonts w:ascii="GHEA Grapalat" w:eastAsia="Times New Roman" w:hAnsi="GHEA Grapalat" w:cs="Times New Roman"/>
          <w:sz w:val="20"/>
          <w:szCs w:val="20"/>
          <w:lang w:val="af-ZA"/>
        </w:rPr>
        <w:t xml:space="preserve">).</w:t>
      </w: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Times New Roman"/>
          <w:sz w:val="20"/>
          <w:szCs w:val="20"/>
          <w:lang w:val="af-ZA"/>
        </w:rPr>
        <w:t xml:space="preserve">2) </w:t>
      </w:r>
      <w:r xmlns:w="http://schemas.openxmlformats.org/wordprocessingml/2006/main" w:rsidRPr="00532D6C">
        <w:rPr>
          <w:rFonts w:ascii="GHEA Grapalat" w:eastAsia="Times New Roman" w:hAnsi="GHEA Grapalat" w:cs="Arial"/>
          <w:sz w:val="20"/>
          <w:szCs w:val="20"/>
          <w:lang w:val="en-US"/>
        </w:rPr>
        <w:t xml:space="preserve">of the procedure</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code </w:t>
      </w:r>
      <w:r xmlns:w="http://schemas.openxmlformats.org/wordprocessingml/2006/main" w:rsidRPr="00532D6C">
        <w:rPr>
          <w:rFonts w:ascii="GHEA Grapalat" w:eastAsia="Times New Roman" w:hAnsi="GHEA Grapalat" w:cs="Times New Roman"/>
          <w:sz w:val="20"/>
          <w:szCs w:val="20"/>
          <w:lang w:val="af-ZA"/>
        </w:rPr>
        <w:t xml:space="preserve">.</w:t>
      </w: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Times New Roman"/>
          <w:sz w:val="20"/>
          <w:szCs w:val="20"/>
          <w:lang w:val="af-ZA"/>
        </w:rPr>
        <w:t xml:space="preserve">3) " </w:t>
      </w:r>
      <w:r xmlns:w="http://schemas.openxmlformats.org/wordprocessingml/2006/main" w:rsidRPr="00532D6C">
        <w:rPr>
          <w:rFonts w:ascii="GHEA Grapalat" w:eastAsia="Times New Roman" w:hAnsi="GHEA Grapalat" w:cs="Arial"/>
          <w:sz w:val="20"/>
          <w:szCs w:val="20"/>
          <w:lang w:val="en-US"/>
        </w:rPr>
        <w:t xml:space="preserve">Do not open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until</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applications</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opening</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the words " </w:t>
      </w:r>
      <w:r xmlns:w="http://schemas.openxmlformats.org/wordprocessingml/2006/main" w:rsidRPr="00532D6C">
        <w:rPr>
          <w:rFonts w:ascii="GHEA Grapalat" w:eastAsia="Times New Roman" w:hAnsi="GHEA Grapalat" w:cs="Arial"/>
          <w:sz w:val="20"/>
          <w:szCs w:val="20"/>
          <w:lang w:val="en-US"/>
        </w:rPr>
        <w:t xml:space="preserve">session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Times New Roman"/>
          <w:sz w:val="20"/>
          <w:szCs w:val="20"/>
          <w:lang w:val="af-ZA"/>
        </w:rPr>
        <w:t xml:space="preserve">.</w:t>
      </w: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Times New Roman"/>
          <w:sz w:val="20"/>
          <w:szCs w:val="20"/>
          <w:lang w:val="af-ZA"/>
        </w:rPr>
      </w:pPr>
      <w:r xmlns:w="http://schemas.openxmlformats.org/wordprocessingml/2006/main" w:rsidRPr="00532D6C">
        <w:rPr>
          <w:rFonts w:ascii="GHEA Grapalat" w:eastAsia="Times New Roman" w:hAnsi="GHEA Grapalat" w:cs="Times New Roman"/>
          <w:sz w:val="20"/>
          <w:szCs w:val="20"/>
          <w:lang w:val="af-ZA"/>
        </w:rPr>
        <w:t xml:space="preserve">4) </w:t>
      </w:r>
      <w:r xmlns:w="http://schemas.openxmlformats.org/wordprocessingml/2006/main" w:rsidRPr="00532D6C">
        <w:rPr>
          <w:rFonts w:ascii="GHEA Grapalat" w:eastAsia="Times New Roman" w:hAnsi="GHEA Grapalat" w:cs="Arial"/>
          <w:sz w:val="20"/>
          <w:szCs w:val="20"/>
          <w:lang w:val="en-US"/>
        </w:rPr>
        <w:t xml:space="preserve">participant</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name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name </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location</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the place</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and:</w:t>
      </w:r>
      <w:r xmlns:w="http://schemas.openxmlformats.org/wordprocessingml/2006/main" w:rsidRPr="00532D6C">
        <w:rPr>
          <w:rFonts w:ascii="GHEA Grapalat" w:eastAsia="Times New Roman" w:hAnsi="GHEA Grapalat" w:cs="Times New Roma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phone number </w:t>
      </w:r>
      <w:r xmlns:w="http://schemas.openxmlformats.org/wordprocessingml/2006/main" w:rsidRPr="00532D6C">
        <w:rPr>
          <w:rFonts w:ascii="GHEA Grapalat" w:eastAsia="Times New Roman" w:hAnsi="GHEA Grapalat" w:cs="Times New Roman"/>
          <w:sz w:val="20"/>
          <w:szCs w:val="20"/>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0"/>
          <w:lang w:val="af-ZA"/>
        </w:rPr>
      </w:pPr>
      <w:r xmlns:w="http://schemas.openxmlformats.org/wordprocessingml/2006/main" w:rsidRPr="00532D6C">
        <w:rPr>
          <w:rFonts w:ascii="GHEA Grapalat" w:eastAsia="Times New Roman" w:hAnsi="GHEA Grapalat" w:cs="Sylfaen"/>
          <w:sz w:val="20"/>
          <w:szCs w:val="20"/>
          <w:lang w:val="af-ZA"/>
        </w:rPr>
        <w:t xml:space="preserve">3.3 </w:t>
      </w:r>
      <w:r xmlns:w="http://schemas.openxmlformats.org/wordprocessingml/2006/main" w:rsidRPr="00532D6C">
        <w:rPr>
          <w:rFonts w:ascii="GHEA Grapalat" w:eastAsia="Times New Roman" w:hAnsi="GHEA Grapalat" w:cs="Arial"/>
          <w:sz w:val="20"/>
          <w:szCs w:val="20"/>
          <w:lang w:val="en-US"/>
        </w:rPr>
        <w:t xml:space="preserve">Herein</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points </w:t>
      </w:r>
      <w:r xmlns:w="http://schemas.openxmlformats.org/wordprocessingml/2006/main" w:rsidRPr="00532D6C">
        <w:rPr>
          <w:rFonts w:ascii="GHEA Grapalat" w:eastAsia="Times New Roman" w:hAnsi="GHEA Grapalat" w:cs="Sylfaen"/>
          <w:sz w:val="20"/>
          <w:szCs w:val="20"/>
          <w:lang w:val="af-ZA"/>
        </w:rPr>
        <w:t xml:space="preserve">3.1 </w:t>
      </w:r>
      <w:r xmlns:w="http://schemas.openxmlformats.org/wordprocessingml/2006/main" w:rsidRPr="00532D6C">
        <w:rPr>
          <w:rFonts w:ascii="GHEA Grapalat" w:eastAsia="Times New Roman" w:hAnsi="GHEA Grapalat" w:cs="Arial"/>
          <w:sz w:val="20"/>
          <w:szCs w:val="20"/>
          <w:lang w:val="en-US"/>
        </w:rPr>
        <w:t xml:space="preserve">and </w:t>
      </w:r>
      <w:r xmlns:w="http://schemas.openxmlformats.org/wordprocessingml/2006/main" w:rsidRPr="00532D6C">
        <w:rPr>
          <w:rFonts w:ascii="GHEA Grapalat" w:eastAsia="Times New Roman" w:hAnsi="GHEA Grapalat" w:cs="Sylfaen"/>
          <w:sz w:val="20"/>
          <w:szCs w:val="20"/>
          <w:lang w:val="af-ZA"/>
        </w:rPr>
        <w:t xml:space="preserve">3.2 </w:t>
      </w:r>
      <w:r xmlns:w="http://schemas.openxmlformats.org/wordprocessingml/2006/main" w:rsidRPr="00532D6C">
        <w:rPr>
          <w:rFonts w:ascii="GHEA Grapalat" w:eastAsia="Times New Roman" w:hAnsi="GHEA Grapalat" w:cs="Arial"/>
          <w:sz w:val="20"/>
          <w:szCs w:val="20"/>
          <w:lang w:val="en-US"/>
        </w:rPr>
        <w:t xml:space="preserve">of the instruction</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requirements</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non-compliant</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applications</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the commission</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applications</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opening</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in the session</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refusal</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and:</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by identity</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return</w:t>
      </w:r>
      <w:r xmlns:w="http://schemas.openxmlformats.org/wordprocessingml/2006/main" w:rsidRPr="00532D6C">
        <w:rPr>
          <w:rFonts w:ascii="GHEA Grapalat" w:eastAsia="Times New Roman" w:hAnsi="GHEA Grapalat" w:cs="Sylfaen"/>
          <w:sz w:val="20"/>
          <w:szCs w:val="20"/>
          <w:lang w:val="af-ZA"/>
        </w:rPr>
        <w:t xml:space="preserve"> </w:t>
      </w:r>
      <w:r xmlns:w="http://schemas.openxmlformats.org/wordprocessingml/2006/main" w:rsidRPr="00532D6C">
        <w:rPr>
          <w:rFonts w:ascii="GHEA Grapalat" w:eastAsia="Times New Roman" w:hAnsi="GHEA Grapalat" w:cs="Arial"/>
          <w:sz w:val="20"/>
          <w:szCs w:val="20"/>
          <w:lang w:val="en-US"/>
        </w:rPr>
        <w:t xml:space="preserve">to the presenter </w:t>
      </w:r>
      <w:r xmlns:w="http://schemas.openxmlformats.org/wordprocessingml/2006/main" w:rsidRPr="00532D6C">
        <w:rPr>
          <w:rFonts w:ascii="GHEA Grapalat" w:eastAsia="Times New Roman" w:hAnsi="GHEA Grapalat" w:cs="Sylfaen"/>
          <w:sz w:val="20"/>
          <w:szCs w:val="20"/>
          <w:lang w:val="af-ZA"/>
        </w:rPr>
        <w:t xml:space="preserve">.</w:t>
      </w:r>
    </w:p>
    <w:p w:rsidR="00532D6C" w:rsidRPr="00532D6C" w:rsidRDefault="00532D6C" w:rsidP="00106D44">
      <w:pPr>
        <w:tabs>
          <w:tab w:val="left" w:pos="426"/>
        </w:tabs>
        <w:spacing w:after="0" w:line="240" w:lineRule="auto"/>
        <w:jc w:val="right"/>
        <w:rPr>
          <w:rFonts w:ascii="GHEA Grapalat" w:eastAsia="Times New Roman" w:hAnsi="GHEA Grapalat" w:cs="Sylfaen"/>
          <w:b/>
          <w:sz w:val="20"/>
          <w:szCs w:val="20"/>
          <w:lang w:val="es-ES" w:eastAsia="ru-RU"/>
        </w:rPr>
      </w:pPr>
    </w:p>
    <w:p w:rsidR="00532D6C" w:rsidRPr="00532D6C" w:rsidRDefault="00532D6C" w:rsidP="00106D44">
      <w:pPr>
        <w:tabs>
          <w:tab w:val="left" w:pos="426"/>
        </w:tabs>
        <w:spacing w:after="0" w:line="240" w:lineRule="auto"/>
        <w:jc w:val="right"/>
        <w:rPr>
          <w:rFonts w:ascii="GHEA Grapalat" w:eastAsia="Times New Roman" w:hAnsi="GHEA Grapalat" w:cs="Arial"/>
          <w:b/>
          <w:sz w:val="20"/>
          <w:szCs w:val="20"/>
          <w:lang w:val="es-ES" w:eastAsia="ru-RU"/>
        </w:rPr>
      </w:pPr>
    </w:p>
    <w:p w:rsidR="001902F9" w:rsidRDefault="001902F9" w:rsidP="00106D44">
      <w:pPr>
        <w:tabs>
          <w:tab w:val="left" w:pos="426"/>
        </w:tabs>
        <w:spacing w:after="0" w:line="240" w:lineRule="auto"/>
        <w:jc w:val="right"/>
        <w:rPr>
          <w:rFonts w:ascii="GHEA Grapalat" w:eastAsia="Times New Roman" w:hAnsi="GHEA Grapalat" w:cs="Arial"/>
          <w:b/>
          <w:sz w:val="20"/>
          <w:szCs w:val="20"/>
          <w:lang w:val="es-ES" w:eastAsia="ru-RU"/>
        </w:rPr>
      </w:pPr>
    </w:p>
    <w:p w:rsidR="009E077A" w:rsidRDefault="009E077A" w:rsidP="00106D44">
      <w:pPr>
        <w:tabs>
          <w:tab w:val="left" w:pos="426"/>
        </w:tabs>
        <w:spacing w:after="0" w:line="240" w:lineRule="auto"/>
        <w:jc w:val="right"/>
        <w:rPr>
          <w:rFonts w:ascii="GHEA Grapalat" w:eastAsia="Times New Roman" w:hAnsi="GHEA Grapalat" w:cs="Arial"/>
          <w:b/>
          <w:sz w:val="20"/>
          <w:szCs w:val="20"/>
          <w:lang w:val="es-ES" w:eastAsia="ru-RU"/>
        </w:rPr>
      </w:pPr>
    </w:p>
    <w:p w:rsidR="009E077A" w:rsidRDefault="009E077A" w:rsidP="00106D44">
      <w:pPr>
        <w:tabs>
          <w:tab w:val="left" w:pos="426"/>
        </w:tabs>
        <w:spacing w:after="0" w:line="240" w:lineRule="auto"/>
        <w:jc w:val="right"/>
        <w:rPr>
          <w:rFonts w:ascii="GHEA Grapalat" w:eastAsia="Times New Roman" w:hAnsi="GHEA Grapalat" w:cs="Arial"/>
          <w:b/>
          <w:sz w:val="20"/>
          <w:szCs w:val="20"/>
          <w:lang w:val="es-ES" w:eastAsia="ru-RU"/>
        </w:rPr>
      </w:pPr>
    </w:p>
    <w:p w:rsidR="00454CDE" w:rsidRDefault="00454CDE" w:rsidP="00106D44">
      <w:pPr>
        <w:tabs>
          <w:tab w:val="left" w:pos="426"/>
        </w:tabs>
        <w:spacing w:after="0" w:line="240" w:lineRule="auto"/>
        <w:jc w:val="right"/>
        <w:rPr>
          <w:rFonts w:ascii="GHEA Grapalat" w:eastAsia="Times New Roman" w:hAnsi="GHEA Grapalat" w:cs="Arial"/>
          <w:b/>
          <w:sz w:val="20"/>
          <w:szCs w:val="20"/>
          <w:lang w:val="es-ES" w:eastAsia="ru-RU"/>
        </w:rPr>
      </w:pPr>
    </w:p>
    <w:p w:rsidR="00454CDE" w:rsidRDefault="00454CDE" w:rsidP="00106D44">
      <w:pPr>
        <w:tabs>
          <w:tab w:val="left" w:pos="426"/>
        </w:tabs>
        <w:spacing w:after="0" w:line="240" w:lineRule="auto"/>
        <w:jc w:val="right"/>
        <w:rPr>
          <w:rFonts w:ascii="GHEA Grapalat" w:eastAsia="Times New Roman" w:hAnsi="GHEA Grapalat" w:cs="Arial"/>
          <w:b/>
          <w:sz w:val="20"/>
          <w:szCs w:val="20"/>
          <w:lang w:val="es-ES" w:eastAsia="ru-RU"/>
        </w:rPr>
      </w:pPr>
    </w:p>
    <w:p w:rsidR="00106D44" w:rsidRDefault="00106D44" w:rsidP="00106D44">
      <w:pPr>
        <w:tabs>
          <w:tab w:val="left" w:pos="426"/>
        </w:tabs>
        <w:spacing w:after="0" w:line="240" w:lineRule="auto"/>
        <w:jc w:val="right"/>
        <w:rPr>
          <w:rFonts w:ascii="GHEA Grapalat" w:eastAsia="Times New Roman" w:hAnsi="GHEA Grapalat" w:cs="Arial"/>
          <w:b/>
          <w:sz w:val="20"/>
          <w:szCs w:val="20"/>
          <w:lang w:val="es-ES" w:eastAsia="ru-RU"/>
        </w:rPr>
      </w:pP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Sylfaen"/>
          <w:b/>
          <w:sz w:val="20"/>
          <w:szCs w:val="20"/>
          <w:lang w:val="es-ES" w:eastAsia="ru-RU"/>
        </w:rPr>
      </w:pPr>
      <w:r xmlns:w="http://schemas.openxmlformats.org/wordprocessingml/2006/main" w:rsidRPr="00532D6C">
        <w:rPr>
          <w:rFonts w:ascii="GHEA Grapalat" w:eastAsia="Times New Roman" w:hAnsi="GHEA Grapalat" w:cs="Arial"/>
          <w:b/>
          <w:sz w:val="20"/>
          <w:szCs w:val="20"/>
          <w:lang w:val="es-ES" w:eastAsia="ru-RU"/>
        </w:rPr>
        <w:t xml:space="preserve">Appendix N 1</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Arial"/>
          <w:b/>
          <w:sz w:val="20"/>
          <w:szCs w:val="20"/>
          <w:lang w:val="es-ES"/>
        </w:rPr>
      </w:pPr>
      <w:r xmlns:w="http://schemas.openxmlformats.org/wordprocessingml/2006/main" w:rsidRPr="00532D6C">
        <w:rPr>
          <w:rFonts w:ascii="GHEA Grapalat" w:eastAsia="Times New Roman" w:hAnsi="GHEA Grapalat" w:cs="Times New Roman"/>
          <w:b/>
          <w:color w:val="000000"/>
          <w:sz w:val="20"/>
          <w:szCs w:val="27"/>
          <w:lang w:val="af-ZA"/>
        </w:rPr>
        <w:t xml:space="preserve">" </w:t>
      </w:r>
      <w:r xmlns:w="http://schemas.openxmlformats.org/wordprocessingml/2006/main" w:rsidR="004C0DFD">
        <w:rPr>
          <w:rFonts w:ascii="Arial" w:eastAsia="Times New Roman" w:hAnsi="Arial" w:cs="Arial"/>
          <w:b/>
          <w:color w:val="000000"/>
          <w:sz w:val="20"/>
          <w:szCs w:val="27"/>
          <w:lang w:val="af-ZA"/>
        </w:rPr>
        <w:t xml:space="preserve">LM-THAT-GHAPSDB-25/03</w:t>
      </w:r>
      <w:r xmlns:w="http://schemas.openxmlformats.org/wordprocessingml/2006/main" w:rsidR="002D32DD">
        <w:rPr>
          <w:rFonts w:ascii="GHEA Grapalat" w:eastAsia="Times New Roman" w:hAnsi="GHEA Grapalat" w:cs="Arial"/>
          <w:b/>
          <w:color w:val="000000"/>
          <w:sz w:val="20"/>
          <w:szCs w:val="27"/>
          <w:lang w:val="af-ZA"/>
        </w:rPr>
        <w:t xml:space="preserve">         </w:t>
      </w:r>
      <w:r xmlns:w="http://schemas.openxmlformats.org/wordprocessingml/2006/main" w:rsidRPr="00532D6C">
        <w:rPr>
          <w:rFonts w:ascii="GHEA Grapalat" w:eastAsia="Times New Roman" w:hAnsi="GHEA Grapalat" w:cs="Franklin Gothic Medium Cond"/>
          <w:b/>
          <w:color w:val="000000"/>
          <w:sz w:val="20"/>
          <w:szCs w:val="27"/>
          <w:lang w:val="af-ZA"/>
        </w:rPr>
        <w:t xml:space="preserve">»</w:t>
      </w:r>
      <w:r xmlns:w="http://schemas.openxmlformats.org/wordprocessingml/2006/main" w:rsidRPr="00532D6C">
        <w:rPr>
          <w:rFonts w:ascii="GHEA Grapalat" w:eastAsia="Times New Roman" w:hAnsi="GHEA Grapalat" w:cs="Times New Roman"/>
          <w:b/>
          <w:color w:val="000000"/>
          <w:sz w:val="20"/>
          <w:szCs w:val="27"/>
          <w:lang w:val="af-ZA"/>
        </w:rPr>
        <w:t xml:space="preserve"> </w:t>
      </w:r>
      <w:r xmlns:w="http://schemas.openxmlformats.org/wordprocessingml/2006/main" w:rsidRPr="00532D6C">
        <w:rPr>
          <w:rFonts w:ascii="GHEA Grapalat" w:eastAsia="Times New Roman" w:hAnsi="GHEA Grapalat" w:cs="Arial"/>
          <w:b/>
          <w:sz w:val="20"/>
          <w:szCs w:val="20"/>
          <w:lang w:val="es-ES"/>
        </w:rPr>
        <w:t xml:space="preserve">with code</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Arial"/>
          <w:b/>
          <w:sz w:val="20"/>
          <w:szCs w:val="20"/>
          <w:lang w:val="es-ES"/>
        </w:rPr>
      </w:pPr>
      <w:r xmlns:w="http://schemas.openxmlformats.org/wordprocessingml/2006/main" w:rsidRPr="00532D6C">
        <w:rPr>
          <w:rFonts w:ascii="GHEA Grapalat" w:eastAsia="Times New Roman" w:hAnsi="GHEA Grapalat" w:cs="Arial"/>
          <w:b/>
          <w:sz w:val="20"/>
          <w:szCs w:val="20"/>
          <w:lang w:val="es-ES"/>
        </w:rPr>
        <w:t xml:space="preserve">quote</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of inquiry</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of invitation</w:t>
      </w:r>
    </w:p>
    <w:p w:rsidR="00532D6C" w:rsidRPr="00532D6C" w:rsidRDefault="00532D6C" w:rsidP="00106D44">
      <w:pPr>
        <w:tabs>
          <w:tab w:val="left" w:pos="426"/>
        </w:tabs>
        <w:spacing w:after="0" w:line="240" w:lineRule="auto"/>
        <w:jc w:val="center"/>
        <w:rPr>
          <w:rFonts w:ascii="GHEA Grapalat" w:eastAsia="Times New Roman" w:hAnsi="GHEA Grapalat" w:cs="Sylfaen"/>
          <w:b/>
          <w:sz w:val="24"/>
          <w:szCs w:val="24"/>
          <w:lang w:val="es-ES"/>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Arial"/>
          <w:b/>
          <w:sz w:val="24"/>
          <w:szCs w:val="24"/>
          <w:lang w:val="es-ES"/>
        </w:rPr>
      </w:pPr>
      <w:r xmlns:w="http://schemas.openxmlformats.org/wordprocessingml/2006/main" w:rsidRPr="00532D6C">
        <w:rPr>
          <w:rFonts w:ascii="GHEA Grapalat" w:eastAsia="Times New Roman" w:hAnsi="GHEA Grapalat" w:cs="Arial"/>
          <w:b/>
          <w:sz w:val="24"/>
          <w:szCs w:val="24"/>
          <w:lang w:val="es-ES"/>
        </w:rPr>
        <w:t xml:space="preserve">APPLICATION - STATEMENT </w:t>
      </w:r>
      <w:r xmlns:w="http://schemas.openxmlformats.org/wordprocessingml/2006/main" w:rsidRPr="00532D6C">
        <w:rPr>
          <w:rFonts w:ascii="GHEA Grapalat" w:eastAsia="Times New Roman" w:hAnsi="GHEA Grapalat" w:cs="Sylfaen"/>
          <w:b/>
          <w:sz w:val="24"/>
          <w:szCs w:val="24"/>
          <w:lang w:val="es-ES"/>
        </w:rPr>
        <w:t xml:space="preserve">*</w:t>
      </w:r>
    </w:p>
    <w:p w:rsidR="00532D6C" w:rsidRPr="00532D6C" w:rsidRDefault="00532D6C" w:rsidP="00106D44">
      <w:pPr xmlns:w="http://schemas.openxmlformats.org/wordprocessingml/2006/main">
        <w:keepNext/>
        <w:tabs>
          <w:tab w:val="left" w:pos="426"/>
        </w:tabs>
        <w:spacing w:after="0" w:line="240" w:lineRule="auto"/>
        <w:jc w:val="center"/>
        <w:outlineLvl w:val="5"/>
        <w:rPr>
          <w:rFonts w:ascii="GHEA Grapalat" w:eastAsia="Times New Roman" w:hAnsi="GHEA Grapalat" w:cs="Arial"/>
          <w:b/>
          <w:sz w:val="24"/>
          <w:szCs w:val="24"/>
          <w:lang w:val="es-ES" w:eastAsia="ru-RU"/>
        </w:rPr>
      </w:pPr>
      <w:r xmlns:w="http://schemas.openxmlformats.org/wordprocessingml/2006/main" w:rsidRPr="00532D6C">
        <w:rPr>
          <w:rFonts w:ascii="GHEA Grapalat" w:eastAsia="Times New Roman" w:hAnsi="GHEA Grapalat" w:cs="Arial"/>
          <w:b/>
          <w:sz w:val="24"/>
          <w:szCs w:val="24"/>
          <w:lang w:val="es-ES" w:eastAsia="ru-RU"/>
        </w:rPr>
        <w:t xml:space="preserve">quote</w:t>
      </w:r>
      <w:r xmlns:w="http://schemas.openxmlformats.org/wordprocessingml/2006/main" w:rsidRPr="00532D6C">
        <w:rPr>
          <w:rFonts w:ascii="GHEA Grapalat" w:eastAsia="Times New Roman" w:hAnsi="GHEA Grapalat" w:cs="Sylfaen"/>
          <w:b/>
          <w:sz w:val="24"/>
          <w:szCs w:val="24"/>
          <w:lang w:val="es-ES" w:eastAsia="ru-RU"/>
        </w:rPr>
        <w:t xml:space="preserve"> </w:t>
      </w:r>
      <w:r xmlns:w="http://schemas.openxmlformats.org/wordprocessingml/2006/main" w:rsidRPr="00532D6C">
        <w:rPr>
          <w:rFonts w:ascii="GHEA Grapalat" w:eastAsia="Times New Roman" w:hAnsi="GHEA Grapalat" w:cs="Arial"/>
          <w:b/>
          <w:sz w:val="24"/>
          <w:szCs w:val="24"/>
          <w:lang w:val="es-ES" w:eastAsia="ru-RU"/>
        </w:rPr>
        <w:t xml:space="preserve">to the survey</w:t>
      </w:r>
      <w:r xmlns:w="http://schemas.openxmlformats.org/wordprocessingml/2006/main" w:rsidRPr="00532D6C">
        <w:rPr>
          <w:rFonts w:ascii="GHEA Grapalat" w:eastAsia="Times New Roman" w:hAnsi="GHEA Grapalat" w:cs="Sylfaen"/>
          <w:b/>
          <w:sz w:val="24"/>
          <w:szCs w:val="24"/>
          <w:lang w:val="es-ES" w:eastAsia="ru-RU"/>
        </w:rPr>
        <w:t xml:space="preserve"> </w:t>
      </w:r>
      <w:r xmlns:w="http://schemas.openxmlformats.org/wordprocessingml/2006/main" w:rsidRPr="00532D6C">
        <w:rPr>
          <w:rFonts w:ascii="GHEA Grapalat" w:eastAsia="Times New Roman" w:hAnsi="GHEA Grapalat" w:cs="Arial"/>
          <w:b/>
          <w:sz w:val="24"/>
          <w:szCs w:val="24"/>
          <w:lang w:val="es-ES" w:eastAsia="ru-RU"/>
        </w:rPr>
        <w:t xml:space="preserve">to participate</w:t>
      </w:r>
    </w:p>
    <w:p w:rsidR="00532D6C" w:rsidRPr="00532D6C" w:rsidRDefault="00532D6C" w:rsidP="00106D44">
      <w:pPr>
        <w:tabs>
          <w:tab w:val="left" w:pos="426"/>
        </w:tabs>
        <w:spacing w:after="0" w:line="240" w:lineRule="auto"/>
        <w:rPr>
          <w:rFonts w:ascii="GHEA Grapalat" w:eastAsia="Times New Roman" w:hAnsi="GHEA Grapalat" w:cs="Times New Roman"/>
          <w:sz w:val="24"/>
          <w:szCs w:val="24"/>
          <w:lang w:val="es-ES" w:eastAsia="ru-RU"/>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Arial"/>
          <w:sz w:val="20"/>
          <w:szCs w:val="20"/>
          <w:lang w:val="es-ES"/>
        </w:rPr>
      </w:pPr>
      <w:r xmlns:w="http://schemas.openxmlformats.org/wordprocessingml/2006/main" w:rsidRPr="00532D6C">
        <w:rPr>
          <w:rFonts w:ascii="GHEA Grapalat" w:eastAsia="Times New Roman" w:hAnsi="GHEA Grapalat" w:cs="Times New Roman"/>
          <w:u w:val="single"/>
          <w:lang w:val="es-ES"/>
        </w:rPr>
        <w:t xml:space="preserve">                                                             </w:t>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 xml:space="preserve">       </w:t>
      </w:r>
      <w:r xmlns:w="http://schemas.openxmlformats.org/wordprocessingml/2006/main" w:rsidRPr="00532D6C">
        <w:rPr>
          <w:rFonts w:ascii="GHEA Grapalat" w:eastAsia="Times New Roman" w:hAnsi="GHEA Grapalat" w:cs="Times New Roman"/>
          <w:lang w:val="es-ES"/>
        </w:rPr>
        <w:t xml:space="preserve"> </w:t>
      </w:r>
      <w:r xmlns:w="http://schemas.openxmlformats.org/wordprocessingml/2006/main" w:rsidRPr="00532D6C">
        <w:rPr>
          <w:rFonts w:ascii="GHEA Grapalat" w:eastAsia="Times New Roman" w:hAnsi="GHEA Grapalat" w:cs="Arial"/>
          <w:sz w:val="20"/>
          <w:szCs w:val="20"/>
          <w:lang w:val="es-ES"/>
        </w:rPr>
        <w:t xml:space="preserve">expresses his desire to participate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vertAlign w:val="superscript"/>
          <w:lang w:val="es-ES"/>
        </w:rPr>
      </w:pPr>
      <w:r xmlns:w="http://schemas.openxmlformats.org/wordprocessingml/2006/main" w:rsidRPr="00532D6C">
        <w:rPr>
          <w:rFonts w:ascii="GHEA Grapalat" w:eastAsia="Times New Roman" w:hAnsi="GHEA Grapalat" w:cs="Times New Roman"/>
          <w:sz w:val="24"/>
          <w:szCs w:val="24"/>
          <w:vertAlign w:val="superscript"/>
          <w:lang w:val="es-ES"/>
        </w:rPr>
        <w:t xml:space="preserve">               </w:t>
      </w:r>
      <w:r xmlns:w="http://schemas.openxmlformats.org/wordprocessingml/2006/main" w:rsidRPr="00532D6C">
        <w:rPr>
          <w:rFonts w:ascii="GHEA Grapalat" w:eastAsia="Times New Roman" w:hAnsi="GHEA Grapalat" w:cs="Times New Roman"/>
          <w:sz w:val="24"/>
          <w:szCs w:val="24"/>
          <w:lang w:val="es-ES"/>
        </w:rPr>
        <w:t xml:space="preserve">            </w:t>
      </w:r>
      <w:r xmlns:w="http://schemas.openxmlformats.org/wordprocessingml/2006/main" w:rsidRPr="00532D6C">
        <w:rPr>
          <w:rFonts w:ascii="GHEA Grapalat" w:eastAsia="Times New Roman" w:hAnsi="GHEA Grapalat" w:cs="Arial"/>
          <w:sz w:val="24"/>
          <w:szCs w:val="24"/>
          <w:vertAlign w:val="superscript"/>
          <w:lang w:val="es-ES"/>
        </w:rPr>
        <w:t xml:space="preserve">Participant name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u w:val="single"/>
          <w:lang w:val="es-ES"/>
        </w:rPr>
      </w:pP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lang w:val="es-ES"/>
        </w:rPr>
        <w:t xml:space="preserve">of</w:t>
      </w:r>
      <w:r xmlns:w="http://schemas.openxmlformats.org/wordprocessingml/2006/main" w:rsidRPr="00532D6C">
        <w:rPr>
          <w:rFonts w:ascii="GHEA Grapalat" w:eastAsia="Times New Roman" w:hAnsi="GHEA Grapalat" w:cs="Arial"/>
          <w:sz w:val="20"/>
          <w:szCs w:val="20"/>
          <w:lang w:val="es-ES"/>
        </w:rPr>
        <w:t xml:space="preserve">​</w:t>
      </w:r>
      <w:r xmlns:w="http://schemas.openxmlformats.org/wordprocessingml/2006/main" w:rsidRPr="00532D6C">
        <w:rPr>
          <w:rFonts w:ascii="GHEA Grapalat" w:eastAsia="Times New Roman" w:hAnsi="GHEA Grapalat" w:cs="Sylfaen"/>
          <w:sz w:val="20"/>
          <w:szCs w:val="20"/>
          <w:lang w:val="es-ES"/>
        </w:rPr>
        <w:t xml:space="preserve"> </w:t>
      </w:r>
      <w:r xmlns:w="http://schemas.openxmlformats.org/wordprocessingml/2006/main" w:rsidRPr="00532D6C">
        <w:rPr>
          <w:rFonts w:ascii="GHEA Grapalat" w:eastAsia="Times New Roman" w:hAnsi="GHEA Grapalat" w:cs="Arial"/>
          <w:sz w:val="20"/>
          <w:szCs w:val="20"/>
          <w:lang w:val="es-ES"/>
        </w:rPr>
        <w:t xml:space="preserve">by</w:t>
      </w:r>
      <w:r xmlns:w="http://schemas.openxmlformats.org/wordprocessingml/2006/main" w:rsidRPr="00532D6C">
        <w:rPr>
          <w:rFonts w:ascii="GHEA Grapalat" w:eastAsia="Times New Roman" w:hAnsi="GHEA Grapalat" w:cs="Times New Roman"/>
          <w:lang w:val="es-ES"/>
        </w:rPr>
        <w:t xml:space="preserve"> </w:t>
      </w:r>
      <w:r xmlns:w="http://schemas.openxmlformats.org/wordprocessingml/2006/main" w:rsidRPr="00532D6C">
        <w:rPr>
          <w:rFonts w:ascii="GHEA Grapalat" w:eastAsia="Times New Roman" w:hAnsi="GHEA Grapalat" w:cs="Times New Roman"/>
          <w:color w:val="000000"/>
          <w:sz w:val="20"/>
          <w:szCs w:val="20"/>
          <w:lang w:val="af-ZA"/>
        </w:rPr>
        <w:t xml:space="preserve">" </w:t>
      </w:r>
      <w:r xmlns:w="http://schemas.openxmlformats.org/wordprocessingml/2006/main" w:rsidR="004C0DFD">
        <w:rPr>
          <w:rFonts w:ascii="Arial" w:eastAsia="Times New Roman" w:hAnsi="Arial" w:cs="Arial"/>
          <w:color w:val="000000"/>
          <w:sz w:val="20"/>
          <w:szCs w:val="20"/>
          <w:lang w:val="af-ZA"/>
        </w:rPr>
        <w:t xml:space="preserve">LM-THAT-GHAPSDB-25/03</w:t>
      </w:r>
      <w:r xmlns:w="http://schemas.openxmlformats.org/wordprocessingml/2006/main" w:rsidR="002D32DD">
        <w:rPr>
          <w:rFonts w:ascii="GHEA Grapalat" w:eastAsia="Times New Roman" w:hAnsi="GHEA Grapalat" w:cs="Arial"/>
          <w:color w:val="000000"/>
          <w:sz w:val="20"/>
          <w:szCs w:val="20"/>
          <w:lang w:val="af-ZA"/>
        </w:rPr>
        <w:t xml:space="preserve">         </w:t>
      </w:r>
      <w:r xmlns:w="http://schemas.openxmlformats.org/wordprocessingml/2006/main" w:rsidRPr="00532D6C">
        <w:rPr>
          <w:rFonts w:ascii="GHEA Grapalat" w:eastAsia="Times New Roman" w:hAnsi="GHEA Grapalat" w:cs="Franklin Gothic Medium Cond"/>
          <w:color w:val="000000"/>
          <w:sz w:val="20"/>
          <w:szCs w:val="20"/>
          <w:lang w:val="af-ZA"/>
        </w:rPr>
        <w:t xml:space="preserve">" </w:t>
      </w:r>
      <w:r xmlns:w="http://schemas.openxmlformats.org/wordprocessingml/2006/main" w:rsidRPr="00532D6C">
        <w:rPr>
          <w:rFonts w:ascii="GHEA Grapalat" w:eastAsia="Times New Roman" w:hAnsi="GHEA Grapalat" w:cs="Arial"/>
          <w:sz w:val="20"/>
          <w:szCs w:val="20"/>
          <w:lang w:val="es-ES"/>
        </w:rPr>
        <w:t xml:space="preserve">code</w:t>
      </w:r>
      <w:r xmlns:w="http://schemas.openxmlformats.org/wordprocessingml/2006/main" w:rsidRPr="00532D6C">
        <w:rPr>
          <w:rFonts w:ascii="GHEA Grapalat" w:eastAsia="Times New Roman" w:hAnsi="GHEA Grapalat" w:cs="Sylfaen"/>
          <w:sz w:val="20"/>
          <w:szCs w:val="20"/>
          <w:lang w:val="es-ES"/>
        </w:rPr>
        <w:t xml:space="preserve"> </w:t>
      </w:r>
      <w:r xmlns:w="http://schemas.openxmlformats.org/wordprocessingml/2006/main" w:rsidRPr="00532D6C">
        <w:rPr>
          <w:rFonts w:ascii="GHEA Grapalat" w:eastAsia="Times New Roman" w:hAnsi="GHEA Grapalat" w:cs="Arial"/>
          <w:sz w:val="20"/>
          <w:szCs w:val="20"/>
          <w:lang w:val="es-ES"/>
        </w:rPr>
        <w:t xml:space="preserve">declared</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4"/>
          <w:szCs w:val="24"/>
          <w:vertAlign w:val="superscript"/>
          <w:lang w:val="es-ES"/>
        </w:rPr>
      </w:pPr>
      <w:r xmlns:w="http://schemas.openxmlformats.org/wordprocessingml/2006/main" w:rsidRPr="00532D6C">
        <w:rPr>
          <w:rFonts w:ascii="GHEA Grapalat" w:eastAsia="Times New Roman" w:hAnsi="GHEA Grapalat" w:cs="Sylfaen"/>
          <w:sz w:val="24"/>
          <w:szCs w:val="24"/>
          <w:vertAlign w:val="superscript"/>
          <w:lang w:val="es-ES"/>
        </w:rPr>
        <w:t xml:space="preserve">                       </w:t>
      </w:r>
      <w:r xmlns:w="http://schemas.openxmlformats.org/wordprocessingml/2006/main" w:rsidRPr="00532D6C">
        <w:rPr>
          <w:rFonts w:ascii="GHEA Grapalat" w:eastAsia="Times New Roman" w:hAnsi="GHEA Grapalat" w:cs="Arial"/>
          <w:sz w:val="24"/>
          <w:szCs w:val="24"/>
          <w:vertAlign w:val="superscript"/>
          <w:lang w:val="es-ES"/>
        </w:rPr>
        <w:t xml:space="preserve">of the client</w:t>
      </w:r>
      <w:r xmlns:w="http://schemas.openxmlformats.org/wordprocessingml/2006/main" w:rsidRPr="00532D6C">
        <w:rPr>
          <w:rFonts w:ascii="GHEA Grapalat" w:eastAsia="Times New Roman" w:hAnsi="GHEA Grapalat" w:cs="Sylfaen"/>
          <w:sz w:val="24"/>
          <w:szCs w:val="24"/>
          <w:vertAlign w:val="superscript"/>
          <w:lang w:val="es-ES"/>
        </w:rPr>
        <w:t xml:space="preserve"> </w:t>
      </w:r>
      <w:r xmlns:w="http://schemas.openxmlformats.org/wordprocessingml/2006/main" w:rsidRPr="00532D6C">
        <w:rPr>
          <w:rFonts w:ascii="GHEA Grapalat" w:eastAsia="Times New Roman" w:hAnsi="GHEA Grapalat" w:cs="Arial"/>
          <w:sz w:val="24"/>
          <w:szCs w:val="24"/>
          <w:vertAlign w:val="superscript"/>
          <w:lang w:val="es-ES"/>
        </w:rPr>
        <w:t xml:space="preserve">name: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0"/>
          <w:lang w:val="es-ES"/>
        </w:rPr>
      </w:pPr>
      <w:r xmlns:w="http://schemas.openxmlformats.org/wordprocessingml/2006/main" w:rsidRPr="00532D6C">
        <w:rPr>
          <w:rFonts w:ascii="GHEA Grapalat" w:eastAsia="Times New Roman" w:hAnsi="GHEA Grapalat" w:cs="Arial"/>
          <w:sz w:val="20"/>
          <w:szCs w:val="20"/>
          <w:lang w:val="es-ES"/>
        </w:rPr>
        <w:t xml:space="preserve">quote</w:t>
      </w:r>
      <w:r xmlns:w="http://schemas.openxmlformats.org/wordprocessingml/2006/main" w:rsidRPr="00532D6C">
        <w:rPr>
          <w:rFonts w:ascii="GHEA Grapalat" w:eastAsia="Times New Roman" w:hAnsi="GHEA Grapalat" w:cs="Sylfaen"/>
          <w:sz w:val="20"/>
          <w:szCs w:val="20"/>
          <w:lang w:val="es-ES"/>
        </w:rPr>
        <w:t xml:space="preserve"> </w:t>
      </w:r>
      <w:r xmlns:w="http://schemas.openxmlformats.org/wordprocessingml/2006/main" w:rsidRPr="00532D6C">
        <w:rPr>
          <w:rFonts w:ascii="GHEA Grapalat" w:eastAsia="Times New Roman" w:hAnsi="GHEA Grapalat" w:cs="Arial"/>
          <w:sz w:val="20"/>
          <w:szCs w:val="20"/>
          <w:lang w:val="es-ES"/>
        </w:rPr>
        <w:t xml:space="preserve">of inquiry</w:t>
      </w:r>
      <w:r xmlns:w="http://schemas.openxmlformats.org/wordprocessingml/2006/main" w:rsidRPr="00532D6C">
        <w:rPr>
          <w:rFonts w:ascii="GHEA Grapalat" w:eastAsia="Times New Roman" w:hAnsi="GHEA Grapalat" w:cs="Arial"/>
          <w:sz w:val="16"/>
          <w:szCs w:val="16"/>
          <w:lang w:val="es-ES"/>
        </w:rPr>
        <w:t xml:space="preserve"> </w:t>
      </w:r>
      <w:r xmlns:w="http://schemas.openxmlformats.org/wordprocessingml/2006/main" w:rsidRPr="00532D6C">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532D6C">
        <w:rPr>
          <w:rFonts w:ascii="GHEA Grapalat" w:eastAsia="Times New Roman" w:hAnsi="GHEA Grapalat" w:cs="Times New Roman"/>
          <w:sz w:val="24"/>
          <w:szCs w:val="24"/>
          <w:u w:val="single"/>
          <w:lang w:val="es-ES"/>
        </w:rPr>
        <w:t xml:space="preserve">    </w:t>
      </w:r>
      <w:r xmlns:w="http://schemas.openxmlformats.org/wordprocessingml/2006/main" w:rsidRPr="00532D6C">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532D6C">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532D6C">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532D6C">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532D6C">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532D6C">
        <w:rPr>
          <w:rFonts w:ascii="GHEA Grapalat" w:eastAsia="Times New Roman" w:hAnsi="GHEA Grapalat" w:cs="Sylfaen"/>
          <w:sz w:val="20"/>
          <w:szCs w:val="20"/>
          <w:lang w:val="es-ES"/>
        </w:rPr>
        <w:t xml:space="preserve"> </w:t>
      </w:r>
      <w:r xmlns:w="http://schemas.openxmlformats.org/wordprocessingml/2006/main" w:rsidRPr="00532D6C">
        <w:rPr>
          <w:rFonts w:ascii="GHEA Grapalat" w:eastAsia="Times New Roman" w:hAnsi="GHEA Grapalat" w:cs="Arial"/>
          <w:sz w:val="20"/>
          <w:szCs w:val="20"/>
          <w:lang w:val="es-ES"/>
        </w:rPr>
        <w:t xml:space="preserve">portion(s) and invitation</w:t>
      </w:r>
      <w:r xmlns:w="http://schemas.openxmlformats.org/wordprocessingml/2006/main" w:rsidRPr="00532D6C">
        <w:rPr>
          <w:rFonts w:ascii="GHEA Grapalat" w:eastAsia="Times New Roman" w:hAnsi="GHEA Grapalat" w:cs="Sylfaen"/>
          <w:sz w:val="20"/>
          <w:szCs w:val="20"/>
          <w:lang w:val="es-ES"/>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4"/>
          <w:szCs w:val="24"/>
          <w:vertAlign w:val="superscript"/>
          <w:lang w:val="es-ES"/>
        </w:rPr>
      </w:pPr>
      <w:r xmlns:w="http://schemas.openxmlformats.org/wordprocessingml/2006/main" w:rsidRPr="00532D6C">
        <w:rPr>
          <w:rFonts w:ascii="GHEA Grapalat" w:eastAsia="Times New Roman" w:hAnsi="GHEA Grapalat" w:cs="Sylfaen"/>
          <w:sz w:val="24"/>
          <w:szCs w:val="24"/>
          <w:vertAlign w:val="superscript"/>
          <w:lang w:val="es-ES"/>
        </w:rPr>
        <w:lastRenderedPageBreak xmlns:w="http://schemas.openxmlformats.org/wordprocessingml/2006/main"/>
      </w:r>
      <w:r xmlns:w="http://schemas.openxmlformats.org/wordprocessingml/2006/main" w:rsidRPr="00532D6C">
        <w:rPr>
          <w:rFonts w:ascii="GHEA Grapalat" w:eastAsia="Times New Roman" w:hAnsi="GHEA Grapalat" w:cs="Sylfaen"/>
          <w:sz w:val="24"/>
          <w:szCs w:val="24"/>
          <w:vertAlign w:val="superscript"/>
          <w:lang w:val="es-ES"/>
        </w:rPr>
        <w:t xml:space="preserve">                                                         </w:t>
      </w:r>
      <w:r xmlns:w="http://schemas.openxmlformats.org/wordprocessingml/2006/main" w:rsidRPr="00532D6C">
        <w:rPr>
          <w:rFonts w:ascii="GHEA Grapalat" w:eastAsia="Times New Roman" w:hAnsi="GHEA Grapalat" w:cs="Arial"/>
          <w:sz w:val="24"/>
          <w:szCs w:val="24"/>
          <w:vertAlign w:val="superscript"/>
          <w:lang w:val="es-ES"/>
        </w:rPr>
        <w:t xml:space="preserve">dose(s) number</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es-ES"/>
        </w:rPr>
      </w:pPr>
      <w:r xmlns:w="http://schemas.openxmlformats.org/wordprocessingml/2006/main" w:rsidRPr="00532D6C">
        <w:rPr>
          <w:rFonts w:ascii="GHEA Grapalat" w:eastAsia="Times New Roman" w:hAnsi="GHEA Grapalat" w:cs="Times New Roman"/>
          <w:sz w:val="24"/>
          <w:szCs w:val="24"/>
          <w:vertAlign w:val="superscript"/>
          <w:lang w:val="es-ES"/>
        </w:rPr>
        <w:t xml:space="preserve"> </w:t>
      </w:r>
      <w:r xmlns:w="http://schemas.openxmlformats.org/wordprocessingml/2006/main" w:rsidRPr="00532D6C">
        <w:rPr>
          <w:rFonts w:ascii="GHEA Grapalat" w:eastAsia="Times New Roman" w:hAnsi="GHEA Grapalat" w:cs="Arial"/>
          <w:sz w:val="20"/>
          <w:szCs w:val="20"/>
          <w:lang w:val="es-ES"/>
        </w:rPr>
        <w:t xml:space="preserve">requirements</w:t>
      </w:r>
      <w:r xmlns:w="http://schemas.openxmlformats.org/wordprocessingml/2006/main" w:rsidRPr="00532D6C">
        <w:rPr>
          <w:rFonts w:ascii="GHEA Grapalat" w:eastAsia="Times New Roman" w:hAnsi="GHEA Grapalat" w:cs="Sylfaen"/>
          <w:sz w:val="20"/>
          <w:szCs w:val="20"/>
          <w:lang w:val="es-ES"/>
        </w:rPr>
        <w:t xml:space="preserve"> </w:t>
      </w:r>
      <w:r xmlns:w="http://schemas.openxmlformats.org/wordprocessingml/2006/main" w:rsidRPr="00532D6C">
        <w:rPr>
          <w:rFonts w:ascii="GHEA Grapalat" w:eastAsia="Times New Roman" w:hAnsi="GHEA Grapalat" w:cs="Arial"/>
          <w:sz w:val="20"/>
          <w:szCs w:val="20"/>
          <w:lang w:val="es-ES"/>
        </w:rPr>
        <w:t xml:space="preserve">submits an application accordingly </w:t>
      </w:r>
      <w:r xmlns:w="http://schemas.openxmlformats.org/wordprocessingml/2006/main" w:rsidRPr="00532D6C">
        <w:rPr>
          <w:rFonts w:ascii="GHEA Grapalat" w:eastAsia="Times New Roman" w:hAnsi="GHEA Grapalat" w:cs="Sylfaen"/>
          <w:sz w:val="20"/>
          <w:szCs w:val="20"/>
          <w:lang w:val="es-ES"/>
        </w:rPr>
        <w:t xml:space="preserve">.</w:t>
      </w:r>
    </w:p>
    <w:p w:rsidR="00532D6C" w:rsidRPr="00532D6C" w:rsidRDefault="00532D6C" w:rsidP="00106D44">
      <w:pPr>
        <w:tabs>
          <w:tab w:val="left" w:pos="426"/>
        </w:tabs>
        <w:spacing w:after="0" w:line="240" w:lineRule="auto"/>
        <w:jc w:val="both"/>
        <w:rPr>
          <w:rFonts w:ascii="GHEA Grapalat" w:eastAsia="Times New Roman" w:hAnsi="GHEA Grapalat" w:cs="Times New Roman"/>
          <w:sz w:val="12"/>
          <w:szCs w:val="12"/>
          <w:u w:val="single"/>
          <w:lang w:val="es-ES"/>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0"/>
          <w:lang w:val="es-ES"/>
        </w:rPr>
      </w:pPr>
      <w:r xmlns:w="http://schemas.openxmlformats.org/wordprocessingml/2006/main" w:rsidRPr="00532D6C">
        <w:rPr>
          <w:rFonts w:ascii="GHEA Grapalat" w:eastAsia="Times New Roman" w:hAnsi="GHEA Grapalat" w:cs="Times New Roman"/>
          <w:u w:val="single"/>
          <w:lang w:val="es-ES"/>
        </w:rPr>
        <w:t xml:space="preserve">                                                      </w:t>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 xml:space="preserve">   </w:t>
      </w:r>
      <w:r xmlns:w="http://schemas.openxmlformats.org/wordprocessingml/2006/main" w:rsidRPr="00532D6C">
        <w:rPr>
          <w:rFonts w:ascii="GHEA Grapalat" w:eastAsia="Times New Roman" w:hAnsi="GHEA Grapalat" w:cs="Arial"/>
          <w:sz w:val="20"/>
          <w:szCs w:val="20"/>
          <w:lang w:val="es-ES"/>
        </w:rPr>
        <w:t xml:space="preserve">declares and certifies </w:t>
      </w:r>
      <w:r xmlns:w="http://schemas.openxmlformats.org/wordprocessingml/2006/main" w:rsidRPr="00532D6C">
        <w:rPr>
          <w:rFonts w:ascii="GHEA Grapalat" w:eastAsia="Times New Roman" w:hAnsi="GHEA Grapalat" w:cs="Times New Roman"/>
          <w:sz w:val="24"/>
          <w:szCs w:val="24"/>
          <w:lang w:val="es-ES"/>
        </w:rPr>
        <w:t xml:space="preserve">that</w:t>
      </w:r>
      <w:r xmlns:w="http://schemas.openxmlformats.org/wordprocessingml/2006/main" w:rsidRPr="00532D6C">
        <w:rPr>
          <w:rFonts w:ascii="GHEA Grapalat" w:eastAsia="Times New Roman" w:hAnsi="GHEA Grapalat" w:cs="Sylfaen"/>
          <w:sz w:val="20"/>
          <w:szCs w:val="20"/>
          <w:lang w:val="es-ES"/>
        </w:rPr>
        <w:t xml:space="preserve"> </w:t>
      </w:r>
      <w:r xmlns:w="http://schemas.openxmlformats.org/wordprocessingml/2006/main" w:rsidRPr="00532D6C">
        <w:rPr>
          <w:rFonts w:ascii="GHEA Grapalat" w:eastAsia="Times New Roman" w:hAnsi="GHEA Grapalat" w:cs="Arial"/>
          <w:sz w:val="20"/>
          <w:szCs w:val="20"/>
          <w:lang w:val="es-ES"/>
        </w:rPr>
        <w:t xml:space="preserve">is</w:t>
      </w:r>
      <w:r xmlns:w="http://schemas.openxmlformats.org/wordprocessingml/2006/main" w:rsidRPr="00532D6C">
        <w:rPr>
          <w:rFonts w:ascii="GHEA Grapalat" w:eastAsia="Times New Roman" w:hAnsi="GHEA Grapalat" w:cs="Sylfaen"/>
          <w:sz w:val="20"/>
          <w:szCs w:val="20"/>
          <w:lang w:val="es-ES"/>
        </w:rPr>
        <w:t xml:space="preserve"> </w:t>
      </w:r>
      <w:r xmlns:w="http://schemas.openxmlformats.org/wordprocessingml/2006/main" w:rsidRPr="00532D6C">
        <w:rPr>
          <w:rFonts w:ascii="GHEA Grapalat" w:eastAsia="Times New Roman" w:hAnsi="GHEA Grapalat" w:cs="Arial"/>
          <w:sz w:val="20"/>
          <w:szCs w:val="20"/>
          <w:lang w:val="es-ES"/>
        </w:rPr>
        <w:t xml:space="preserve">is</w:t>
      </w:r>
      <w:r xmlns:w="http://schemas.openxmlformats.org/wordprocessingml/2006/main" w:rsidRPr="00532D6C">
        <w:rPr>
          <w:rFonts w:ascii="GHEA Grapalat" w:eastAsia="Times New Roman" w:hAnsi="GHEA Grapalat" w:cs="Sylfaen"/>
          <w:sz w:val="20"/>
          <w:szCs w:val="20"/>
          <w:lang w:val="es-ES"/>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0"/>
          <w:lang w:val="es-ES"/>
        </w:rPr>
      </w:pPr>
      <w:r xmlns:w="http://schemas.openxmlformats.org/wordprocessingml/2006/main" w:rsidRPr="00532D6C">
        <w:rPr>
          <w:rFonts w:ascii="GHEA Grapalat" w:eastAsia="Times New Roman" w:hAnsi="GHEA Grapalat" w:cs="Sylfaen"/>
          <w:sz w:val="24"/>
          <w:szCs w:val="24"/>
          <w:vertAlign w:val="superscript"/>
          <w:lang w:val="es-ES"/>
        </w:rPr>
        <w:t xml:space="preserve">                                             </w:t>
      </w:r>
      <w:r xmlns:w="http://schemas.openxmlformats.org/wordprocessingml/2006/main" w:rsidRPr="00532D6C">
        <w:rPr>
          <w:rFonts w:ascii="GHEA Grapalat" w:eastAsia="Times New Roman" w:hAnsi="GHEA Grapalat" w:cs="Arial"/>
          <w:sz w:val="24"/>
          <w:szCs w:val="24"/>
          <w:vertAlign w:val="superscript"/>
          <w:lang w:val="es-ES"/>
        </w:rPr>
        <w:t xml:space="preserve">Participant name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0"/>
          <w:lang w:val="es-ES"/>
        </w:rPr>
      </w:pPr>
      <w:r xmlns:w="http://schemas.openxmlformats.org/wordprocessingml/2006/main" w:rsidRPr="00532D6C">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532D6C">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532D6C">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532D6C">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532D6C">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532D6C">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532D6C">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532D6C">
        <w:rPr>
          <w:rFonts w:ascii="GHEA Grapalat" w:eastAsia="Times New Roman" w:hAnsi="GHEA Grapalat" w:cs="Arial"/>
          <w:sz w:val="20"/>
          <w:szCs w:val="20"/>
          <w:lang w:val="es-ES"/>
        </w:rPr>
        <w:t xml:space="preserve">resident </w:t>
      </w:r>
      <w:r xmlns:w="http://schemas.openxmlformats.org/wordprocessingml/2006/main" w:rsidRPr="00532D6C">
        <w:rPr>
          <w:rFonts w:ascii="GHEA Grapalat" w:eastAsia="Times New Roman" w:hAnsi="GHEA Grapalat" w:cs="Sylfaen"/>
          <w:sz w:val="20"/>
          <w:szCs w:val="20"/>
          <w:lang w:val="es-ES"/>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Arial"/>
          <w:sz w:val="24"/>
          <w:szCs w:val="24"/>
          <w:vertAlign w:val="superscript"/>
          <w:lang w:val="es-ES"/>
        </w:rPr>
      </w:pPr>
      <w:r xmlns:w="http://schemas.openxmlformats.org/wordprocessingml/2006/main" w:rsidRPr="00532D6C">
        <w:rPr>
          <w:rFonts w:ascii="GHEA Grapalat" w:eastAsia="Times New Roman" w:hAnsi="GHEA Grapalat" w:cs="Arial"/>
          <w:sz w:val="24"/>
          <w:szCs w:val="24"/>
          <w:vertAlign w:val="superscript"/>
          <w:lang w:val="es-ES"/>
        </w:rPr>
        <w:t xml:space="preserve">country name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0"/>
          <w:lang w:val="es-ES"/>
        </w:rPr>
      </w:pPr>
      <w:r xmlns:w="http://schemas.openxmlformats.org/wordprocessingml/2006/main" w:rsidRPr="00532D6C">
        <w:rPr>
          <w:rFonts w:ascii="GHEA Grapalat" w:eastAsia="Times New Roman" w:hAnsi="GHEA Grapalat" w:cs="Sylfaen"/>
          <w:sz w:val="20"/>
          <w:szCs w:val="20"/>
          <w:lang w:val="es-ES"/>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0"/>
          <w:lang w:val="es-ES"/>
        </w:rPr>
      </w:pPr>
      <w:r xmlns:w="http://schemas.openxmlformats.org/wordprocessingml/2006/main" w:rsidRPr="00532D6C">
        <w:rPr>
          <w:rFonts w:ascii="GHEA Grapalat" w:eastAsia="Times New Roman" w:hAnsi="GHEA Grapalat" w:cs="Times New Roman"/>
          <w:sz w:val="20"/>
          <w:szCs w:val="20"/>
          <w:u w:val="single"/>
          <w:lang w:val="es-ES"/>
        </w:rPr>
        <w:t xml:space="preserve">                                         </w:t>
      </w:r>
      <w:r xmlns:w="http://schemas.openxmlformats.org/wordprocessingml/2006/main" w:rsidRPr="00532D6C">
        <w:rPr>
          <w:rFonts w:ascii="GHEA Grapalat" w:eastAsia="Times New Roman" w:hAnsi="GHEA Grapalat" w:cs="Times New Roman"/>
          <w:sz w:val="20"/>
          <w:szCs w:val="20"/>
          <w:lang w:val="es-ES"/>
        </w:rPr>
        <w:t xml:space="preserve">of</w:t>
      </w:r>
      <w:r xmlns:w="http://schemas.openxmlformats.org/wordprocessingml/2006/main" w:rsidRPr="00532D6C">
        <w:rPr>
          <w:rFonts w:ascii="GHEA Grapalat" w:eastAsia="Times New Roman" w:hAnsi="GHEA Grapalat" w:cs="Arial"/>
          <w:sz w:val="20"/>
          <w:szCs w:val="20"/>
          <w:lang w:val="es-ES"/>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0"/>
          <w:lang w:val="es-ES"/>
        </w:rPr>
      </w:pPr>
      <w:r xmlns:w="http://schemas.openxmlformats.org/wordprocessingml/2006/main" w:rsidRPr="00532D6C">
        <w:rPr>
          <w:rFonts w:ascii="GHEA Grapalat" w:eastAsia="Times New Roman" w:hAnsi="GHEA Grapalat" w:cs="Sylfaen"/>
          <w:sz w:val="24"/>
          <w:szCs w:val="24"/>
          <w:vertAlign w:val="superscript"/>
          <w:lang w:val="es-ES"/>
        </w:rPr>
        <w:t xml:space="preserve">          </w:t>
      </w:r>
      <w:r xmlns:w="http://schemas.openxmlformats.org/wordprocessingml/2006/main" w:rsidRPr="00532D6C">
        <w:rPr>
          <w:rFonts w:ascii="GHEA Grapalat" w:eastAsia="Times New Roman" w:hAnsi="GHEA Grapalat" w:cs="Arial"/>
          <w:sz w:val="24"/>
          <w:szCs w:val="24"/>
          <w:vertAlign w:val="superscript"/>
          <w:lang w:val="es-ES"/>
        </w:rPr>
        <w:t xml:space="preserve">Participant name</w:t>
      </w:r>
    </w:p>
    <w:p w:rsidR="00532D6C" w:rsidRPr="00532D6C" w:rsidRDefault="00532D6C" w:rsidP="00106D44">
      <w:pPr xmlns:w="http://schemas.openxmlformats.org/wordprocessingml/2006/main">
        <w:numPr>
          <w:ilvl w:val="0"/>
          <w:numId w:val="27"/>
        </w:numPr>
        <w:tabs>
          <w:tab w:val="left" w:pos="426"/>
        </w:tabs>
        <w:spacing w:after="0" w:line="240" w:lineRule="auto"/>
        <w:ind w:left="0" w:firstLine="0"/>
        <w:jc w:val="both"/>
        <w:rPr>
          <w:rFonts w:ascii="GHEA Grapalat" w:eastAsia="Times New Roman" w:hAnsi="GHEA Grapalat" w:cs="Arial"/>
          <w:sz w:val="24"/>
          <w:u w:val="single"/>
          <w:lang w:val="es-ES"/>
        </w:rPr>
      </w:pPr>
      <w:r xmlns:w="http://schemas.openxmlformats.org/wordprocessingml/2006/main" w:rsidRPr="00532D6C">
        <w:rPr>
          <w:rFonts w:ascii="GHEA Grapalat" w:eastAsia="Times New Roman" w:hAnsi="GHEA Grapalat" w:cs="Arial"/>
          <w:sz w:val="20"/>
          <w:szCs w:val="20"/>
          <w:lang w:val="es-ES"/>
        </w:rPr>
        <w:t xml:space="preserve">The taxpayer's registration number is:</w:t>
      </w:r>
      <w:r xmlns:w="http://schemas.openxmlformats.org/wordprocessingml/2006/main" w:rsidRPr="00532D6C">
        <w:rPr>
          <w:rFonts w:ascii="GHEA Grapalat" w:eastAsia="Times New Roman" w:hAnsi="GHEA Grapalat" w:cs="Arial"/>
          <w:sz w:val="24"/>
          <w:lang w:val="es-ES"/>
        </w:rPr>
        <w:t xml:space="preserve"> </w:t>
      </w:r>
      <w:r xmlns:w="http://schemas.openxmlformats.org/wordprocessingml/2006/main" w:rsidRPr="00532D6C">
        <w:rPr>
          <w:rFonts w:ascii="GHEA Grapalat" w:eastAsia="Times New Roman" w:hAnsi="GHEA Grapalat" w:cs="Arial"/>
          <w:sz w:val="24"/>
          <w:u w:val="single"/>
          <w:lang w:val="es-ES"/>
        </w:rPr>
        <w:tab xmlns:w="http://schemas.openxmlformats.org/wordprocessingml/2006/main"/>
      </w:r>
      <w:r xmlns:w="http://schemas.openxmlformats.org/wordprocessingml/2006/main" w:rsidRPr="00532D6C">
        <w:rPr>
          <w:rFonts w:ascii="GHEA Grapalat" w:eastAsia="Times New Roman" w:hAnsi="GHEA Grapalat" w:cs="Arial"/>
          <w:sz w:val="24"/>
          <w:u w:val="single"/>
          <w:lang w:val="es-ES"/>
        </w:rPr>
        <w:tab xmlns:w="http://schemas.openxmlformats.org/wordprocessingml/2006/main"/>
      </w:r>
      <w:r xmlns:w="http://schemas.openxmlformats.org/wordprocessingml/2006/main" w:rsidRPr="00532D6C">
        <w:rPr>
          <w:rFonts w:ascii="GHEA Grapalat" w:eastAsia="Times New Roman" w:hAnsi="GHEA Grapalat" w:cs="Arial"/>
          <w:sz w:val="24"/>
          <w:u w:val="single"/>
          <w:lang w:val="es-ES"/>
        </w:rPr>
        <w:tab xmlns:w="http://schemas.openxmlformats.org/wordprocessingml/2006/main"/>
      </w:r>
      <w:r xmlns:w="http://schemas.openxmlformats.org/wordprocessingml/2006/main" w:rsidRPr="00532D6C">
        <w:rPr>
          <w:rFonts w:ascii="GHEA Grapalat" w:eastAsia="Times New Roman" w:hAnsi="GHEA Grapalat" w:cs="Arial"/>
          <w:sz w:val="24"/>
          <w:u w:val="single"/>
          <w:lang w:val="es-ES"/>
        </w:rPr>
        <w:tab xmlns:w="http://schemas.openxmlformats.org/wordprocessingml/2006/main"/>
      </w:r>
      <w:r xmlns:w="http://schemas.openxmlformats.org/wordprocessingml/2006/main" w:rsidRPr="00532D6C">
        <w:rPr>
          <w:rFonts w:ascii="GHEA Grapalat" w:eastAsia="Times New Roman" w:hAnsi="GHEA Grapalat" w:cs="Arial"/>
          <w:sz w:val="24"/>
          <w:u w:val="single"/>
          <w:lang w:val="es-ES"/>
        </w:rPr>
        <w:tab xmlns:w="http://schemas.openxmlformats.org/wordprocessingml/2006/main"/>
      </w:r>
      <w:r xmlns:w="http://schemas.openxmlformats.org/wordprocessingml/2006/main" w:rsidRPr="00532D6C">
        <w:rPr>
          <w:rFonts w:ascii="GHEA Grapalat" w:eastAsia="Times New Roman" w:hAnsi="GHEA Grapalat" w:cs="Arial"/>
          <w:sz w:val="24"/>
          <w:u w:val="single"/>
          <w:lang w:val="es-ES"/>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Arial"/>
          <w:sz w:val="24"/>
          <w:szCs w:val="24"/>
          <w:vertAlign w:val="superscript"/>
          <w:lang w:val="es-ES"/>
        </w:rPr>
      </w:pPr>
      <w:r xmlns:w="http://schemas.openxmlformats.org/wordprocessingml/2006/main" w:rsidRPr="00532D6C">
        <w:rPr>
          <w:rFonts w:ascii="GHEA Grapalat" w:eastAsia="Times New Roman" w:hAnsi="GHEA Grapalat" w:cs="Sylfaen"/>
          <w:sz w:val="24"/>
          <w:szCs w:val="24"/>
          <w:vertAlign w:val="superscript"/>
          <w:lang w:val="es-ES"/>
        </w:rPr>
        <w:t xml:space="preserve">               </w:t>
      </w:r>
      <w:r xmlns:w="http://schemas.openxmlformats.org/wordprocessingml/2006/main" w:rsidRPr="00532D6C">
        <w:rPr>
          <w:rFonts w:ascii="GHEA Grapalat" w:eastAsia="Times New Roman" w:hAnsi="GHEA Grapalat" w:cs="Arial"/>
          <w:sz w:val="24"/>
          <w:szCs w:val="24"/>
          <w:vertAlign w:val="superscript"/>
          <w:lang w:val="es-ES"/>
        </w:rPr>
        <w:t xml:space="preserve">taxpayer registration number</w:t>
      </w:r>
    </w:p>
    <w:p w:rsidR="00532D6C" w:rsidRPr="00532D6C" w:rsidRDefault="00532D6C" w:rsidP="00106D44">
      <w:pPr xmlns:w="http://schemas.openxmlformats.org/wordprocessingml/2006/main">
        <w:numPr>
          <w:ilvl w:val="0"/>
          <w:numId w:val="27"/>
        </w:numPr>
        <w:tabs>
          <w:tab w:val="left" w:pos="426"/>
        </w:tabs>
        <w:spacing w:after="0" w:line="240" w:lineRule="auto"/>
        <w:ind w:left="0" w:firstLine="0"/>
        <w:jc w:val="both"/>
        <w:rPr>
          <w:rFonts w:ascii="GHEA Grapalat" w:eastAsia="Times New Roman" w:hAnsi="GHEA Grapalat" w:cs="Times New Roman"/>
          <w:u w:val="single"/>
          <w:lang w:val="es-ES"/>
        </w:rPr>
      </w:pPr>
      <w:r xmlns:w="http://schemas.openxmlformats.org/wordprocessingml/2006/main" w:rsidRPr="00532D6C">
        <w:rPr>
          <w:rFonts w:ascii="GHEA Grapalat" w:eastAsia="Times New Roman" w:hAnsi="GHEA Grapalat" w:cs="Arial"/>
          <w:sz w:val="20"/>
          <w:szCs w:val="20"/>
          <w:lang w:val="es-ES"/>
        </w:rPr>
        <w:t xml:space="preserve">The e-mail address is:</w:t>
      </w:r>
      <w:r xmlns:w="http://schemas.openxmlformats.org/wordprocessingml/2006/main" w:rsidRPr="00532D6C">
        <w:rPr>
          <w:rFonts w:ascii="GHEA Grapalat" w:eastAsia="Times New Roman" w:hAnsi="GHEA Grapalat" w:cs="Arial"/>
          <w:sz w:val="24"/>
          <w:lang w:val="es-ES"/>
        </w:rPr>
        <w:t xml:space="preserve"> </w:t>
      </w:r>
      <w:r xmlns:w="http://schemas.openxmlformats.org/wordprocessingml/2006/main" w:rsidRPr="00532D6C">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532D6C">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532D6C">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532D6C">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532D6C">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532D6C">
        <w:rPr>
          <w:rFonts w:ascii="GHEA Grapalat" w:eastAsia="Times New Roman" w:hAnsi="GHEA Grapalat" w:cs="Times New Roman"/>
          <w:sz w:val="24"/>
          <w:szCs w:val="24"/>
          <w:u w:val="single"/>
          <w:lang w:val="es-ES"/>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10"/>
          <w:szCs w:val="10"/>
          <w:lang w:val="es-ES"/>
        </w:rPr>
      </w:pPr>
      <w:r xmlns:w="http://schemas.openxmlformats.org/wordprocessingml/2006/main" w:rsidRPr="00532D6C">
        <w:rPr>
          <w:rFonts w:ascii="GHEA Grapalat" w:eastAsia="Times New Roman" w:hAnsi="GHEA Grapalat" w:cs="Sylfaen"/>
          <w:sz w:val="24"/>
          <w:szCs w:val="24"/>
          <w:vertAlign w:val="superscript"/>
          <w:lang w:val="es-ES"/>
        </w:rPr>
        <w:t xml:space="preserve">              </w:t>
      </w:r>
      <w:r xmlns:w="http://schemas.openxmlformats.org/wordprocessingml/2006/main" w:rsidRPr="00532D6C">
        <w:rPr>
          <w:rFonts w:ascii="GHEA Grapalat" w:eastAsia="Times New Roman" w:hAnsi="GHEA Grapalat" w:cs="Arial"/>
          <w:sz w:val="24"/>
          <w:szCs w:val="24"/>
          <w:vertAlign w:val="superscript"/>
          <w:lang w:val="es-ES"/>
        </w:rPr>
        <w:t xml:space="preserve">e-mail address</w:t>
      </w:r>
    </w:p>
    <w:p w:rsidR="00532D6C" w:rsidRPr="00532D6C" w:rsidRDefault="00532D6C" w:rsidP="00106D44">
      <w:pPr>
        <w:tabs>
          <w:tab w:val="left" w:pos="426"/>
        </w:tabs>
        <w:spacing w:after="0" w:line="240" w:lineRule="auto"/>
        <w:jc w:val="right"/>
        <w:rPr>
          <w:rFonts w:ascii="GHEA Grapalat" w:eastAsia="Times New Roman" w:hAnsi="GHEA Grapalat" w:cs="Times New Roman"/>
          <w:sz w:val="10"/>
          <w:szCs w:val="10"/>
          <w:lang w:val="es-ES"/>
        </w:rPr>
      </w:pPr>
    </w:p>
    <w:p w:rsidR="00532D6C" w:rsidRPr="00532D6C" w:rsidRDefault="00532D6C" w:rsidP="00106D44">
      <w:pPr>
        <w:tabs>
          <w:tab w:val="left" w:pos="426"/>
        </w:tabs>
        <w:spacing w:after="0" w:line="240" w:lineRule="auto"/>
        <w:jc w:val="right"/>
        <w:rPr>
          <w:rFonts w:ascii="GHEA Grapalat" w:eastAsia="Times New Roman" w:hAnsi="GHEA Grapalat" w:cs="Times New Roman"/>
          <w:sz w:val="10"/>
          <w:szCs w:val="10"/>
          <w:lang w:val="hy-AM"/>
        </w:rPr>
      </w:pPr>
    </w:p>
    <w:p w:rsidR="00532D6C" w:rsidRPr="00532D6C" w:rsidRDefault="00532D6C" w:rsidP="00106D44">
      <w:pPr xmlns:w="http://schemas.openxmlformats.org/wordprocessingml/2006/main">
        <w:numPr>
          <w:ilvl w:val="0"/>
          <w:numId w:val="27"/>
        </w:numPr>
        <w:tabs>
          <w:tab w:val="left" w:pos="426"/>
        </w:tabs>
        <w:spacing w:after="0" w:line="240" w:lineRule="auto"/>
        <w:ind w:left="0" w:firstLine="0"/>
        <w:jc w:val="both"/>
        <w:rPr>
          <w:rFonts w:ascii="GHEA Grapalat" w:eastAsia="Times New Roman" w:hAnsi="GHEA Grapalat" w:cs="Arial"/>
          <w:sz w:val="24"/>
          <w:szCs w:val="24"/>
          <w:vertAlign w:val="superscript"/>
          <w:lang w:val="es-ES"/>
        </w:rPr>
      </w:pPr>
      <w:r xmlns:w="http://schemas.openxmlformats.org/wordprocessingml/2006/main" w:rsidRPr="00532D6C">
        <w:rPr>
          <w:rFonts w:ascii="GHEA Grapalat" w:eastAsia="Times New Roman" w:hAnsi="GHEA Grapalat" w:cs="Arial"/>
          <w:sz w:val="20"/>
          <w:szCs w:val="20"/>
          <w:lang w:val="hy-AM"/>
        </w:rPr>
        <w:t xml:space="preserve">activity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address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es-ES"/>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16"/>
          <w:szCs w:val="16"/>
          <w:lang w:val="hy-AM"/>
        </w:rPr>
      </w:pP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activity</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the address</w:t>
      </w:r>
    </w:p>
    <w:p w:rsidR="00532D6C" w:rsidRPr="00532D6C" w:rsidRDefault="00532D6C" w:rsidP="00106D44">
      <w:pPr>
        <w:tabs>
          <w:tab w:val="left" w:pos="426"/>
        </w:tabs>
        <w:spacing w:after="0" w:line="240" w:lineRule="auto"/>
        <w:jc w:val="right"/>
        <w:rPr>
          <w:rFonts w:ascii="GHEA Grapalat" w:eastAsia="Times New Roman" w:hAnsi="GHEA Grapalat" w:cs="Times New Roman"/>
          <w:sz w:val="10"/>
          <w:szCs w:val="10"/>
          <w:lang w:val="hy-AM"/>
        </w:rPr>
      </w:pPr>
    </w:p>
    <w:p w:rsidR="00532D6C" w:rsidRPr="00532D6C" w:rsidRDefault="00532D6C" w:rsidP="00106D44">
      <w:pPr>
        <w:tabs>
          <w:tab w:val="left" w:pos="426"/>
        </w:tabs>
        <w:spacing w:after="0" w:line="240" w:lineRule="auto"/>
        <w:jc w:val="both"/>
        <w:rPr>
          <w:rFonts w:ascii="GHEA Grapalat" w:eastAsia="Times New Roman" w:hAnsi="GHEA Grapalat" w:cs="Arial"/>
          <w:sz w:val="20"/>
          <w:szCs w:val="20"/>
          <w:lang w:val="hy-AM"/>
        </w:rPr>
      </w:pPr>
    </w:p>
    <w:p w:rsidR="00532D6C" w:rsidRPr="00532D6C" w:rsidRDefault="00532D6C" w:rsidP="00106D44">
      <w:pPr xmlns:w="http://schemas.openxmlformats.org/wordprocessingml/2006/main">
        <w:numPr>
          <w:ilvl w:val="0"/>
          <w:numId w:val="27"/>
        </w:numPr>
        <w:tabs>
          <w:tab w:val="left" w:pos="426"/>
        </w:tabs>
        <w:spacing w:after="0" w:line="240" w:lineRule="auto"/>
        <w:ind w:left="0" w:firstLine="0"/>
        <w:jc w:val="both"/>
        <w:rPr>
          <w:rFonts w:ascii="GHEA Grapalat" w:eastAsia="Times New Roman" w:hAnsi="GHEA Grapalat" w:cs="Arial"/>
          <w:sz w:val="24"/>
          <w:szCs w:val="24"/>
          <w:vertAlign w:val="superscript"/>
          <w:lang w:val="es-ES"/>
        </w:rPr>
      </w:pPr>
      <w:r xmlns:w="http://schemas.openxmlformats.org/wordprocessingml/2006/main" w:rsidRPr="00532D6C">
        <w:rPr>
          <w:rFonts w:ascii="GHEA Grapalat" w:eastAsia="Times New Roman" w:hAnsi="GHEA Grapalat" w:cs="Arial"/>
          <w:sz w:val="20"/>
          <w:szCs w:val="20"/>
          <w:lang w:val="hy-AM"/>
        </w:rPr>
        <w:t xml:space="preserve">phone number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es-ES"/>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16"/>
          <w:szCs w:val="16"/>
          <w:lang w:val="hy-AM"/>
        </w:rPr>
      </w:pPr>
      <w:r xmlns:w="http://schemas.openxmlformats.org/wordprocessingml/2006/main" w:rsidRPr="00532D6C">
        <w:rPr>
          <w:rFonts w:ascii="GHEA Grapalat" w:eastAsia="Times New Roman" w:hAnsi="GHEA Grapalat" w:cs="Arial"/>
          <w:sz w:val="16"/>
          <w:szCs w:val="16"/>
          <w:lang w:val="hy-AM"/>
        </w:rPr>
        <w:t xml:space="preserve">phone</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the number</w:t>
      </w:r>
    </w:p>
    <w:p w:rsidR="00532D6C" w:rsidRPr="00532D6C" w:rsidRDefault="00532D6C" w:rsidP="00106D44">
      <w:pPr>
        <w:tabs>
          <w:tab w:val="left" w:pos="426"/>
        </w:tabs>
        <w:spacing w:after="0" w:line="240" w:lineRule="auto"/>
        <w:rPr>
          <w:rFonts w:ascii="GHEA Grapalat" w:eastAsia="Times New Roman" w:hAnsi="GHEA Grapalat" w:cs="Arial"/>
          <w:sz w:val="20"/>
          <w:szCs w:val="20"/>
          <w:lang w:val="hy-AM"/>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es-ES"/>
        </w:rPr>
      </w:pPr>
      <w:r xmlns:w="http://schemas.openxmlformats.org/wordprocessingml/2006/main" w:rsidRPr="00532D6C">
        <w:rPr>
          <w:rFonts w:ascii="GHEA Grapalat" w:eastAsia="Times New Roman" w:hAnsi="GHEA Grapalat" w:cs="Arial"/>
          <w:sz w:val="20"/>
          <w:szCs w:val="20"/>
          <w:lang w:val="es-ES"/>
        </w:rPr>
        <w:t xml:space="preserve">Hereby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Times New Roman"/>
          <w:sz w:val="20"/>
          <w:szCs w:val="24"/>
          <w:u w:val="single"/>
          <w:lang w:val="hy-AM"/>
        </w:rPr>
        <w:t xml:space="preserve">                                                </w:t>
      </w:r>
      <w:r xmlns:w="http://schemas.openxmlformats.org/wordprocessingml/2006/main" w:rsidRPr="00532D6C">
        <w:rPr>
          <w:rFonts w:ascii="GHEA Grapalat" w:eastAsia="Times New Roman" w:hAnsi="GHEA Grapalat" w:cs="Times New Roman"/>
          <w:sz w:val="20"/>
          <w:szCs w:val="24"/>
          <w:u w:val="single"/>
          <w:lang w:val="es-ES"/>
        </w:rPr>
        <w:t xml:space="preserve">                         </w:t>
      </w:r>
      <w:r xmlns:w="http://schemas.openxmlformats.org/wordprocessingml/2006/main" w:rsidRPr="00532D6C">
        <w:rPr>
          <w:rFonts w:ascii="GHEA Grapalat" w:eastAsia="Times New Roman" w:hAnsi="GHEA Grapalat" w:cs="Times New Roman"/>
          <w:sz w:val="20"/>
          <w:szCs w:val="24"/>
          <w:u w:val="single"/>
          <w:lang w:val="hy-AM"/>
        </w:rPr>
        <w:t xml:space="preserve">          </w:t>
      </w:r>
      <w:r xmlns:w="http://schemas.openxmlformats.org/wordprocessingml/2006/main" w:rsidRPr="00532D6C">
        <w:rPr>
          <w:rFonts w:ascii="GHEA Grapalat" w:eastAsia="Times New Roman" w:hAnsi="GHEA Grapalat" w:cs="Arial"/>
          <w:sz w:val="20"/>
          <w:szCs w:val="20"/>
          <w:lang w:val="es-ES"/>
        </w:rPr>
        <w:t xml:space="preserve">declares and certifies that </w:t>
      </w:r>
      <w:r xmlns:w="http://schemas.openxmlformats.org/wordprocessingml/2006/main" w:rsidRPr="00532D6C">
        <w:rPr>
          <w:rFonts w:ascii="GHEA Grapalat" w:eastAsia="Times New Roman" w:hAnsi="GHEA Grapalat" w:cs="Times New Roman"/>
          <w:sz w:val="24"/>
          <w:szCs w:val="24"/>
          <w:lang w:val="hy-AM"/>
        </w:rPr>
        <w:t xml:space="preserve">:</w:t>
      </w:r>
      <w:r xmlns:w="http://schemas.openxmlformats.org/wordprocessingml/2006/main" w:rsidRPr="00532D6C">
        <w:rPr>
          <w:rFonts w:ascii="GHEA Grapalat" w:eastAsia="Times New Roman" w:hAnsi="GHEA Grapalat" w:cs="Arial"/>
          <w:sz w:val="24"/>
          <w:szCs w:val="24"/>
          <w:lang w:val="hy-AM"/>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16"/>
          <w:szCs w:val="24"/>
          <w:vertAlign w:val="superscript"/>
          <w:lang w:val="es-ES"/>
        </w:rPr>
      </w:pP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es-ES"/>
        </w:rPr>
        <w:t xml:space="preserve">                                    </w:t>
      </w:r>
      <w:r xmlns:w="http://schemas.openxmlformats.org/wordprocessingml/2006/main" w:rsidRPr="00532D6C">
        <w:rPr>
          <w:rFonts w:ascii="GHEA Grapalat" w:eastAsia="Times New Roman" w:hAnsi="GHEA Grapalat" w:cs="Arial"/>
          <w:sz w:val="24"/>
          <w:szCs w:val="24"/>
          <w:vertAlign w:val="superscript"/>
          <w:lang w:val="hy-AM"/>
        </w:rPr>
        <w:t xml:space="preserve">to participate</w:t>
      </w:r>
      <w:r xmlns:w="http://schemas.openxmlformats.org/wordprocessingml/2006/main" w:rsidRPr="00532D6C">
        <w:rPr>
          <w:rFonts w:ascii="GHEA Grapalat" w:eastAsia="Times New Roman" w:hAnsi="GHEA Grapalat" w:cs="Sylfaen"/>
          <w:sz w:val="24"/>
          <w:szCs w:val="24"/>
          <w:vertAlign w:val="superscript"/>
          <w:lang w:val="hy-AM"/>
        </w:rPr>
        <w:t xml:space="preserve"> </w:t>
      </w:r>
      <w:r xmlns:w="http://schemas.openxmlformats.org/wordprocessingml/2006/main" w:rsidRPr="00532D6C">
        <w:rPr>
          <w:rFonts w:ascii="GHEA Grapalat" w:eastAsia="Times New Roman" w:hAnsi="GHEA Grapalat" w:cs="Arial"/>
          <w:sz w:val="24"/>
          <w:szCs w:val="24"/>
          <w:vertAlign w:val="superscript"/>
          <w:lang w:val="hy-AM"/>
        </w:rPr>
        <w:t xml:space="preserve">Name: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0"/>
          <w:lang w:val="hy-AM"/>
        </w:rPr>
      </w:pPr>
      <w:r xmlns:w="http://schemas.openxmlformats.org/wordprocessingml/2006/main" w:rsidRPr="00532D6C">
        <w:rPr>
          <w:rFonts w:ascii="GHEA Grapalat" w:eastAsia="Times New Roman" w:hAnsi="GHEA Grapalat" w:cs="Arial"/>
          <w:sz w:val="20"/>
          <w:szCs w:val="20"/>
          <w:lang w:val="es-ES"/>
        </w:rPr>
        <w:t xml:space="preserve">1) meets </w:t>
      </w:r>
      <w:r xmlns:w="http://schemas.openxmlformats.org/wordprocessingml/2006/main" w:rsidRPr="00532D6C">
        <w:rPr>
          <w:rFonts w:ascii="GHEA Grapalat" w:eastAsia="Times New Roman" w:hAnsi="GHEA Grapalat" w:cs="Times New Roman"/>
          <w:color w:val="000000"/>
          <w:sz w:val="20"/>
          <w:szCs w:val="20"/>
          <w:lang w:val="af-ZA"/>
        </w:rPr>
        <w:t xml:space="preserve">" </w:t>
      </w:r>
      <w:r xmlns:w="http://schemas.openxmlformats.org/wordprocessingml/2006/main" w:rsidR="004C0DFD">
        <w:rPr>
          <w:rFonts w:ascii="Arial" w:eastAsia="Times New Roman" w:hAnsi="Arial" w:cs="Arial"/>
          <w:color w:val="000000"/>
          <w:sz w:val="20"/>
          <w:szCs w:val="20"/>
          <w:lang w:val="af-ZA"/>
        </w:rPr>
        <w:t xml:space="preserve">LM-THAT-GHAPZB-25/03</w:t>
      </w:r>
      <w:r xmlns:w="http://schemas.openxmlformats.org/wordprocessingml/2006/main" w:rsidR="002D32DD">
        <w:rPr>
          <w:rFonts w:ascii="GHEA Grapalat" w:eastAsia="Times New Roman" w:hAnsi="GHEA Grapalat" w:cs="Arial"/>
          <w:color w:val="000000"/>
          <w:sz w:val="20"/>
          <w:szCs w:val="20"/>
          <w:lang w:val="af-ZA"/>
        </w:rPr>
        <w:t xml:space="preserve">         </w:t>
      </w:r>
      <w:r xmlns:w="http://schemas.openxmlformats.org/wordprocessingml/2006/main" w:rsidRPr="00532D6C">
        <w:rPr>
          <w:rFonts w:ascii="GHEA Grapalat" w:eastAsia="Times New Roman" w:hAnsi="GHEA Grapalat" w:cs="Franklin Gothic Medium Cond"/>
          <w:color w:val="000000"/>
          <w:sz w:val="20"/>
          <w:szCs w:val="20"/>
          <w:lang w:val="af-ZA"/>
        </w:rPr>
        <w:t xml:space="preserve">»</w:t>
      </w:r>
      <w:r xmlns:w="http://schemas.openxmlformats.org/wordprocessingml/2006/main" w:rsidRPr="00532D6C">
        <w:rPr>
          <w:rFonts w:ascii="GHEA Grapalat" w:eastAsia="Times New Roman" w:hAnsi="GHEA Grapalat" w:cs="Times New Roman"/>
          <w:color w:val="000000"/>
          <w:sz w:val="20"/>
          <w:szCs w:val="20"/>
          <w:lang w:val="af-ZA"/>
        </w:rPr>
        <w:t xml:space="preserve"> </w:t>
      </w:r>
      <w:r xmlns:w="http://schemas.openxmlformats.org/wordprocessingml/2006/main" w:rsidRPr="00532D6C">
        <w:rPr>
          <w:rFonts w:ascii="GHEA Grapalat" w:eastAsia="Times New Roman" w:hAnsi="GHEA Grapalat" w:cs="Arial"/>
          <w:sz w:val="20"/>
          <w:szCs w:val="20"/>
          <w:lang w:val="es-ES"/>
        </w:rPr>
        <w:t xml:space="preserve">to the requirements of the right to participate specified in the invitation to request for quotation with the code </w:t>
      </w:r>
      <w:r xmlns:w="http://schemas.openxmlformats.org/wordprocessingml/2006/main" w:rsidRPr="00532D6C">
        <w:rPr>
          <w:rFonts w:ascii="GHEA Grapalat" w:eastAsia="Times New Roman" w:hAnsi="GHEA Grapalat" w:cs="Arial"/>
          <w:sz w:val="20"/>
          <w:szCs w:val="20"/>
          <w:lang w:val="hy-AM"/>
        </w:rPr>
        <w:t xml:space="preserve">and is bound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selected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participant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be recognized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case </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 invitation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defined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order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within the term </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submit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qualification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provision </w:t>
      </w:r>
      <w:r xmlns:w="http://schemas.openxmlformats.org/wordprocessingml/2006/main" w:rsidRPr="00532D6C">
        <w:rPr>
          <w:rFonts w:ascii="GHEA Grapalat" w:eastAsia="Times New Roman" w:hAnsi="GHEA Grapalat" w:cs="Sylfaen"/>
          <w:sz w:val="20"/>
          <w:szCs w:val="20"/>
          <w:vertAlign w:val="superscript"/>
          <w:lang w:val="hy-AM"/>
        </w:rPr>
        <w:footnoteReference xmlns:w="http://schemas.openxmlformats.org/wordprocessingml/2006/main" w:id="7"/>
      </w:r>
      <w:r xmlns:w="http://schemas.openxmlformats.org/wordprocessingml/2006/main" w:rsidRPr="00532D6C">
        <w:rPr>
          <w:rFonts w:ascii="GHEA Grapalat" w:eastAsia="Times New Roman" w:hAnsi="GHEA Grapalat" w:cs="Sylfaen"/>
          <w:sz w:val="20"/>
          <w:szCs w:val="20"/>
          <w:lang w:val="es-ES"/>
        </w:rPr>
        <w:t xml:space="preserve">.</w:t>
      </w:r>
      <w:r xmlns:w="http://schemas.openxmlformats.org/wordprocessingml/2006/main" w:rsidRPr="00532D6C">
        <w:rPr>
          <w:rFonts w:ascii="GHEA Grapalat" w:eastAsia="Times New Roman" w:hAnsi="GHEA Grapalat" w:cs="Sylfaen"/>
          <w:sz w:val="20"/>
          <w:szCs w:val="20"/>
          <w:lang w:val="hy-AM"/>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Arial"/>
          <w:lang w:val="es-ES"/>
        </w:rPr>
      </w:pPr>
      <w:r xmlns:w="http://schemas.openxmlformats.org/wordprocessingml/2006/main" w:rsidRPr="00532D6C">
        <w:rPr>
          <w:rFonts w:ascii="GHEA Grapalat" w:eastAsia="Times New Roman" w:hAnsi="GHEA Grapalat" w:cs="Arial"/>
          <w:sz w:val="20"/>
          <w:szCs w:val="20"/>
          <w:lang w:val="hy-AM"/>
        </w:rPr>
        <w:t xml:space="preserve">2 </w:t>
      </w:r>
      <w:r xmlns:w="http://schemas.openxmlformats.org/wordprocessingml/2006/main" w:rsidRPr="00532D6C">
        <w:rPr>
          <w:rFonts w:ascii="GHEA Grapalat" w:eastAsia="Times New Roman" w:hAnsi="GHEA Grapalat" w:cs="Arial"/>
          <w:sz w:val="20"/>
          <w:szCs w:val="20"/>
          <w:lang w:val="es-ES"/>
        </w:rPr>
        <w:t xml:space="preserve">) </w:t>
      </w:r>
      <w:r xmlns:w="http://schemas.openxmlformats.org/wordprocessingml/2006/main" w:rsidRPr="00532D6C">
        <w:rPr>
          <w:rFonts w:ascii="GHEA Grapalat" w:eastAsia="Times New Roman" w:hAnsi="GHEA Grapalat" w:cs="Times New Roman"/>
          <w:color w:val="000000"/>
          <w:sz w:val="20"/>
          <w:szCs w:val="20"/>
          <w:lang w:val="af-ZA"/>
        </w:rPr>
        <w:t xml:space="preserve">" </w:t>
      </w:r>
      <w:r xmlns:w="http://schemas.openxmlformats.org/wordprocessingml/2006/main" w:rsidR="004C0DFD">
        <w:rPr>
          <w:rFonts w:ascii="Arial" w:eastAsia="Times New Roman" w:hAnsi="Arial" w:cs="Arial"/>
          <w:color w:val="000000"/>
          <w:sz w:val="20"/>
          <w:szCs w:val="20"/>
          <w:lang w:val="af-ZA"/>
        </w:rPr>
        <w:t xml:space="preserve">LM-THAT-GHAPZB-25/03</w:t>
      </w:r>
      <w:r xmlns:w="http://schemas.openxmlformats.org/wordprocessingml/2006/main" w:rsidR="002D32DD">
        <w:rPr>
          <w:rFonts w:ascii="GHEA Grapalat" w:eastAsia="Times New Roman" w:hAnsi="GHEA Grapalat" w:cs="Arial"/>
          <w:color w:val="000000"/>
          <w:sz w:val="20"/>
          <w:szCs w:val="20"/>
          <w:lang w:val="af-ZA"/>
        </w:rPr>
        <w:t xml:space="preserve">         </w:t>
      </w:r>
      <w:r xmlns:w="http://schemas.openxmlformats.org/wordprocessingml/2006/main" w:rsidRPr="00532D6C">
        <w:rPr>
          <w:rFonts w:ascii="GHEA Grapalat" w:eastAsia="Times New Roman" w:hAnsi="GHEA Grapalat" w:cs="Franklin Gothic Medium Cond"/>
          <w:color w:val="000000"/>
          <w:sz w:val="20"/>
          <w:szCs w:val="20"/>
          <w:lang w:val="af-ZA"/>
        </w:rPr>
        <w:t xml:space="preserve">»</w:t>
      </w:r>
      <w:r xmlns:w="http://schemas.openxmlformats.org/wordprocessingml/2006/main" w:rsidRPr="00532D6C">
        <w:rPr>
          <w:rFonts w:ascii="GHEA Grapalat" w:eastAsia="Times New Roman" w:hAnsi="GHEA Grapalat" w:cs="Times New Roman"/>
          <w:b/>
          <w:color w:val="000000"/>
          <w:sz w:val="24"/>
          <w:szCs w:val="27"/>
          <w:lang w:val="af-ZA"/>
        </w:rPr>
        <w:t xml:space="preserve"> </w:t>
      </w:r>
      <w:r xmlns:w="http://schemas.openxmlformats.org/wordprocessingml/2006/main" w:rsidRPr="00532D6C">
        <w:rPr>
          <w:rFonts w:ascii="GHEA Grapalat" w:eastAsia="Times New Roman" w:hAnsi="GHEA Grapalat" w:cs="Arial"/>
          <w:sz w:val="20"/>
          <w:szCs w:val="20"/>
          <w:lang w:val="es-ES"/>
        </w:rPr>
        <w:t xml:space="preserve">within the framework of participating in the request for a quote with a code:</w:t>
      </w:r>
      <w:r xmlns:w="http://schemas.openxmlformats.org/wordprocessingml/2006/main" w:rsidRPr="00532D6C">
        <w:rPr>
          <w:rFonts w:ascii="GHEA Grapalat" w:eastAsia="Times New Roman" w:hAnsi="GHEA Grapalat" w:cs="Sylfaen"/>
          <w:lang w:val="es-ES"/>
        </w:rPr>
        <w:t xml:space="preserve">  </w:t>
      </w:r>
    </w:p>
    <w:p w:rsidR="00532D6C" w:rsidRPr="00532D6C" w:rsidRDefault="00532D6C" w:rsidP="00106D44">
      <w:pPr xmlns:w="http://schemas.openxmlformats.org/wordprocessingml/2006/main">
        <w:numPr>
          <w:ilvl w:val="0"/>
          <w:numId w:val="18"/>
        </w:numPr>
        <w:tabs>
          <w:tab w:val="left" w:pos="426"/>
        </w:tabs>
        <w:spacing w:after="0" w:line="240" w:lineRule="auto"/>
        <w:ind w:left="0" w:firstLine="0"/>
        <w:jc w:val="both"/>
        <w:rPr>
          <w:rFonts w:ascii="GHEA Grapalat" w:eastAsia="Times New Roman" w:hAnsi="GHEA Grapalat" w:cs="Arial"/>
          <w:sz w:val="20"/>
          <w:szCs w:val="20"/>
          <w:lang w:val="es-ES"/>
        </w:rPr>
      </w:pPr>
      <w:r xmlns:w="http://schemas.openxmlformats.org/wordprocessingml/2006/main" w:rsidRPr="00532D6C">
        <w:rPr>
          <w:rFonts w:ascii="GHEA Grapalat" w:eastAsia="Times New Roman" w:hAnsi="GHEA Grapalat" w:cs="Arial"/>
          <w:sz w:val="20"/>
          <w:szCs w:val="20"/>
          <w:lang w:val="es-ES"/>
        </w:rPr>
        <w:t xml:space="preserve">has not allowed and/or will not allow abuse of a dominant position and anti-competitive agreement,</w:t>
      </w:r>
    </w:p>
    <w:p w:rsidR="00532D6C" w:rsidRPr="00532D6C" w:rsidRDefault="00532D6C" w:rsidP="00106D44">
      <w:pPr xmlns:w="http://schemas.openxmlformats.org/wordprocessingml/2006/main">
        <w:numPr>
          <w:ilvl w:val="0"/>
          <w:numId w:val="18"/>
        </w:numPr>
        <w:tabs>
          <w:tab w:val="left" w:pos="426"/>
        </w:tabs>
        <w:spacing w:after="0" w:line="240" w:lineRule="auto"/>
        <w:ind w:left="0" w:firstLine="0"/>
        <w:jc w:val="both"/>
        <w:rPr>
          <w:rFonts w:ascii="GHEA Grapalat" w:eastAsia="Times New Roman" w:hAnsi="GHEA Grapalat" w:cs="Times New Roman"/>
          <w:lang w:val="es-ES"/>
        </w:rPr>
      </w:pPr>
      <w:r xmlns:w="http://schemas.openxmlformats.org/wordprocessingml/2006/main" w:rsidRPr="00532D6C">
        <w:rPr>
          <w:rFonts w:ascii="GHEA Grapalat" w:eastAsia="Times New Roman" w:hAnsi="GHEA Grapalat" w:cs="Arial"/>
          <w:sz w:val="20"/>
          <w:szCs w:val="20"/>
          <w:lang w:val="es-ES"/>
        </w:rPr>
        <w:t xml:space="preserve">is absent as specified in the invitation:</w:t>
      </w:r>
      <w:r xmlns:w="http://schemas.openxmlformats.org/wordprocessingml/2006/main" w:rsidRPr="00532D6C">
        <w:rPr>
          <w:rFonts w:ascii="GHEA Grapalat" w:eastAsia="Times New Roman" w:hAnsi="GHEA Grapalat" w:cs="Times New Roman"/>
          <w:lang w:val="es-ES"/>
        </w:rPr>
        <w:t xml:space="preserve"> </w:t>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 xml:space="preserve">                   </w:t>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Arial"/>
          <w:sz w:val="20"/>
          <w:szCs w:val="20"/>
          <w:lang w:val="es-ES"/>
        </w:rPr>
        <w:t xml:space="preserve">to</w:t>
      </w:r>
      <w:r xmlns:w="http://schemas.openxmlformats.org/wordprocessingml/2006/main" w:rsidRPr="00532D6C">
        <w:rPr>
          <w:rFonts w:ascii="GHEA Grapalat" w:eastAsia="Times New Roman" w:hAnsi="GHEA Grapalat" w:cs="Times New Roman"/>
          <w:lang w:val="es-ES"/>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Arial"/>
          <w:sz w:val="24"/>
          <w:szCs w:val="24"/>
          <w:vertAlign w:val="superscript"/>
          <w:lang w:val="hy-AM"/>
        </w:rPr>
      </w:pPr>
      <w:r xmlns:w="http://schemas.openxmlformats.org/wordprocessingml/2006/main" w:rsidRPr="00532D6C">
        <w:rPr>
          <w:rFonts w:ascii="GHEA Grapalat" w:eastAsia="Times New Roman" w:hAnsi="GHEA Grapalat" w:cs="Times New Roman"/>
          <w:sz w:val="24"/>
          <w:szCs w:val="24"/>
          <w:vertAlign w:val="superscript"/>
          <w:lang w:val="es-ES"/>
        </w:rPr>
        <w:t xml:space="preserve"> </w:t>
      </w:r>
      <w:r xmlns:w="http://schemas.openxmlformats.org/wordprocessingml/2006/main" w:rsidRPr="00532D6C">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Times New Roman"/>
          <w:sz w:val="24"/>
          <w:szCs w:val="24"/>
          <w:vertAlign w:val="superscript"/>
          <w:lang w:val="es-ES"/>
        </w:rPr>
        <w:t xml:space="preserve">             </w:t>
      </w:r>
      <w:r xmlns:w="http://schemas.openxmlformats.org/wordprocessingml/2006/main" w:rsidRPr="00532D6C">
        <w:rPr>
          <w:rFonts w:ascii="GHEA Grapalat" w:eastAsia="Times New Roman" w:hAnsi="GHEA Grapalat" w:cs="Arial"/>
          <w:sz w:val="24"/>
          <w:szCs w:val="24"/>
          <w:vertAlign w:val="superscript"/>
          <w:lang w:val="hy-AM"/>
        </w:rPr>
        <w:t xml:space="preserve">Participant name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u w:val="single"/>
          <w:lang w:val="es-ES"/>
        </w:rPr>
      </w:pPr>
      <w:r xmlns:w="http://schemas.openxmlformats.org/wordprocessingml/2006/main" w:rsidRPr="00532D6C">
        <w:rPr>
          <w:rFonts w:ascii="GHEA Grapalat" w:eastAsia="Times New Roman" w:hAnsi="GHEA Grapalat" w:cs="Arial"/>
          <w:sz w:val="20"/>
          <w:szCs w:val="20"/>
          <w:lang w:val="es-ES"/>
        </w:rPr>
        <w:t xml:space="preserve">affiliates and/or</w:t>
      </w:r>
      <w:r xmlns:w="http://schemas.openxmlformats.org/wordprocessingml/2006/main" w:rsidRPr="00532D6C">
        <w:rPr>
          <w:rFonts w:ascii="GHEA Grapalat" w:eastAsia="Times New Roman" w:hAnsi="GHEA Grapalat" w:cs="Times New Roman"/>
          <w:lang w:val="es-ES"/>
        </w:rPr>
        <w:t xml:space="preserve"> </w:t>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 xml:space="preserve">    </w:t>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 xml:space="preserve">                    </w:t>
      </w:r>
      <w:r xmlns:w="http://schemas.openxmlformats.org/wordprocessingml/2006/main" w:rsidRPr="00532D6C">
        <w:rPr>
          <w:rFonts w:ascii="GHEA Grapalat" w:eastAsia="Times New Roman" w:hAnsi="GHEA Grapalat" w:cs="Arial"/>
          <w:sz w:val="20"/>
          <w:szCs w:val="20"/>
          <w:lang w:val="es-ES"/>
        </w:rPr>
        <w:t xml:space="preserve">of</w:t>
      </w:r>
      <w:r xmlns:w="http://schemas.openxmlformats.org/wordprocessingml/2006/main" w:rsidRPr="00532D6C">
        <w:rPr>
          <w:rFonts w:ascii="GHEA Grapalat" w:eastAsia="Times New Roman" w:hAnsi="GHEA Grapalat" w:cs="Times New Roman"/>
          <w:u w:val="single"/>
          <w:lang w:val="es-ES"/>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u w:val="single"/>
          <w:lang w:val="es-ES"/>
        </w:rPr>
      </w:pPr>
      <w:r xmlns:w="http://schemas.openxmlformats.org/wordprocessingml/2006/main" w:rsidRPr="00532D6C">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Arial"/>
          <w:sz w:val="24"/>
          <w:szCs w:val="24"/>
          <w:vertAlign w:val="superscript"/>
          <w:lang w:val="hy-AM"/>
        </w:rPr>
        <w:t xml:space="preserve">Participant name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u w:val="single"/>
          <w:lang w:val="es-ES"/>
        </w:rPr>
      </w:pPr>
      <w:r xmlns:w="http://schemas.openxmlformats.org/wordprocessingml/2006/main" w:rsidRPr="00532D6C">
        <w:rPr>
          <w:rFonts w:ascii="GHEA Grapalat" w:eastAsia="Times New Roman" w:hAnsi="GHEA Grapalat" w:cs="Arial"/>
          <w:sz w:val="20"/>
          <w:szCs w:val="20"/>
          <w:lang w:val="es-ES"/>
        </w:rPr>
        <w:t xml:space="preserve">founded by or more than fifty percent</w:t>
      </w:r>
      <w:r xmlns:w="http://schemas.openxmlformats.org/wordprocessingml/2006/main" w:rsidRPr="00532D6C">
        <w:rPr>
          <w:rFonts w:ascii="GHEA Grapalat" w:eastAsia="Times New Roman" w:hAnsi="GHEA Grapalat" w:cs="Times New Roman"/>
          <w:lang w:val="es-ES"/>
        </w:rPr>
        <w:t xml:space="preserve"> </w:t>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 xml:space="preserve">   </w:t>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 xml:space="preserve">                   </w:t>
      </w:r>
      <w:r xmlns:w="http://schemas.openxmlformats.org/wordprocessingml/2006/main" w:rsidRPr="00532D6C">
        <w:rPr>
          <w:rFonts w:ascii="GHEA Grapalat" w:eastAsia="Times New Roman" w:hAnsi="GHEA Grapalat" w:cs="Arial"/>
          <w:sz w:val="20"/>
          <w:szCs w:val="20"/>
          <w:lang w:val="es-ES"/>
        </w:rPr>
        <w:t xml:space="preserve">to</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lang w:val="es-ES"/>
        </w:rPr>
      </w:pPr>
      <w:r xmlns:w="http://schemas.openxmlformats.org/wordprocessingml/2006/main" w:rsidRPr="00532D6C">
        <w:rPr>
          <w:rFonts w:ascii="GHEA Grapalat" w:eastAsia="Times New Roman" w:hAnsi="GHEA Grapalat" w:cs="Sylfaen"/>
          <w:sz w:val="24"/>
          <w:szCs w:val="24"/>
          <w:vertAlign w:val="superscript"/>
          <w:lang w:val="es-ES"/>
        </w:rPr>
        <w:t xml:space="preserve">                                                                     </w:t>
      </w:r>
      <w:r xmlns:w="http://schemas.openxmlformats.org/wordprocessingml/2006/main" w:rsidRPr="00532D6C">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Arial"/>
          <w:sz w:val="24"/>
          <w:szCs w:val="24"/>
          <w:vertAlign w:val="superscript"/>
          <w:lang w:val="hy-AM"/>
        </w:rPr>
        <w:t xml:space="preserve">Participant name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Arial"/>
          <w:sz w:val="20"/>
          <w:szCs w:val="20"/>
          <w:lang w:val="es-ES"/>
        </w:rPr>
      </w:pPr>
      <w:r xmlns:w="http://schemas.openxmlformats.org/wordprocessingml/2006/main" w:rsidRPr="00532D6C">
        <w:rPr>
          <w:rFonts w:ascii="GHEA Grapalat" w:eastAsia="Times New Roman" w:hAnsi="GHEA Grapalat" w:cs="Arial"/>
          <w:sz w:val="20"/>
          <w:szCs w:val="20"/>
          <w:lang w:val="es-ES"/>
        </w:rPr>
        <w:t xml:space="preserve">a case of simultaneous participation of organizations with a share (equity).</w:t>
      </w:r>
    </w:p>
    <w:p w:rsidR="00532D6C" w:rsidRPr="00532D6C" w:rsidRDefault="00532D6C" w:rsidP="00106D44">
      <w:pPr>
        <w:tabs>
          <w:tab w:val="left" w:pos="426"/>
        </w:tabs>
        <w:spacing w:after="0" w:line="240" w:lineRule="auto"/>
        <w:jc w:val="both"/>
        <w:rPr>
          <w:rFonts w:ascii="GHEA Grapalat" w:eastAsia="Times New Roman" w:hAnsi="GHEA Grapalat" w:cs="Arial"/>
          <w:sz w:val="20"/>
          <w:szCs w:val="20"/>
          <w:lang w:val="es-ES"/>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lang w:val="es-ES"/>
        </w:rPr>
      </w:pPr>
      <w:r xmlns:w="http://schemas.openxmlformats.org/wordprocessingml/2006/main" w:rsidRPr="00532D6C">
        <w:rPr>
          <w:rFonts w:ascii="GHEA Grapalat" w:eastAsia="Times New Roman" w:hAnsi="GHEA Grapalat" w:cs="Arial"/>
          <w:sz w:val="20"/>
          <w:szCs w:val="20"/>
          <w:lang w:val="hy-AM"/>
        </w:rPr>
        <w:t xml:space="preserve">S </w:t>
      </w:r>
      <w:r xmlns:w="http://schemas.openxmlformats.org/wordprocessingml/2006/main" w:rsidRPr="00532D6C">
        <w:rPr>
          <w:rFonts w:ascii="GHEA Grapalat" w:eastAsia="Times New Roman" w:hAnsi="GHEA Grapalat" w:cs="Arial"/>
          <w:sz w:val="20"/>
          <w:szCs w:val="20"/>
          <w:lang w:val="es-ES"/>
        </w:rPr>
        <w:t xml:space="preserve">also </w:t>
      </w:r>
      <w:r xmlns:w="http://schemas.openxmlformats.org/wordprocessingml/2006/main" w:rsidRPr="00532D6C">
        <w:rPr>
          <w:rFonts w:ascii="GHEA Grapalat" w:eastAsia="Times New Roman" w:hAnsi="GHEA Grapalat" w:cs="Arial"/>
          <w:sz w:val="20"/>
          <w:szCs w:val="20"/>
          <w:lang w:val="hy-AM"/>
        </w:rPr>
        <w:t xml:space="preserve">represents</w:t>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 xml:space="preserve">                   </w:t>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Times New Roman"/>
          <w:u w:val="single"/>
          <w:lang w:val="es-ES"/>
        </w:rPr>
        <w:tab xmlns:w="http://schemas.openxmlformats.org/wordprocessingml/2006/main"/>
      </w:r>
      <w:r xmlns:w="http://schemas.openxmlformats.org/wordprocessingml/2006/main" w:rsidRPr="00532D6C">
        <w:rPr>
          <w:rFonts w:ascii="GHEA Grapalat" w:eastAsia="Times New Roman" w:hAnsi="GHEA Grapalat" w:cs="Arial"/>
          <w:sz w:val="20"/>
          <w:szCs w:val="20"/>
          <w:lang w:val="es-ES"/>
        </w:rPr>
        <w:t xml:space="preserve">of</w:t>
      </w:r>
      <w:r xmlns:w="http://schemas.openxmlformats.org/wordprocessingml/2006/main" w:rsidRPr="00532D6C">
        <w:rPr>
          <w:rFonts w:ascii="GHEA Grapalat" w:eastAsia="Times New Roman" w:hAnsi="GHEA Grapalat" w:cs="Arial"/>
          <w:sz w:val="20"/>
          <w:szCs w:val="20"/>
          <w:lang w:val="hy-AM"/>
        </w:rPr>
        <w:t xml:space="preserve"> </w:t>
      </w:r>
      <w:r xmlns:w="http://schemas.openxmlformats.org/wordprocessingml/2006/main" w:rsidRPr="00532D6C">
        <w:rPr>
          <w:rFonts w:ascii="GHEA Grapalat" w:eastAsia="Times New Roman" w:hAnsi="GHEA Grapalat" w:cs="Arial"/>
          <w:sz w:val="20"/>
          <w:szCs w:val="20"/>
          <w:lang w:val="es-ES"/>
        </w:rPr>
        <w:t xml:space="preserve">on the real beneficiaries</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Arial"/>
          <w:sz w:val="24"/>
          <w:szCs w:val="24"/>
          <w:vertAlign w:val="superscript"/>
          <w:lang w:val="hy-AM"/>
        </w:rPr>
      </w:pPr>
      <w:r xmlns:w="http://schemas.openxmlformats.org/wordprocessingml/2006/main" w:rsidRPr="00532D6C">
        <w:rPr>
          <w:rFonts w:ascii="GHEA Grapalat" w:eastAsia="Times New Roman" w:hAnsi="GHEA Grapalat" w:cs="Times New Roman"/>
          <w:sz w:val="24"/>
          <w:szCs w:val="24"/>
          <w:vertAlign w:val="superscript"/>
          <w:lang w:val="es-ES"/>
        </w:rPr>
        <w:t xml:space="preserve"> </w:t>
      </w:r>
      <w:r xmlns:w="http://schemas.openxmlformats.org/wordprocessingml/2006/main" w:rsidRPr="00532D6C">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532D6C">
        <w:rPr>
          <w:rFonts w:ascii="GHEA Grapalat" w:eastAsia="Times New Roman" w:hAnsi="GHEA Grapalat" w:cs="Times New Roman"/>
          <w:sz w:val="24"/>
          <w:szCs w:val="24"/>
          <w:vertAlign w:val="superscript"/>
          <w:lang w:val="es-ES"/>
        </w:rPr>
        <w:t xml:space="preserve"> </w:t>
      </w:r>
      <w:r xmlns:w="http://schemas.openxmlformats.org/wordprocessingml/2006/main" w:rsidRPr="00532D6C">
        <w:rPr>
          <w:rFonts w:ascii="GHEA Grapalat" w:eastAsia="Times New Roman" w:hAnsi="GHEA Grapalat" w:cs="Times New Roman"/>
          <w:sz w:val="24"/>
          <w:szCs w:val="24"/>
          <w:vertAlign w:val="superscript"/>
          <w:lang w:val="hy-AM"/>
        </w:rPr>
        <w:t xml:space="preserve">      </w:t>
      </w:r>
      <w:r xmlns:w="http://schemas.openxmlformats.org/wordprocessingml/2006/main" w:rsidRPr="00532D6C">
        <w:rPr>
          <w:rFonts w:ascii="GHEA Grapalat" w:eastAsia="Times New Roman" w:hAnsi="GHEA Grapalat" w:cs="Times New Roman"/>
          <w:sz w:val="24"/>
          <w:szCs w:val="24"/>
          <w:vertAlign w:val="superscript"/>
          <w:lang w:val="es-ES"/>
        </w:rPr>
        <w:t xml:space="preserve">      </w:t>
      </w:r>
      <w:r xmlns:w="http://schemas.openxmlformats.org/wordprocessingml/2006/main" w:rsidRPr="00532D6C">
        <w:rPr>
          <w:rFonts w:ascii="GHEA Grapalat" w:eastAsia="Times New Roman" w:hAnsi="GHEA Grapalat" w:cs="Arial"/>
          <w:sz w:val="24"/>
          <w:szCs w:val="24"/>
          <w:vertAlign w:val="superscript"/>
          <w:lang w:val="hy-AM"/>
        </w:rPr>
        <w:t xml:space="preserve">Participant name</w:t>
      </w:r>
    </w:p>
    <w:p w:rsidR="00532D6C" w:rsidRPr="00532D6C" w:rsidRDefault="00532D6C" w:rsidP="00106D44">
      <w:pPr>
        <w:tabs>
          <w:tab w:val="left" w:pos="426"/>
        </w:tabs>
        <w:spacing w:after="0" w:line="240" w:lineRule="auto"/>
        <w:jc w:val="both"/>
        <w:rPr>
          <w:rFonts w:ascii="GHEA Grapalat" w:eastAsia="Times New Roman" w:hAnsi="GHEA Grapalat" w:cs="Times New Roman"/>
          <w:lang w:val="hy-AM"/>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Arial"/>
          <w:sz w:val="18"/>
          <w:szCs w:val="18"/>
          <w:vertAlign w:val="superscript"/>
          <w:lang w:val="es-ES"/>
        </w:rPr>
      </w:pPr>
      <w:r xmlns:w="http://schemas.openxmlformats.org/wordprocessingml/2006/main" w:rsidRPr="00532D6C">
        <w:rPr>
          <w:rFonts w:ascii="GHEA Grapalat" w:eastAsia="Times New Roman" w:hAnsi="GHEA Grapalat" w:cs="Arial"/>
          <w:sz w:val="20"/>
          <w:szCs w:val="20"/>
          <w:lang w:val="es-ES"/>
        </w:rPr>
        <w:t xml:space="preserve">link to website containing information: ---- </w:t>
      </w:r>
      <w:r xmlns:w="http://schemas.openxmlformats.org/wordprocessingml/2006/main" w:rsidRPr="00532D6C">
        <w:rPr>
          <w:rFonts w:ascii="GHEA Grapalat" w:eastAsia="Times New Roman" w:hAnsi="GHEA Grapalat" w:cs="Arial"/>
          <w:sz w:val="20"/>
          <w:szCs w:val="20"/>
          <w:lang w:val="hy-AM"/>
        </w:rPr>
        <w:t xml:space="preserve">-------------------- </w:t>
      </w:r>
      <w:r xmlns:w="http://schemas.openxmlformats.org/wordprocessingml/2006/main" w:rsidRPr="00532D6C">
        <w:rPr>
          <w:rFonts w:ascii="GHEA Grapalat" w:eastAsia="Times New Roman" w:hAnsi="GHEA Grapalat" w:cs="Arial"/>
          <w:sz w:val="20"/>
          <w:szCs w:val="20"/>
          <w:lang w:val="es-ES"/>
        </w:rPr>
        <w:t xml:space="preserve">-------------------- ------- </w:t>
      </w:r>
      <w:r xmlns:w="http://schemas.openxmlformats.org/wordprocessingml/2006/main" w:rsidRPr="00532D6C">
        <w:rPr>
          <w:rFonts w:ascii="GHEA Grapalat" w:eastAsia="Times New Roman" w:hAnsi="GHEA Grapalat" w:cs="Arial"/>
          <w:sz w:val="18"/>
          <w:szCs w:val="18"/>
          <w:lang w:val="hy-AM"/>
        </w:rPr>
        <w:t xml:space="preserve">**</w:t>
      </w:r>
      <w:r xmlns:w="http://schemas.openxmlformats.org/wordprocessingml/2006/main" w:rsidRPr="00532D6C">
        <w:rPr>
          <w:rFonts w:ascii="GHEA Grapalat" w:eastAsia="Times New Roman" w:hAnsi="GHEA Grapalat" w:cs="Arial"/>
          <w:sz w:val="18"/>
          <w:szCs w:val="18"/>
          <w:vertAlign w:val="superscript"/>
          <w:lang w:val="es-ES"/>
        </w:rPr>
        <w:t xml:space="preserve"> </w:t>
      </w:r>
    </w:p>
    <w:p w:rsidR="00532D6C" w:rsidRPr="00532D6C" w:rsidRDefault="00532D6C" w:rsidP="00106D44">
      <w:pPr>
        <w:tabs>
          <w:tab w:val="left" w:pos="426"/>
        </w:tabs>
        <w:spacing w:after="0" w:line="240" w:lineRule="auto"/>
        <w:jc w:val="right"/>
        <w:rPr>
          <w:rFonts w:ascii="GHEA Grapalat" w:eastAsia="Times New Roman" w:hAnsi="GHEA Grapalat" w:cs="Times New Roman"/>
          <w:sz w:val="10"/>
          <w:szCs w:val="10"/>
          <w:lang w:val="es-ES"/>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es-ES"/>
        </w:rPr>
      </w:pPr>
      <w:r xmlns:w="http://schemas.openxmlformats.org/wordprocessingml/2006/main" w:rsidRPr="00532D6C">
        <w:rPr>
          <w:rFonts w:ascii="GHEA Grapalat" w:eastAsia="Times New Roman" w:hAnsi="GHEA Grapalat" w:cs="Arial"/>
          <w:sz w:val="20"/>
          <w:szCs w:val="24"/>
          <w:lang w:val="es-ES"/>
        </w:rPr>
        <w:t xml:space="preserve">Attached</w:t>
      </w:r>
      <w:r xmlns:w="http://schemas.openxmlformats.org/wordprocessingml/2006/main" w:rsidRPr="00532D6C">
        <w:rPr>
          <w:rFonts w:ascii="GHEA Grapalat" w:eastAsia="Times New Roman" w:hAnsi="GHEA Grapalat" w:cs="Times New Roman"/>
          <w:sz w:val="20"/>
          <w:szCs w:val="24"/>
          <w:lang w:val="es-ES"/>
        </w:rPr>
        <w:t xml:space="preserve"> </w:t>
      </w:r>
      <w:r xmlns:w="http://schemas.openxmlformats.org/wordprocessingml/2006/main" w:rsidRPr="00532D6C">
        <w:rPr>
          <w:rFonts w:ascii="GHEA Grapalat" w:eastAsia="Times New Roman" w:hAnsi="GHEA Grapalat" w:cs="Arial"/>
          <w:sz w:val="20"/>
          <w:szCs w:val="24"/>
          <w:lang w:val="es-ES"/>
        </w:rPr>
        <w:t xml:space="preserve">is introduced</w:t>
      </w:r>
      <w:r xmlns:w="http://schemas.openxmlformats.org/wordprocessingml/2006/main" w:rsidRPr="00532D6C">
        <w:rPr>
          <w:rFonts w:ascii="GHEA Grapalat" w:eastAsia="Times New Roman" w:hAnsi="GHEA Grapalat" w:cs="Times New Roman"/>
          <w:sz w:val="20"/>
          <w:szCs w:val="24"/>
          <w:lang w:val="es-ES"/>
        </w:rPr>
        <w:t xml:space="preserve"> </w:t>
      </w:r>
      <w:r xmlns:w="http://schemas.openxmlformats.org/wordprocessingml/2006/main" w:rsidRPr="00532D6C">
        <w:rPr>
          <w:rFonts w:ascii="GHEA Grapalat" w:eastAsia="Times New Roman" w:hAnsi="GHEA Grapalat" w:cs="Arial"/>
          <w:sz w:val="20"/>
          <w:szCs w:val="24"/>
          <w:lang w:val="es-ES"/>
        </w:rPr>
        <w:t xml:space="preserve">is</w:t>
      </w:r>
      <w:r xmlns:w="http://schemas.openxmlformats.org/wordprocessingml/2006/main" w:rsidRPr="00532D6C">
        <w:rPr>
          <w:rFonts w:ascii="GHEA Grapalat" w:eastAsia="Times New Roman" w:hAnsi="GHEA Grapalat" w:cs="Times New Roman"/>
          <w:sz w:val="20"/>
          <w:szCs w:val="24"/>
          <w:lang w:val="es-ES"/>
        </w:rPr>
        <w:t xml:space="preserve"> </w:t>
      </w:r>
      <w:r xmlns:w="http://schemas.openxmlformats.org/wordprocessingml/2006/main" w:rsidRPr="00532D6C">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es-ES"/>
        </w:rPr>
        <w:t xml:space="preserve"> </w:t>
      </w:r>
      <w:r xmlns:w="http://schemas.openxmlformats.org/wordprocessingml/2006/main" w:rsidRPr="00532D6C">
        <w:rPr>
          <w:rFonts w:ascii="GHEA Grapalat" w:eastAsia="Times New Roman" w:hAnsi="GHEA Grapalat" w:cs="Arial"/>
          <w:sz w:val="20"/>
          <w:szCs w:val="24"/>
          <w:lang w:val="es-ES"/>
        </w:rPr>
        <w:t xml:space="preserve">by</w:t>
      </w:r>
      <w:r xmlns:w="http://schemas.openxmlformats.org/wordprocessingml/2006/main" w:rsidRPr="00532D6C">
        <w:rPr>
          <w:rFonts w:ascii="GHEA Grapalat" w:eastAsia="Times New Roman" w:hAnsi="GHEA Grapalat" w:cs="Times New Roman"/>
          <w:sz w:val="20"/>
          <w:szCs w:val="24"/>
          <w:lang w:val="es-ES"/>
        </w:rPr>
        <w:t xml:space="preserve"> </w:t>
      </w:r>
      <w:r xmlns:w="http://schemas.openxmlformats.org/wordprocessingml/2006/main" w:rsidRPr="00532D6C">
        <w:rPr>
          <w:rFonts w:ascii="GHEA Grapalat" w:eastAsia="Times New Roman" w:hAnsi="GHEA Grapalat" w:cs="Arial"/>
          <w:sz w:val="20"/>
          <w:szCs w:val="24"/>
          <w:lang w:val="es-ES"/>
        </w:rPr>
        <w:t xml:space="preserve">offered</w:t>
      </w:r>
      <w:r xmlns:w="http://schemas.openxmlformats.org/wordprocessingml/2006/main" w:rsidRPr="00532D6C">
        <w:rPr>
          <w:rFonts w:ascii="GHEA Grapalat" w:eastAsia="Times New Roman" w:hAnsi="GHEA Grapalat" w:cs="Times New Roman"/>
          <w:sz w:val="20"/>
          <w:szCs w:val="24"/>
          <w:lang w:val="es-ES"/>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lang w:val="es-ES"/>
        </w:rPr>
      </w:pPr>
      <w:r xmlns:w="http://schemas.openxmlformats.org/wordprocessingml/2006/main" w:rsidRPr="00532D6C">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532D6C">
        <w:rPr>
          <w:rFonts w:ascii="GHEA Grapalat" w:eastAsia="Times New Roman" w:hAnsi="GHEA Grapalat" w:cs="Arial"/>
          <w:sz w:val="24"/>
          <w:szCs w:val="24"/>
          <w:vertAlign w:val="superscript"/>
          <w:lang w:val="hy-AM"/>
        </w:rPr>
        <w:t xml:space="preserve">Participant name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es-ES"/>
        </w:rPr>
      </w:pPr>
      <w:r xmlns:w="http://schemas.openxmlformats.org/wordprocessingml/2006/main" w:rsidRPr="00532D6C">
        <w:rPr>
          <w:rFonts w:ascii="GHEA Grapalat" w:eastAsia="Times New Roman" w:hAnsi="GHEA Grapalat" w:cs="Arial"/>
          <w:sz w:val="20"/>
          <w:szCs w:val="24"/>
          <w:lang w:val="es-ES"/>
        </w:rPr>
        <w:t xml:space="preserve">of the product</w:t>
      </w:r>
      <w:r xmlns:w="http://schemas.openxmlformats.org/wordprocessingml/2006/main" w:rsidRPr="00532D6C">
        <w:rPr>
          <w:rFonts w:ascii="GHEA Grapalat" w:eastAsia="Times New Roman" w:hAnsi="GHEA Grapalat" w:cs="Times New Roman"/>
          <w:sz w:val="20"/>
          <w:szCs w:val="24"/>
          <w:lang w:val="es-ES"/>
        </w:rPr>
        <w:t xml:space="preserve"> </w:t>
      </w:r>
      <w:r xmlns:w="http://schemas.openxmlformats.org/wordprocessingml/2006/main" w:rsidRPr="00532D6C">
        <w:rPr>
          <w:rFonts w:ascii="GHEA Grapalat" w:eastAsia="Times New Roman" w:hAnsi="GHEA Grapalat" w:cs="Arial"/>
          <w:sz w:val="20"/>
          <w:szCs w:val="24"/>
          <w:lang w:val="es-ES"/>
        </w:rPr>
        <w:t xml:space="preserve">complete</w:t>
      </w:r>
      <w:r xmlns:w="http://schemas.openxmlformats.org/wordprocessingml/2006/main" w:rsidRPr="00532D6C">
        <w:rPr>
          <w:rFonts w:ascii="GHEA Grapalat" w:eastAsia="Times New Roman" w:hAnsi="GHEA Grapalat" w:cs="Times New Roman"/>
          <w:sz w:val="20"/>
          <w:szCs w:val="24"/>
          <w:lang w:val="es-ES"/>
        </w:rPr>
        <w:t xml:space="preserve"> </w:t>
      </w:r>
      <w:r xmlns:w="http://schemas.openxmlformats.org/wordprocessingml/2006/main" w:rsidRPr="00532D6C">
        <w:rPr>
          <w:rFonts w:ascii="GHEA Grapalat" w:eastAsia="Times New Roman" w:hAnsi="GHEA Grapalat" w:cs="Arial"/>
          <w:sz w:val="20"/>
          <w:szCs w:val="24"/>
          <w:lang w:val="es-ES"/>
        </w:rPr>
        <w:t xml:space="preserve">Description:</w:t>
      </w:r>
      <w:r xmlns:w="http://schemas.openxmlformats.org/wordprocessingml/2006/main" w:rsidRPr="00532D6C">
        <w:rPr>
          <w:rFonts w:ascii="GHEA Grapalat" w:eastAsia="Times New Roman" w:hAnsi="GHEA Grapalat" w:cs="Times New Roman"/>
          <w:sz w:val="20"/>
          <w:szCs w:val="24"/>
          <w:lang w:val="es-ES"/>
        </w:rPr>
        <w:t xml:space="preserve"> </w:t>
      </w:r>
      <w:r xmlns:w="http://schemas.openxmlformats.org/wordprocessingml/2006/main" w:rsidRPr="00532D6C">
        <w:rPr>
          <w:rFonts w:ascii="GHEA Grapalat" w:eastAsia="Times New Roman" w:hAnsi="GHEA Grapalat" w:cs="Arial"/>
          <w:sz w:val="20"/>
          <w:szCs w:val="24"/>
          <w:lang w:val="es-ES"/>
        </w:rPr>
        <w:t xml:space="preserve">according to</w:t>
      </w:r>
      <w:r xmlns:w="http://schemas.openxmlformats.org/wordprocessingml/2006/main" w:rsidRPr="00532D6C">
        <w:rPr>
          <w:rFonts w:ascii="GHEA Grapalat" w:eastAsia="Times New Roman" w:hAnsi="GHEA Grapalat" w:cs="Times New Roman"/>
          <w:sz w:val="20"/>
          <w:szCs w:val="24"/>
          <w:lang w:val="es-ES"/>
        </w:rPr>
        <w:t xml:space="preserve"> </w:t>
      </w:r>
      <w:r xmlns:w="http://schemas.openxmlformats.org/wordprocessingml/2006/main" w:rsidRPr="00532D6C">
        <w:rPr>
          <w:rFonts w:ascii="GHEA Grapalat" w:eastAsia="Times New Roman" w:hAnsi="GHEA Grapalat" w:cs="Arial"/>
          <w:sz w:val="20"/>
          <w:szCs w:val="24"/>
          <w:lang w:val="es-ES"/>
        </w:rPr>
        <w:t xml:space="preserve">Appendix </w:t>
      </w:r>
      <w:r xmlns:w="http://schemas.openxmlformats.org/wordprocessingml/2006/main" w:rsidRPr="00532D6C">
        <w:rPr>
          <w:rFonts w:ascii="GHEA Grapalat" w:eastAsia="Times New Roman" w:hAnsi="GHEA Grapalat" w:cs="Times New Roman"/>
          <w:sz w:val="20"/>
          <w:szCs w:val="24"/>
          <w:lang w:val="es-ES"/>
        </w:rPr>
        <w:t xml:space="preserve">1.1 </w:t>
      </w:r>
      <w:r xmlns:w="http://schemas.openxmlformats.org/wordprocessingml/2006/main" w:rsidRPr="00532D6C">
        <w:rPr>
          <w:rFonts w:ascii="GHEA Grapalat" w:eastAsia="Times New Roman" w:hAnsi="GHEA Grapalat" w:cs="Times New Roman"/>
          <w:sz w:val="20"/>
          <w:szCs w:val="24"/>
          <w:lang w:val="es-ES"/>
        </w:rPr>
        <w:t xml:space="preserve">.</w:t>
      </w:r>
      <w:r xmlns:w="http://schemas.openxmlformats.org/wordprocessingml/2006/main" w:rsidRPr="00532D6C">
        <w:rPr>
          <w:rFonts w:ascii="GHEA Grapalat" w:eastAsia="Times New Roman" w:hAnsi="GHEA Grapalat" w:cs="Arial"/>
          <w:sz w:val="20"/>
          <w:szCs w:val="24"/>
          <w:lang w:val="es-ES"/>
        </w:rPr>
        <w:t xml:space="preserve">​</w:t>
      </w: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4"/>
          <w:lang w:val="es-ES"/>
        </w:rPr>
      </w:pP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4"/>
          <w:lang w:val="es-ES"/>
        </w:rPr>
      </w:pP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4"/>
          <w:lang w:val="es-ES"/>
        </w:rPr>
      </w:pP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4"/>
          <w:lang w:val="es-ES"/>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Arial"/>
          <w:sz w:val="20"/>
          <w:szCs w:val="24"/>
          <w:vertAlign w:val="superscript"/>
          <w:lang w:val="es-ES"/>
        </w:rPr>
      </w:pPr>
      <w:r xmlns:w="http://schemas.openxmlformats.org/wordprocessingml/2006/main" w:rsidRPr="00532D6C">
        <w:rPr>
          <w:rFonts w:ascii="GHEA Grapalat" w:eastAsia="Times New Roman" w:hAnsi="GHEA Grapalat" w:cs="Times New Roman"/>
          <w:sz w:val="20"/>
          <w:szCs w:val="24"/>
          <w:lang w:val="es-ES"/>
        </w:rPr>
        <w:t xml:space="preserve">   </w:t>
      </w:r>
      <w:r xmlns:w="http://schemas.openxmlformats.org/wordprocessingml/2006/main" w:rsidRPr="00532D6C">
        <w:rPr>
          <w:rFonts w:ascii="GHEA Grapalat" w:eastAsia="Times New Roman" w:hAnsi="GHEA Grapalat" w:cs="Times New Roman"/>
          <w:sz w:val="20"/>
          <w:szCs w:val="24"/>
          <w:lang w:val="hy-AM"/>
        </w:rPr>
        <w:t xml:space="preserve">___________________________________________________ </w:t>
      </w: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hy-AM"/>
        </w:rPr>
        <w:t xml:space="preserve">_____________</w:t>
      </w:r>
      <w:r xmlns:w="http://schemas.openxmlformats.org/wordprocessingml/2006/main" w:rsidRPr="00532D6C">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vertAlign w:val="superscript"/>
          <w:lang w:val="hy-AM"/>
        </w:rPr>
        <w:t xml:space="preserve">Participant's name </w:t>
      </w:r>
      <w:r xmlns:w="http://schemas.openxmlformats.org/wordprocessingml/2006/main" w:rsidRPr="00532D6C">
        <w:rPr>
          <w:rFonts w:ascii="GHEA Grapalat" w:eastAsia="Times New Roman" w:hAnsi="GHEA Grapalat" w:cs="Times New Roman"/>
          <w:sz w:val="20"/>
          <w:szCs w:val="24"/>
          <w:vertAlign w:val="superscript"/>
          <w:lang w:val="hy-AM"/>
        </w:rPr>
        <w:t xml:space="preserve">( </w:t>
      </w:r>
      <w:r xmlns:w="http://schemas.openxmlformats.org/wordprocessingml/2006/main" w:rsidRPr="00532D6C">
        <w:rPr>
          <w:rFonts w:ascii="GHEA Grapalat" w:eastAsia="Times New Roman" w:hAnsi="GHEA Grapalat" w:cs="Arial"/>
          <w:sz w:val="20"/>
          <w:szCs w:val="24"/>
          <w:vertAlign w:val="superscript"/>
          <w:lang w:val="hy-AM"/>
        </w:rPr>
        <w:t xml:space="preserve">leader's position, </w:t>
      </w:r>
      <w:r xmlns:w="http://schemas.openxmlformats.org/wordprocessingml/2006/main" w:rsidRPr="00532D6C">
        <w:rPr>
          <w:rFonts w:ascii="GHEA Grapalat" w:eastAsia="Times New Roman" w:hAnsi="GHEA Grapalat" w:cs="Arial"/>
          <w:sz w:val="20"/>
          <w:szCs w:val="24"/>
          <w:vertAlign w:val="superscript"/>
          <w:lang w:val="en-US"/>
        </w:rPr>
        <w:t xml:space="preserve">first </w:t>
      </w:r>
      <w:r xmlns:w="http://schemas.openxmlformats.org/wordprocessingml/2006/main" w:rsidRPr="00532D6C">
        <w:rPr>
          <w:rFonts w:ascii="GHEA Grapalat" w:eastAsia="Times New Roman" w:hAnsi="GHEA Grapalat" w:cs="Arial"/>
          <w:sz w:val="20"/>
          <w:szCs w:val="24"/>
          <w:vertAlign w:val="superscript"/>
          <w:lang w:val="hy-AM"/>
        </w:rPr>
        <w:t xml:space="preserve">and </w:t>
      </w:r>
      <w:r xmlns:w="http://schemas.openxmlformats.org/wordprocessingml/2006/main" w:rsidRPr="00532D6C">
        <w:rPr>
          <w:rFonts w:ascii="GHEA Grapalat" w:eastAsia="Times New Roman" w:hAnsi="GHEA Grapalat" w:cs="Arial"/>
          <w:sz w:val="20"/>
          <w:szCs w:val="24"/>
          <w:vertAlign w:val="superscript"/>
          <w:lang w:val="en-US"/>
        </w:rPr>
        <w:t xml:space="preserve">last </w:t>
      </w:r>
      <w:r xmlns:w="http://schemas.openxmlformats.org/wordprocessingml/2006/main" w:rsidRPr="00532D6C">
        <w:rPr>
          <w:rFonts w:ascii="GHEA Grapalat" w:eastAsia="Times New Roman" w:hAnsi="GHEA Grapalat" w:cs="Arial"/>
          <w:sz w:val="20"/>
          <w:szCs w:val="24"/>
          <w:vertAlign w:val="superscript"/>
          <w:lang w:val="hy-AM"/>
        </w:rPr>
        <w:t xml:space="preserve">name)</w:t>
      </w:r>
      <w:r xmlns:w="http://schemas.openxmlformats.org/wordprocessingml/2006/main" w:rsidRPr="00532D6C">
        <w:rPr>
          <w:rFonts w:ascii="GHEA Grapalat" w:eastAsia="Times New Roman" w:hAnsi="GHEA Grapalat" w:cs="Arial"/>
          <w:sz w:val="20"/>
          <w:szCs w:val="24"/>
          <w:vertAlign w:val="superscript"/>
          <w:lang w:val="es-ES"/>
        </w:rPr>
        <w:t xml:space="preserve">               </w:t>
      </w:r>
      <w:r xmlns:w="http://schemas.openxmlformats.org/wordprocessingml/2006/main" w:rsidRPr="00532D6C">
        <w:rPr>
          <w:rFonts w:ascii="GHEA Grapalat" w:eastAsia="Times New Roman" w:hAnsi="GHEA Grapalat" w:cs="Arial"/>
          <w:sz w:val="20"/>
          <w:szCs w:val="24"/>
          <w:vertAlign w:val="superscript"/>
          <w:lang w:val="hy-AM"/>
        </w:rPr>
        <w:t xml:space="preserve">signature)</w:t>
      </w:r>
    </w:p>
    <w:p w:rsidR="00532D6C" w:rsidRPr="00532D6C" w:rsidRDefault="00532D6C" w:rsidP="00106D44">
      <w:pPr>
        <w:tabs>
          <w:tab w:val="left" w:pos="426"/>
        </w:tabs>
        <w:spacing w:after="0" w:line="240" w:lineRule="auto"/>
        <w:jc w:val="both"/>
        <w:rPr>
          <w:rFonts w:ascii="GHEA Grapalat" w:eastAsia="Times New Roman" w:hAnsi="GHEA Grapalat" w:cs="Arial"/>
          <w:sz w:val="20"/>
          <w:szCs w:val="24"/>
          <w:vertAlign w:val="superscript"/>
          <w:lang w:val="es-ES"/>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    </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Arial"/>
          <w:sz w:val="20"/>
          <w:szCs w:val="24"/>
          <w:lang w:val="hy-AM"/>
        </w:rPr>
      </w:pPr>
      <w:r xmlns:w="http://schemas.openxmlformats.org/wordprocessingml/2006/main" w:rsidRPr="00532D6C">
        <w:rPr>
          <w:rFonts w:ascii="GHEA Grapalat" w:eastAsia="Times New Roman" w:hAnsi="GHEA Grapalat" w:cs="Arial"/>
          <w:sz w:val="20"/>
          <w:szCs w:val="24"/>
          <w:lang w:val="hy-AM"/>
        </w:rPr>
        <w:t xml:space="preserve">K. T.</w:t>
      </w:r>
      <w:r xmlns:w="http://schemas.openxmlformats.org/wordprocessingml/2006/main" w:rsidRPr="00532D6C">
        <w:rPr>
          <w:rFonts w:ascii="GHEA Grapalat" w:eastAsia="Times New Roman" w:hAnsi="GHEA Grapalat" w:cs="Arial"/>
          <w:color w:val="FFFFFF"/>
          <w:sz w:val="20"/>
          <w:szCs w:val="24"/>
          <w:vertAlign w:val="superscript"/>
          <w:lang w:val="hy-AM"/>
        </w:rPr>
        <w:footnoteReference xmlns:w="http://schemas.openxmlformats.org/wordprocessingml/2006/main" w:id="8"/>
      </w:r>
      <w:r xmlns:w="http://schemas.openxmlformats.org/wordprocessingml/2006/main" w:rsidRPr="00532D6C">
        <w:rPr>
          <w:rFonts w:ascii="GHEA Grapalat" w:eastAsia="Times New Roman" w:hAnsi="GHEA Grapalat" w:cs="Arial"/>
          <w:sz w:val="20"/>
          <w:szCs w:val="24"/>
          <w:lang w:val="hy-AM"/>
        </w:rPr>
        <w:tab xmlns:w="http://schemas.openxmlformats.org/wordprocessingml/2006/main"/>
      </w:r>
      <w:r xmlns:w="http://schemas.openxmlformats.org/wordprocessingml/2006/main" w:rsidRPr="00532D6C">
        <w:rPr>
          <w:rFonts w:ascii="GHEA Grapalat" w:eastAsia="Times New Roman" w:hAnsi="GHEA Grapalat" w:cs="Arial"/>
          <w:sz w:val="20"/>
          <w:szCs w:val="24"/>
          <w:lang w:val="hy-AM"/>
        </w:rPr>
        <w:tab xmlns:w="http://schemas.openxmlformats.org/wordprocessingml/2006/main"/>
      </w:r>
      <w:r xmlns:w="http://schemas.openxmlformats.org/wordprocessingml/2006/main" w:rsidRPr="00532D6C">
        <w:rPr>
          <w:rFonts w:ascii="GHEA Grapalat" w:eastAsia="Times New Roman" w:hAnsi="GHEA Grapalat" w:cs="Arial"/>
          <w:sz w:val="20"/>
          <w:szCs w:val="24"/>
          <w:lang w:val="hy-AM"/>
        </w:rPr>
        <w:t xml:space="preserve"> </w:t>
      </w: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Arial"/>
          <w:b/>
          <w:sz w:val="20"/>
          <w:szCs w:val="20"/>
          <w:lang w:val="hy-AM"/>
        </w:rPr>
      </w:pPr>
      <w:r xmlns:w="http://schemas.openxmlformats.org/wordprocessingml/2006/main" w:rsidRPr="00532D6C">
        <w:rPr>
          <w:rFonts w:ascii="GHEA Grapalat" w:eastAsia="Times New Roman" w:hAnsi="GHEA Grapalat" w:cs="Sylfaen"/>
          <w:b/>
          <w:sz w:val="20"/>
          <w:szCs w:val="20"/>
          <w:lang w:val="hy-AM"/>
        </w:rPr>
        <w:br xmlns:w="http://schemas.openxmlformats.org/wordprocessingml/2006/main" w:type="page"/>
      </w:r>
      <w:r xmlns:w="http://schemas.openxmlformats.org/wordprocessingml/2006/main" w:rsidRPr="00532D6C">
        <w:rPr>
          <w:rFonts w:ascii="GHEA Grapalat" w:eastAsia="Times New Roman" w:hAnsi="GHEA Grapalat" w:cs="Sylfaen"/>
          <w:b/>
          <w:sz w:val="20"/>
          <w:szCs w:val="20"/>
          <w:lang w:val="hy-AM"/>
        </w:rPr>
        <w:lastRenderedPageBreak xmlns:w="http://schemas.openxmlformats.org/wordprocessingml/2006/main"/>
      </w:r>
      <w:r xmlns:w="http://schemas.openxmlformats.org/wordprocessingml/2006/main" w:rsidRPr="00532D6C">
        <w:rPr>
          <w:rFonts w:ascii="GHEA Grapalat" w:eastAsia="Times New Roman" w:hAnsi="GHEA Grapalat" w:cs="Sylfaen"/>
          <w:b/>
          <w:sz w:val="20"/>
          <w:szCs w:val="20"/>
          <w:lang w:val="hy-AM"/>
        </w:rPr>
        <w:t xml:space="preserve">Appendix </w:t>
      </w:r>
      <w:r xmlns:w="http://schemas.openxmlformats.org/wordprocessingml/2006/main" w:rsidRPr="00532D6C">
        <w:rPr>
          <w:rFonts w:ascii="GHEA Grapalat" w:eastAsia="Times New Roman" w:hAnsi="GHEA Grapalat" w:cs="Arial"/>
          <w:b/>
          <w:sz w:val="20"/>
          <w:szCs w:val="20"/>
          <w:lang w:val="hy-AM"/>
        </w:rPr>
        <w:t xml:space="preserve">1.1</w:t>
      </w:r>
    </w:p>
    <w:p w:rsidR="00532D6C" w:rsidRPr="00532D6C" w:rsidRDefault="004C0DFD" w:rsidP="00106D44">
      <w:pPr xmlns:w="http://schemas.openxmlformats.org/wordprocessingml/2006/main">
        <w:tabs>
          <w:tab w:val="left" w:pos="426"/>
        </w:tabs>
        <w:spacing w:after="0" w:line="240" w:lineRule="auto"/>
        <w:jc w:val="right"/>
        <w:rPr>
          <w:rFonts w:ascii="GHEA Grapalat" w:eastAsia="Times New Roman" w:hAnsi="GHEA Grapalat" w:cs="Arial"/>
          <w:b/>
          <w:sz w:val="20"/>
          <w:szCs w:val="20"/>
          <w:lang w:val="es-ES"/>
        </w:rPr>
      </w:pPr>
      <w:r xmlns:w="http://schemas.openxmlformats.org/wordprocessingml/2006/main">
        <w:rPr>
          <w:rFonts w:ascii="Arial" w:eastAsia="Times New Roman" w:hAnsi="Arial" w:cs="Arial"/>
          <w:b/>
          <w:color w:val="000000"/>
          <w:sz w:val="20"/>
          <w:szCs w:val="27"/>
          <w:lang w:val="af-ZA"/>
        </w:rPr>
        <w:t xml:space="preserve">LM-THAT-GHAPSDB-25/03</w:t>
      </w:r>
      <w:r xmlns:w="http://schemas.openxmlformats.org/wordprocessingml/2006/main" w:rsidR="00532D6C" w:rsidRPr="00532D6C">
        <w:rPr>
          <w:rFonts w:ascii="GHEA Grapalat" w:eastAsia="Times New Roman" w:hAnsi="GHEA Grapalat" w:cs="Times New Roman"/>
          <w:b/>
          <w:color w:val="000000"/>
          <w:sz w:val="20"/>
          <w:szCs w:val="27"/>
          <w:lang w:val="af-ZA"/>
        </w:rPr>
        <w:t xml:space="preserve"> </w:t>
      </w:r>
      <w:r xmlns:w="http://schemas.openxmlformats.org/wordprocessingml/2006/main" w:rsidR="00532D6C" w:rsidRPr="00532D6C">
        <w:rPr>
          <w:rFonts w:ascii="GHEA Grapalat" w:eastAsia="Times New Roman" w:hAnsi="GHEA Grapalat" w:cs="Arial"/>
          <w:b/>
          <w:sz w:val="20"/>
          <w:szCs w:val="20"/>
          <w:lang w:val="es-ES"/>
        </w:rPr>
        <w:t xml:space="preserve">with code</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Arial"/>
          <w:b/>
          <w:sz w:val="20"/>
          <w:szCs w:val="20"/>
          <w:lang w:val="es-ES"/>
        </w:rPr>
      </w:pPr>
      <w:r xmlns:w="http://schemas.openxmlformats.org/wordprocessingml/2006/main" w:rsidRPr="00532D6C">
        <w:rPr>
          <w:rFonts w:ascii="GHEA Grapalat" w:eastAsia="Times New Roman" w:hAnsi="GHEA Grapalat" w:cs="Arial"/>
          <w:b/>
          <w:sz w:val="20"/>
          <w:szCs w:val="20"/>
          <w:lang w:val="es-ES"/>
        </w:rPr>
        <w:t xml:space="preserve">quote</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of inquiry</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of invitation</w:t>
      </w:r>
    </w:p>
    <w:p w:rsidR="00532D6C" w:rsidRPr="00532D6C" w:rsidRDefault="00532D6C" w:rsidP="00106D44">
      <w:pPr>
        <w:tabs>
          <w:tab w:val="left" w:pos="426"/>
        </w:tabs>
        <w:spacing w:after="0" w:line="240" w:lineRule="auto"/>
        <w:jc w:val="center"/>
        <w:rPr>
          <w:rFonts w:ascii="GHEA Grapalat" w:eastAsia="Times New Roman" w:hAnsi="GHEA Grapalat" w:cs="Times New Roman"/>
          <w:b/>
          <w:sz w:val="24"/>
          <w:szCs w:val="24"/>
          <w:lang w:val="es-ES"/>
        </w:rPr>
      </w:pPr>
    </w:p>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hy-AM"/>
        </w:rPr>
      </w:pPr>
    </w:p>
    <w:p w:rsidR="00532D6C" w:rsidRPr="00532D6C" w:rsidRDefault="00532D6C" w:rsidP="00106D44">
      <w:pPr xmlns:w="http://schemas.openxmlformats.org/wordprocessingml/2006/main">
        <w:keepNext/>
        <w:tabs>
          <w:tab w:val="left" w:pos="426"/>
        </w:tabs>
        <w:spacing w:after="0" w:line="240" w:lineRule="auto"/>
        <w:jc w:val="center"/>
        <w:outlineLvl w:val="2"/>
        <w:rPr>
          <w:rFonts w:ascii="GHEA Grapalat" w:eastAsia="Times New Roman" w:hAnsi="GHEA Grapalat" w:cs="Times New Roman"/>
          <w:b/>
          <w:sz w:val="20"/>
          <w:szCs w:val="20"/>
          <w:lang w:val="hy-AM"/>
        </w:rPr>
      </w:pPr>
      <w:r xmlns:w="http://schemas.openxmlformats.org/wordprocessingml/2006/main" w:rsidRPr="00532D6C">
        <w:rPr>
          <w:rFonts w:ascii="GHEA Grapalat" w:eastAsia="Times New Roman" w:hAnsi="GHEA Grapalat" w:cs="Arial"/>
          <w:b/>
          <w:sz w:val="20"/>
          <w:szCs w:val="20"/>
          <w:lang w:val="hy-AM"/>
        </w:rPr>
        <w:t xml:space="preserve">DESCRIPTION:</w:t>
      </w:r>
    </w:p>
    <w:p w:rsidR="00532D6C" w:rsidRPr="00532D6C" w:rsidRDefault="00532D6C" w:rsidP="00106D44">
      <w:pPr xmlns:w="http://schemas.openxmlformats.org/wordprocessingml/2006/main">
        <w:keepNext/>
        <w:tabs>
          <w:tab w:val="left" w:pos="426"/>
        </w:tabs>
        <w:spacing w:after="0" w:line="240" w:lineRule="auto"/>
        <w:jc w:val="center"/>
        <w:outlineLvl w:val="2"/>
        <w:rPr>
          <w:rFonts w:ascii="GHEA Grapalat" w:eastAsia="Times New Roman" w:hAnsi="GHEA Grapalat" w:cs="Times New Roman"/>
          <w:b/>
          <w:sz w:val="20"/>
          <w:szCs w:val="20"/>
          <w:lang w:val="hy-AM"/>
        </w:rPr>
      </w:pPr>
      <w:r xmlns:w="http://schemas.openxmlformats.org/wordprocessingml/2006/main" w:rsidRPr="00532D6C">
        <w:rPr>
          <w:rFonts w:ascii="GHEA Grapalat" w:eastAsia="Times New Roman" w:hAnsi="GHEA Grapalat" w:cs="Arial"/>
          <w:b/>
          <w:sz w:val="20"/>
          <w:szCs w:val="20"/>
          <w:lang w:val="hy-AM"/>
        </w:rPr>
        <w:t xml:space="preserve">offered</w:t>
      </w:r>
      <w:r xmlns:w="http://schemas.openxmlformats.org/wordprocessingml/2006/main" w:rsidRPr="00532D6C">
        <w:rPr>
          <w:rFonts w:ascii="GHEA Grapalat" w:eastAsia="Times New Roman" w:hAnsi="GHEA Grapalat" w:cs="Times New Roman"/>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of the product</w:t>
      </w:r>
      <w:r xmlns:w="http://schemas.openxmlformats.org/wordprocessingml/2006/main" w:rsidRPr="00532D6C">
        <w:rPr>
          <w:rFonts w:ascii="GHEA Grapalat" w:eastAsia="Times New Roman" w:hAnsi="GHEA Grapalat" w:cs="Times New Roman"/>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complete</w:t>
      </w:r>
      <w:r xmlns:w="http://schemas.openxmlformats.org/wordprocessingml/2006/main" w:rsidRPr="00532D6C">
        <w:rPr>
          <w:rFonts w:ascii="GHEA Grapalat" w:eastAsia="Times New Roman" w:hAnsi="GHEA Grapalat" w:cs="Times New Roman"/>
          <w:b/>
          <w:sz w:val="20"/>
          <w:szCs w:val="20"/>
          <w:lang w:val="hy-AM"/>
        </w:rPr>
        <w:t xml:space="preserve"> </w:t>
      </w:r>
    </w:p>
    <w:p w:rsidR="00532D6C" w:rsidRPr="00532D6C" w:rsidRDefault="00532D6C" w:rsidP="00106D44">
      <w:pPr>
        <w:keepNext/>
        <w:tabs>
          <w:tab w:val="left" w:pos="426"/>
        </w:tabs>
        <w:spacing w:after="0" w:line="240" w:lineRule="auto"/>
        <w:jc w:val="center"/>
        <w:outlineLvl w:val="2"/>
        <w:rPr>
          <w:rFonts w:ascii="GHEA Grapalat" w:eastAsia="Times New Roman" w:hAnsi="GHEA Grapalat" w:cs="Arial"/>
          <w:sz w:val="20"/>
          <w:szCs w:val="20"/>
          <w:lang w:val="es-ES"/>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Arial"/>
          <w:sz w:val="20"/>
          <w:szCs w:val="20"/>
          <w:lang w:val="es-ES"/>
        </w:rPr>
      </w:pPr>
      <w:r xmlns:w="http://schemas.openxmlformats.org/wordprocessingml/2006/main" w:rsidRPr="00532D6C">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532D6C">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532D6C">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532D6C">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532D6C">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532D6C">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532D6C">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532D6C">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532D6C">
        <w:rPr>
          <w:rFonts w:ascii="GHEA Grapalat" w:eastAsia="Times New Roman" w:hAnsi="GHEA Grapalat" w:cs="Arial"/>
          <w:sz w:val="20"/>
          <w:szCs w:val="20"/>
          <w:u w:val="single"/>
          <w:lang w:val="es-ES"/>
        </w:rPr>
        <w:t xml:space="preserve">      </w:t>
      </w:r>
      <w:r xmlns:w="http://schemas.openxmlformats.org/wordprocessingml/2006/main" w:rsidRPr="00532D6C">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532D6C">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532D6C">
        <w:rPr>
          <w:rFonts w:ascii="GHEA Grapalat" w:eastAsia="Times New Roman" w:hAnsi="GHEA Grapalat" w:cs="Arial"/>
          <w:sz w:val="20"/>
          <w:szCs w:val="20"/>
          <w:lang w:val="es-ES"/>
        </w:rPr>
        <w:t xml:space="preserve">" </w:t>
      </w:r>
      <w:r xmlns:w="http://schemas.openxmlformats.org/wordprocessingml/2006/main" w:rsidR="004C0DFD">
        <w:rPr>
          <w:rFonts w:ascii="Arial" w:eastAsia="Times New Roman" w:hAnsi="Arial" w:cs="Arial"/>
          <w:color w:val="000000"/>
          <w:sz w:val="20"/>
          <w:szCs w:val="20"/>
          <w:lang w:val="af-ZA"/>
        </w:rPr>
        <w:t xml:space="preserve">LM-THAT-GHAPZB-25/ </w:t>
      </w:r>
      <w:r xmlns:w="http://schemas.openxmlformats.org/wordprocessingml/2006/main" w:rsidRPr="00532D6C">
        <w:rPr>
          <w:rFonts w:ascii="GHEA Grapalat" w:eastAsia="Times New Roman" w:hAnsi="GHEA Grapalat" w:cs="Times New Roman"/>
          <w:color w:val="000000"/>
          <w:sz w:val="20"/>
          <w:szCs w:val="20"/>
          <w:lang w:val="af-ZA"/>
        </w:rPr>
        <w:t xml:space="preserve">03</w:t>
      </w:r>
      <w:r xmlns:w="http://schemas.openxmlformats.org/wordprocessingml/2006/main" w:rsidR="002D32DD">
        <w:rPr>
          <w:rFonts w:ascii="GHEA Grapalat" w:eastAsia="Times New Roman" w:hAnsi="GHEA Grapalat" w:cs="Arial"/>
          <w:color w:val="000000"/>
          <w:sz w:val="20"/>
          <w:szCs w:val="20"/>
          <w:lang w:val="af-ZA"/>
        </w:rPr>
        <w:t xml:space="preserve">         </w:t>
      </w:r>
      <w:r xmlns:w="http://schemas.openxmlformats.org/wordprocessingml/2006/main" w:rsidRPr="00532D6C">
        <w:rPr>
          <w:rFonts w:ascii="GHEA Grapalat" w:eastAsia="Times New Roman" w:hAnsi="GHEA Grapalat" w:cs="Franklin Gothic Medium Cond"/>
          <w:color w:val="000000"/>
          <w:sz w:val="20"/>
          <w:szCs w:val="20"/>
          <w:lang w:val="af-ZA"/>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Arial"/>
          <w:sz w:val="20"/>
          <w:szCs w:val="20"/>
          <w:u w:val="single"/>
          <w:lang w:val="es-ES"/>
        </w:rPr>
      </w:pPr>
      <w:r xmlns:w="http://schemas.openxmlformats.org/wordprocessingml/2006/main" w:rsidRPr="00532D6C">
        <w:rPr>
          <w:rFonts w:ascii="GHEA Grapalat" w:eastAsia="Times New Roman" w:hAnsi="GHEA Grapalat" w:cs="Times New Roman"/>
          <w:sz w:val="20"/>
          <w:szCs w:val="24"/>
          <w:vertAlign w:val="superscript"/>
          <w:lang w:val="es-ES"/>
        </w:rPr>
        <w:t xml:space="preserve">                                                                                         </w:t>
      </w:r>
      <w:r xmlns:w="http://schemas.openxmlformats.org/wordprocessingml/2006/main" w:rsidRPr="00532D6C">
        <w:rPr>
          <w:rFonts w:ascii="GHEA Grapalat" w:eastAsia="Times New Roman" w:hAnsi="GHEA Grapalat" w:cs="Arial"/>
          <w:sz w:val="20"/>
          <w:szCs w:val="24"/>
          <w:vertAlign w:val="superscript"/>
          <w:lang w:val="hy-AM"/>
        </w:rPr>
        <w:t xml:space="preserve">to participate</w:t>
      </w:r>
      <w:r xmlns:w="http://schemas.openxmlformats.org/wordprocessingml/2006/main" w:rsidRPr="00532D6C">
        <w:rPr>
          <w:rFonts w:ascii="GHEA Grapalat" w:eastAsia="Times New Roman" w:hAnsi="GHEA Grapalat" w:cs="Times New Roman"/>
          <w:sz w:val="20"/>
          <w:szCs w:val="24"/>
          <w:vertAlign w:val="superscript"/>
          <w:lang w:val="hy-AM"/>
        </w:rPr>
        <w:t xml:space="preserve"> </w:t>
      </w:r>
      <w:r xmlns:w="http://schemas.openxmlformats.org/wordprocessingml/2006/main" w:rsidRPr="00532D6C">
        <w:rPr>
          <w:rFonts w:ascii="GHEA Grapalat" w:eastAsia="Times New Roman" w:hAnsi="GHEA Grapalat" w:cs="Arial"/>
          <w:sz w:val="20"/>
          <w:szCs w:val="24"/>
          <w:vertAlign w:val="superscript"/>
          <w:lang w:val="hy-AM"/>
        </w:rPr>
        <w:t xml:space="preserve">name: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4"/>
          <w:szCs w:val="24"/>
          <w:lang w:val="hy-AM"/>
        </w:rPr>
      </w:pPr>
      <w:r xmlns:w="http://schemas.openxmlformats.org/wordprocessingml/2006/main" w:rsidRPr="00532D6C">
        <w:rPr>
          <w:rFonts w:ascii="GHEA Grapalat" w:eastAsia="Times New Roman" w:hAnsi="GHEA Grapalat" w:cs="Arial"/>
          <w:sz w:val="20"/>
          <w:szCs w:val="20"/>
          <w:lang w:val="es-ES"/>
        </w:rPr>
        <w:t xml:space="preserve">below is a complete description of the product it offers within the scope of the request for a quote with the code</w:t>
      </w:r>
    </w:p>
    <w:p w:rsidR="00532D6C" w:rsidRPr="00532D6C" w:rsidRDefault="00532D6C" w:rsidP="00106D44">
      <w:pPr>
        <w:keepNext/>
        <w:tabs>
          <w:tab w:val="left" w:pos="426"/>
        </w:tabs>
        <w:spacing w:after="0" w:line="240" w:lineRule="auto"/>
        <w:jc w:val="center"/>
        <w:outlineLvl w:val="2"/>
        <w:rPr>
          <w:rFonts w:ascii="GHEA Grapalat" w:eastAsia="Times New Roman" w:hAnsi="GHEA Grapalat" w:cs="Arial"/>
          <w:sz w:val="20"/>
          <w:szCs w:val="20"/>
          <w:lang w:val="es-ES"/>
        </w:rPr>
      </w:pPr>
    </w:p>
    <w:p w:rsidR="00532D6C" w:rsidRPr="00532D6C" w:rsidRDefault="00532D6C" w:rsidP="00106D44">
      <w:pPr>
        <w:tabs>
          <w:tab w:val="left" w:pos="426"/>
        </w:tabs>
        <w:spacing w:after="0" w:line="240" w:lineRule="auto"/>
        <w:rPr>
          <w:rFonts w:ascii="GHEA Grapalat" w:eastAsia="Times New Roman" w:hAnsi="GHEA Grapalat" w:cs="Times New Roman"/>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532D6C" w:rsidRPr="00532D6C" w:rsidTr="00532D6C">
        <w:tc>
          <w:tcPr>
            <w:tcW w:w="1368" w:type="dxa"/>
            <w:vMerge w:val="restart"/>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532D6C">
              <w:rPr>
                <w:rFonts w:ascii="GHEA Grapalat" w:eastAsia="Times New Roman" w:hAnsi="GHEA Grapalat" w:cs="Arial"/>
                <w:b/>
                <w:bCs/>
                <w:sz w:val="16"/>
                <w:szCs w:val="18"/>
                <w:lang w:val="es-ES"/>
              </w:rPr>
              <w:t xml:space="preserve">Dose</w:t>
            </w:r>
            <w:r xmlns:w="http://schemas.openxmlformats.org/wordprocessingml/2006/main" w:rsidRPr="00532D6C">
              <w:rPr>
                <w:rFonts w:ascii="GHEA Grapalat" w:eastAsia="Times New Roman" w:hAnsi="GHEA Grapalat" w:cs="Times New Roman"/>
                <w:b/>
                <w:bCs/>
                <w:sz w:val="16"/>
                <w:szCs w:val="18"/>
                <w:lang w:val="es-ES"/>
              </w:rPr>
              <w:t xml:space="preserve"> </w:t>
            </w:r>
            <w:r xmlns:w="http://schemas.openxmlformats.org/wordprocessingml/2006/main" w:rsidRPr="00532D6C">
              <w:rPr>
                <w:rFonts w:ascii="GHEA Grapalat" w:eastAsia="Times New Roman" w:hAnsi="GHEA Grapalat" w:cs="Arial"/>
                <w:b/>
                <w:bCs/>
                <w:sz w:val="16"/>
                <w:szCs w:val="18"/>
                <w:lang w:val="es-ES"/>
              </w:rPr>
              <w:t xml:space="preserve">for</w:t>
            </w:r>
          </w:p>
        </w:tc>
        <w:tc>
          <w:tcPr>
            <w:tcW w:w="8550" w:type="dxa"/>
            <w:gridSpan w:val="5"/>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532D6C">
              <w:rPr>
                <w:rFonts w:ascii="GHEA Grapalat" w:eastAsia="Times New Roman" w:hAnsi="GHEA Grapalat" w:cs="Arial"/>
                <w:b/>
                <w:bCs/>
                <w:sz w:val="16"/>
                <w:szCs w:val="18"/>
                <w:lang w:val="es-ES"/>
              </w:rPr>
              <w:t xml:space="preserve">Recommended</w:t>
            </w:r>
            <w:r xmlns:w="http://schemas.openxmlformats.org/wordprocessingml/2006/main" w:rsidRPr="00532D6C">
              <w:rPr>
                <w:rFonts w:ascii="GHEA Grapalat" w:eastAsia="Times New Roman" w:hAnsi="GHEA Grapalat" w:cs="Times New Roman"/>
                <w:b/>
                <w:bCs/>
                <w:sz w:val="16"/>
                <w:szCs w:val="18"/>
                <w:lang w:val="es-ES"/>
              </w:rPr>
              <w:t xml:space="preserve"> </w:t>
            </w:r>
            <w:r xmlns:w="http://schemas.openxmlformats.org/wordprocessingml/2006/main" w:rsidRPr="00532D6C">
              <w:rPr>
                <w:rFonts w:ascii="GHEA Grapalat" w:eastAsia="Times New Roman" w:hAnsi="GHEA Grapalat" w:cs="Arial"/>
                <w:b/>
                <w:bCs/>
                <w:sz w:val="16"/>
                <w:szCs w:val="18"/>
                <w:lang w:val="es-ES"/>
              </w:rPr>
              <w:t xml:space="preserve">of the product</w:t>
            </w:r>
          </w:p>
        </w:tc>
      </w:tr>
      <w:tr w:rsidR="00532D6C" w:rsidRPr="00532D6C" w:rsidTr="00532D6C">
        <w:tc>
          <w:tcPr>
            <w:tcW w:w="1368" w:type="dxa"/>
            <w:vMerge/>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b/>
                <w:bCs/>
                <w:sz w:val="16"/>
                <w:szCs w:val="18"/>
                <w:lang w:val="es-ES"/>
              </w:rPr>
            </w:pPr>
          </w:p>
        </w:tc>
        <w:tc>
          <w:tcPr>
            <w:tcW w:w="1460" w:type="dxa"/>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532D6C">
              <w:rPr>
                <w:rFonts w:ascii="GHEA Grapalat" w:eastAsia="Times New Roman" w:hAnsi="GHEA Grapalat" w:cs="Arial"/>
                <w:b/>
                <w:bCs/>
                <w:sz w:val="16"/>
                <w:szCs w:val="18"/>
                <w:lang w:val="en-US"/>
              </w:rPr>
              <w:t xml:space="preserve">to </w:t>
            </w:r>
            <w:r xmlns:w="http://schemas.openxmlformats.org/wordprocessingml/2006/main" w:rsidRPr="00532D6C">
              <w:rPr>
                <w:rFonts w:ascii="GHEA Grapalat" w:eastAsia="Times New Roman" w:hAnsi="GHEA Grapalat" w:cs="Arial"/>
                <w:b/>
                <w:bCs/>
                <w:sz w:val="16"/>
                <w:szCs w:val="18"/>
                <w:lang w:val="hy-AM"/>
              </w:rPr>
              <w:t xml:space="preserve">Irma</w:t>
            </w:r>
            <w:r xmlns:w="http://schemas.openxmlformats.org/wordprocessingml/2006/main" w:rsidRPr="00532D6C">
              <w:rPr>
                <w:rFonts w:ascii="GHEA Grapalat" w:eastAsia="Times New Roman" w:hAnsi="GHEA Grapalat" w:cs="Times New Roman"/>
                <w:b/>
                <w:bCs/>
                <w:sz w:val="16"/>
                <w:szCs w:val="18"/>
                <w:lang w:val="hy-AM"/>
              </w:rPr>
              <w:t xml:space="preserve"> </w:t>
            </w:r>
            <w:r xmlns:w="http://schemas.openxmlformats.org/wordprocessingml/2006/main" w:rsidRPr="00532D6C">
              <w:rPr>
                <w:rFonts w:ascii="GHEA Grapalat" w:eastAsia="Times New Roman" w:hAnsi="GHEA Grapalat" w:cs="Arial"/>
                <w:b/>
                <w:bCs/>
                <w:sz w:val="16"/>
                <w:szCs w:val="18"/>
                <w:lang w:val="hy-AM"/>
              </w:rPr>
              <w:t xml:space="preserve">name:</w:t>
            </w:r>
          </w:p>
        </w:tc>
        <w:tc>
          <w:tcPr>
            <w:tcW w:w="2003" w:type="dxa"/>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532D6C">
              <w:rPr>
                <w:rFonts w:ascii="GHEA Grapalat" w:eastAsia="Times New Roman" w:hAnsi="GHEA Grapalat" w:cs="Arial"/>
                <w:b/>
                <w:bCs/>
                <w:sz w:val="16"/>
                <w:szCs w:val="18"/>
                <w:lang w:val="es-ES"/>
              </w:rPr>
              <w:t xml:space="preserve">commodity</w:t>
            </w:r>
            <w:r xmlns:w="http://schemas.openxmlformats.org/wordprocessingml/2006/main" w:rsidRPr="00532D6C">
              <w:rPr>
                <w:rFonts w:ascii="GHEA Grapalat" w:eastAsia="Times New Roman" w:hAnsi="GHEA Grapalat" w:cs="Times New Roman"/>
                <w:b/>
                <w:bCs/>
                <w:sz w:val="16"/>
                <w:szCs w:val="18"/>
                <w:lang w:val="es-ES"/>
              </w:rPr>
              <w:t xml:space="preserve"> </w:t>
            </w:r>
            <w:r xmlns:w="http://schemas.openxmlformats.org/wordprocessingml/2006/main" w:rsidRPr="00532D6C">
              <w:rPr>
                <w:rFonts w:ascii="GHEA Grapalat" w:eastAsia="Times New Roman" w:hAnsi="GHEA Grapalat" w:cs="Arial"/>
                <w:b/>
                <w:bCs/>
                <w:sz w:val="16"/>
                <w:szCs w:val="18"/>
                <w:lang w:val="es-ES"/>
              </w:rPr>
              <w:t xml:space="preserve">the sign</w:t>
            </w:r>
          </w:p>
        </w:tc>
        <w:tc>
          <w:tcPr>
            <w:tcW w:w="1757" w:type="dxa"/>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bCs/>
                <w:sz w:val="16"/>
                <w:szCs w:val="18"/>
                <w:lang w:val="hy-AM"/>
              </w:rPr>
            </w:pPr>
            <w:r xmlns:w="http://schemas.openxmlformats.org/wordprocessingml/2006/main" w:rsidRPr="00532D6C">
              <w:rPr>
                <w:rFonts w:ascii="GHEA Grapalat" w:eastAsia="Times New Roman" w:hAnsi="GHEA Grapalat" w:cs="Arial"/>
                <w:b/>
                <w:bCs/>
                <w:sz w:val="16"/>
                <w:szCs w:val="18"/>
                <w:lang w:val="hy-AM"/>
              </w:rPr>
              <w:t xml:space="preserve">brand</w:t>
            </w:r>
          </w:p>
        </w:tc>
        <w:tc>
          <w:tcPr>
            <w:tcW w:w="1530" w:type="dxa"/>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532D6C">
              <w:rPr>
                <w:rFonts w:ascii="GHEA Grapalat" w:eastAsia="Times New Roman" w:hAnsi="GHEA Grapalat" w:cs="Arial"/>
                <w:b/>
                <w:bCs/>
                <w:sz w:val="16"/>
                <w:szCs w:val="18"/>
                <w:lang w:val="es-ES"/>
              </w:rPr>
              <w:t xml:space="preserve">of the manufacturer</w:t>
            </w:r>
            <w:r xmlns:w="http://schemas.openxmlformats.org/wordprocessingml/2006/main" w:rsidRPr="00532D6C">
              <w:rPr>
                <w:rFonts w:ascii="GHEA Grapalat" w:eastAsia="Times New Roman" w:hAnsi="GHEA Grapalat" w:cs="Times New Roman"/>
                <w:b/>
                <w:bCs/>
                <w:sz w:val="16"/>
                <w:szCs w:val="18"/>
                <w:lang w:val="es-ES"/>
              </w:rPr>
              <w:t xml:space="preserve"> </w:t>
            </w:r>
            <w:r xmlns:w="http://schemas.openxmlformats.org/wordprocessingml/2006/main" w:rsidRPr="00532D6C">
              <w:rPr>
                <w:rFonts w:ascii="GHEA Grapalat" w:eastAsia="Times New Roman" w:hAnsi="GHEA Grapalat" w:cs="Arial"/>
                <w:b/>
                <w:bCs/>
                <w:sz w:val="16"/>
                <w:szCs w:val="18"/>
                <w:lang w:val="es-ES"/>
              </w:rPr>
              <w:t xml:space="preserve">name:</w:t>
            </w:r>
          </w:p>
        </w:tc>
        <w:tc>
          <w:tcPr>
            <w:tcW w:w="1800" w:type="dxa"/>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532D6C">
              <w:rPr>
                <w:rFonts w:ascii="GHEA Grapalat" w:eastAsia="Times New Roman" w:hAnsi="GHEA Grapalat" w:cs="Arial"/>
                <w:b/>
                <w:bCs/>
                <w:sz w:val="16"/>
                <w:szCs w:val="18"/>
                <w:lang w:val="es-ES"/>
              </w:rPr>
              <w:t xml:space="preserve">technical</w:t>
            </w:r>
            <w:r xmlns:w="http://schemas.openxmlformats.org/wordprocessingml/2006/main" w:rsidRPr="00532D6C">
              <w:rPr>
                <w:rFonts w:ascii="GHEA Grapalat" w:eastAsia="Times New Roman" w:hAnsi="GHEA Grapalat" w:cs="Times New Roman"/>
                <w:b/>
                <w:bCs/>
                <w:sz w:val="16"/>
                <w:szCs w:val="18"/>
                <w:lang w:val="es-ES"/>
              </w:rPr>
              <w:t xml:space="preserve"> </w:t>
            </w:r>
            <w:r xmlns:w="http://schemas.openxmlformats.org/wordprocessingml/2006/main" w:rsidRPr="00532D6C">
              <w:rPr>
                <w:rFonts w:ascii="GHEA Grapalat" w:eastAsia="Times New Roman" w:hAnsi="GHEA Grapalat" w:cs="Arial"/>
                <w:b/>
                <w:bCs/>
                <w:sz w:val="16"/>
                <w:szCs w:val="18"/>
                <w:lang w:val="es-ES"/>
              </w:rPr>
              <w:t xml:space="preserve">characteristics</w:t>
            </w:r>
          </w:p>
        </w:tc>
      </w:tr>
      <w:tr w:rsidR="00532D6C" w:rsidRPr="00532D6C" w:rsidTr="00532D6C">
        <w:tc>
          <w:tcPr>
            <w:tcW w:w="1368" w:type="dxa"/>
          </w:tcPr>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hy-AM"/>
              </w:rPr>
            </w:pPr>
          </w:p>
        </w:tc>
        <w:tc>
          <w:tcPr>
            <w:tcW w:w="1460" w:type="dxa"/>
          </w:tcPr>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hy-AM"/>
              </w:rPr>
            </w:pPr>
          </w:p>
        </w:tc>
        <w:tc>
          <w:tcPr>
            <w:tcW w:w="2003" w:type="dxa"/>
          </w:tcPr>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hy-AM"/>
              </w:rPr>
            </w:pPr>
          </w:p>
        </w:tc>
        <w:tc>
          <w:tcPr>
            <w:tcW w:w="1757" w:type="dxa"/>
          </w:tcPr>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hy-AM"/>
              </w:rPr>
            </w:pPr>
          </w:p>
        </w:tc>
        <w:tc>
          <w:tcPr>
            <w:tcW w:w="1530" w:type="dxa"/>
          </w:tcPr>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hy-AM"/>
              </w:rPr>
            </w:pPr>
          </w:p>
        </w:tc>
        <w:tc>
          <w:tcPr>
            <w:tcW w:w="1800" w:type="dxa"/>
          </w:tcPr>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hy-AM"/>
              </w:rPr>
            </w:pPr>
          </w:p>
        </w:tc>
      </w:tr>
      <w:tr w:rsidR="00532D6C" w:rsidRPr="00532D6C" w:rsidTr="00532D6C">
        <w:tc>
          <w:tcPr>
            <w:tcW w:w="1368" w:type="dxa"/>
          </w:tcPr>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hy-AM"/>
              </w:rPr>
            </w:pPr>
          </w:p>
        </w:tc>
        <w:tc>
          <w:tcPr>
            <w:tcW w:w="1460" w:type="dxa"/>
          </w:tcPr>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hy-AM"/>
              </w:rPr>
            </w:pPr>
          </w:p>
        </w:tc>
        <w:tc>
          <w:tcPr>
            <w:tcW w:w="2003" w:type="dxa"/>
          </w:tcPr>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hy-AM"/>
              </w:rPr>
            </w:pPr>
          </w:p>
        </w:tc>
        <w:tc>
          <w:tcPr>
            <w:tcW w:w="1757" w:type="dxa"/>
          </w:tcPr>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hy-AM"/>
              </w:rPr>
            </w:pPr>
          </w:p>
        </w:tc>
        <w:tc>
          <w:tcPr>
            <w:tcW w:w="1530" w:type="dxa"/>
          </w:tcPr>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hy-AM"/>
              </w:rPr>
            </w:pPr>
          </w:p>
        </w:tc>
        <w:tc>
          <w:tcPr>
            <w:tcW w:w="1800" w:type="dxa"/>
          </w:tcPr>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hy-AM"/>
              </w:rPr>
            </w:pPr>
          </w:p>
        </w:tc>
      </w:tr>
      <w:tr w:rsidR="00532D6C" w:rsidRPr="00532D6C" w:rsidTr="00532D6C">
        <w:tc>
          <w:tcPr>
            <w:tcW w:w="1368" w:type="dxa"/>
          </w:tcPr>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hy-AM"/>
              </w:rPr>
            </w:pPr>
          </w:p>
        </w:tc>
        <w:tc>
          <w:tcPr>
            <w:tcW w:w="1460" w:type="dxa"/>
          </w:tcPr>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hy-AM"/>
              </w:rPr>
            </w:pPr>
          </w:p>
        </w:tc>
        <w:tc>
          <w:tcPr>
            <w:tcW w:w="2003" w:type="dxa"/>
          </w:tcPr>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hy-AM"/>
              </w:rPr>
            </w:pPr>
          </w:p>
        </w:tc>
        <w:tc>
          <w:tcPr>
            <w:tcW w:w="1757" w:type="dxa"/>
          </w:tcPr>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hy-AM"/>
              </w:rPr>
            </w:pPr>
          </w:p>
        </w:tc>
        <w:tc>
          <w:tcPr>
            <w:tcW w:w="1530" w:type="dxa"/>
          </w:tcPr>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hy-AM"/>
              </w:rPr>
            </w:pPr>
          </w:p>
        </w:tc>
        <w:tc>
          <w:tcPr>
            <w:tcW w:w="1800" w:type="dxa"/>
          </w:tcPr>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hy-AM"/>
              </w:rPr>
            </w:pPr>
          </w:p>
        </w:tc>
      </w:tr>
    </w:tbl>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en-US"/>
        </w:rPr>
      </w:pPr>
    </w:p>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en-US"/>
        </w:rPr>
      </w:pPr>
    </w:p>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en-US"/>
        </w:rPr>
      </w:pPr>
    </w:p>
    <w:p w:rsidR="00532D6C" w:rsidRPr="00532D6C" w:rsidRDefault="00532D6C" w:rsidP="00106D44">
      <w:pPr>
        <w:keepNext/>
        <w:tabs>
          <w:tab w:val="left" w:pos="426"/>
        </w:tabs>
        <w:spacing w:after="0" w:line="240" w:lineRule="auto"/>
        <w:outlineLvl w:val="2"/>
        <w:rPr>
          <w:rFonts w:ascii="GHEA Grapalat" w:eastAsia="Times New Roman" w:hAnsi="GHEA Grapalat" w:cs="Times New Roman"/>
          <w:b/>
          <w:sz w:val="20"/>
          <w:szCs w:val="20"/>
          <w:lang w:val="en-US"/>
        </w:rPr>
      </w:pPr>
    </w:p>
    <w:p w:rsidR="00532D6C" w:rsidRPr="00532D6C" w:rsidRDefault="00532D6C" w:rsidP="00106D44">
      <w:pPr>
        <w:tabs>
          <w:tab w:val="left" w:pos="426"/>
        </w:tabs>
        <w:spacing w:after="0" w:line="240" w:lineRule="auto"/>
        <w:rPr>
          <w:rFonts w:ascii="GHEA Grapalat" w:eastAsia="Times New Roman" w:hAnsi="GHEA Grapalat" w:cs="Times New Roman"/>
          <w:sz w:val="20"/>
          <w:szCs w:val="24"/>
          <w:lang w:val="es-ES"/>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u w:val="single"/>
          <w:lang w:val="en-US"/>
        </w:rPr>
      </w:pPr>
      <w:r xmlns:w="http://schemas.openxmlformats.org/wordprocessingml/2006/main" w:rsidRPr="00532D6C">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en-US"/>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en-US"/>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u w:val="single"/>
          <w:lang w:val="hy-AM"/>
        </w:rPr>
      </w:pPr>
      <w:r xmlns:w="http://schemas.openxmlformats.org/wordprocessingml/2006/main" w:rsidRPr="00532D6C">
        <w:rPr>
          <w:rFonts w:ascii="GHEA Grapalat" w:eastAsia="Times New Roman" w:hAnsi="GHEA Grapalat" w:cs="Sylfaen"/>
          <w:sz w:val="20"/>
          <w:szCs w:val="24"/>
          <w:vertAlign w:val="superscript"/>
          <w:lang w:val="hy-AM"/>
        </w:rPr>
        <w:t xml:space="preserve">                              </w:t>
      </w:r>
      <w:r xmlns:w="http://schemas.openxmlformats.org/wordprocessingml/2006/main" w:rsidRPr="00532D6C">
        <w:rPr>
          <w:rFonts w:ascii="GHEA Grapalat" w:eastAsia="Times New Roman" w:hAnsi="GHEA Grapalat" w:cs="Arial"/>
          <w:sz w:val="20"/>
          <w:szCs w:val="24"/>
          <w:vertAlign w:val="superscript"/>
          <w:lang w:val="hy-AM"/>
        </w:rPr>
        <w:t xml:space="preserve">to participate</w:t>
      </w:r>
      <w:r xmlns:w="http://schemas.openxmlformats.org/wordprocessingml/2006/main" w:rsidRPr="00532D6C">
        <w:rPr>
          <w:rFonts w:ascii="GHEA Grapalat" w:eastAsia="Times New Roman" w:hAnsi="GHEA Grapalat" w:cs="Sylfaen"/>
          <w:sz w:val="20"/>
          <w:szCs w:val="24"/>
          <w:vertAlign w:val="superscript"/>
          <w:lang w:val="hy-AM"/>
        </w:rPr>
        <w:t xml:space="preserve"> </w:t>
      </w:r>
      <w:r xmlns:w="http://schemas.openxmlformats.org/wordprocessingml/2006/main" w:rsidRPr="00532D6C">
        <w:rPr>
          <w:rFonts w:ascii="GHEA Grapalat" w:eastAsia="Times New Roman" w:hAnsi="GHEA Grapalat" w:cs="Arial"/>
          <w:sz w:val="20"/>
          <w:szCs w:val="24"/>
          <w:vertAlign w:val="superscript"/>
          <w:lang w:val="hy-AM"/>
        </w:rPr>
        <w:t xml:space="preserve">name </w:t>
      </w:r>
      <w:r xmlns:w="http://schemas.openxmlformats.org/wordprocessingml/2006/main" w:rsidRPr="00532D6C">
        <w:rPr>
          <w:rFonts w:ascii="GHEA Grapalat" w:eastAsia="Times New Roman" w:hAnsi="GHEA Grapalat" w:cs="Sylfaen"/>
          <w:sz w:val="20"/>
          <w:szCs w:val="24"/>
          <w:vertAlign w:val="superscript"/>
          <w:lang w:val="hy-AM"/>
        </w:rPr>
        <w:t xml:space="preserve">( </w:t>
      </w:r>
      <w:r xmlns:w="http://schemas.openxmlformats.org/wordprocessingml/2006/main" w:rsidRPr="00532D6C">
        <w:rPr>
          <w:rFonts w:ascii="GHEA Grapalat" w:eastAsia="Times New Roman" w:hAnsi="GHEA Grapalat" w:cs="Arial"/>
          <w:sz w:val="20"/>
          <w:szCs w:val="24"/>
          <w:vertAlign w:val="superscript"/>
          <w:lang w:val="hy-AM"/>
        </w:rPr>
        <w:t xml:space="preserve">of manager :</w:t>
      </w:r>
      <w:r xmlns:w="http://schemas.openxmlformats.org/wordprocessingml/2006/main" w:rsidRPr="00532D6C">
        <w:rPr>
          <w:rFonts w:ascii="GHEA Grapalat" w:eastAsia="Times New Roman" w:hAnsi="GHEA Grapalat" w:cs="Sylfaen"/>
          <w:sz w:val="20"/>
          <w:szCs w:val="24"/>
          <w:vertAlign w:val="superscript"/>
          <w:lang w:val="hy-AM"/>
        </w:rPr>
        <w:t xml:space="preserve"> </w:t>
      </w:r>
      <w:r xmlns:w="http://schemas.openxmlformats.org/wordprocessingml/2006/main" w:rsidRPr="00532D6C">
        <w:rPr>
          <w:rFonts w:ascii="GHEA Grapalat" w:eastAsia="Times New Roman" w:hAnsi="GHEA Grapalat" w:cs="Arial"/>
          <w:sz w:val="20"/>
          <w:szCs w:val="24"/>
          <w:vertAlign w:val="superscript"/>
          <w:lang w:val="hy-AM"/>
        </w:rPr>
        <w:t xml:space="preserve">position </w:t>
      </w:r>
      <w:r xmlns:w="http://schemas.openxmlformats.org/wordprocessingml/2006/main" w:rsidRPr="00532D6C">
        <w:rPr>
          <w:rFonts w:ascii="GHEA Grapalat" w:eastAsia="Times New Roman" w:hAnsi="GHEA Grapalat" w:cs="Sylfaen"/>
          <w:sz w:val="20"/>
          <w:szCs w:val="24"/>
          <w:vertAlign w:val="superscript"/>
          <w:lang w:val="hy-AM"/>
        </w:rPr>
        <w:t xml:space="preserve">, </w:t>
      </w:r>
      <w:r xmlns:w="http://schemas.openxmlformats.org/wordprocessingml/2006/main" w:rsidRPr="00532D6C">
        <w:rPr>
          <w:rFonts w:ascii="GHEA Grapalat" w:eastAsia="Times New Roman" w:hAnsi="GHEA Grapalat" w:cs="Arial"/>
          <w:sz w:val="20"/>
          <w:szCs w:val="24"/>
          <w:vertAlign w:val="superscript"/>
          <w:lang w:val="hy-AM"/>
        </w:rPr>
        <w:t xml:space="preserve">name</w:t>
      </w:r>
      <w:r xmlns:w="http://schemas.openxmlformats.org/wordprocessingml/2006/main" w:rsidRPr="00532D6C">
        <w:rPr>
          <w:rFonts w:ascii="GHEA Grapalat" w:eastAsia="Times New Roman" w:hAnsi="GHEA Grapalat" w:cs="Sylfaen"/>
          <w:sz w:val="20"/>
          <w:szCs w:val="24"/>
          <w:vertAlign w:val="superscript"/>
          <w:lang w:val="hy-AM"/>
        </w:rPr>
        <w:t xml:space="preserve"> </w:t>
      </w:r>
      <w:r xmlns:w="http://schemas.openxmlformats.org/wordprocessingml/2006/main" w:rsidRPr="00532D6C">
        <w:rPr>
          <w:rFonts w:ascii="GHEA Grapalat" w:eastAsia="Times New Roman" w:hAnsi="GHEA Grapalat" w:cs="Arial"/>
          <w:sz w:val="20"/>
          <w:szCs w:val="24"/>
          <w:vertAlign w:val="superscript"/>
          <w:lang w:val="hy-AM"/>
        </w:rPr>
        <w:t xml:space="preserve">last name </w:t>
      </w:r>
      <w:r xmlns:w="http://schemas.openxmlformats.org/wordprocessingml/2006/main" w:rsidRPr="00532D6C">
        <w:rPr>
          <w:rFonts w:ascii="GHEA Grapalat" w:eastAsia="Times New Roman" w:hAnsi="GHEA Grapalat" w:cs="Sylfaen"/>
          <w:sz w:val="20"/>
          <w:szCs w:val="24"/>
          <w:vertAlign w:val="superscript"/>
          <w:lang w:val="hy-AM"/>
        </w:rPr>
        <w:t xml:space="preserve">)</w:t>
      </w:r>
      <w:r xmlns:w="http://schemas.openxmlformats.org/wordprocessingml/2006/main" w:rsidRPr="00532D6C">
        <w:rPr>
          <w:rFonts w:ascii="GHEA Grapalat" w:eastAsia="Times New Roman" w:hAnsi="GHEA Grapalat" w:cs="Sylfaen"/>
          <w:sz w:val="20"/>
          <w:szCs w:val="24"/>
          <w:vertAlign w:val="superscript"/>
          <w:lang w:val="hy-AM"/>
        </w:rPr>
        <w:tab xmlns:w="http://schemas.openxmlformats.org/wordprocessingml/2006/main"/>
      </w:r>
      <w:r xmlns:w="http://schemas.openxmlformats.org/wordprocessingml/2006/main" w:rsidRPr="00532D6C">
        <w:rPr>
          <w:rFonts w:ascii="GHEA Grapalat" w:eastAsia="Times New Roman" w:hAnsi="GHEA Grapalat" w:cs="Sylfaen"/>
          <w:sz w:val="20"/>
          <w:szCs w:val="24"/>
          <w:vertAlign w:val="superscript"/>
          <w:lang w:val="hy-AM"/>
        </w:rPr>
        <w:tab xmlns:w="http://schemas.openxmlformats.org/wordprocessingml/2006/main"/>
      </w:r>
      <w:r xmlns:w="http://schemas.openxmlformats.org/wordprocessingml/2006/main" w:rsidRPr="00532D6C">
        <w:rPr>
          <w:rFonts w:ascii="GHEA Grapalat" w:eastAsia="Times New Roman" w:hAnsi="GHEA Grapalat" w:cs="Sylfaen"/>
          <w:sz w:val="24"/>
          <w:szCs w:val="24"/>
          <w:vertAlign w:val="superscript"/>
          <w:lang w:val="hy-AM"/>
        </w:rPr>
        <w:t xml:space="preserve">                                              </w:t>
      </w:r>
      <w:r xmlns:w="http://schemas.openxmlformats.org/wordprocessingml/2006/main" w:rsidRPr="00532D6C">
        <w:rPr>
          <w:rFonts w:ascii="GHEA Grapalat" w:eastAsia="Times New Roman" w:hAnsi="GHEA Grapalat" w:cs="Arial"/>
          <w:sz w:val="20"/>
          <w:szCs w:val="24"/>
          <w:vertAlign w:val="superscript"/>
          <w:lang w:val="hy-AM"/>
        </w:rPr>
        <w:t xml:space="preserve">signature</w:t>
      </w:r>
      <w:r xmlns:w="http://schemas.openxmlformats.org/wordprocessingml/2006/main" w:rsidRPr="00532D6C">
        <w:rPr>
          <w:rFonts w:ascii="GHEA Grapalat" w:eastAsia="Times New Roman" w:hAnsi="GHEA Grapalat" w:cs="Sylfaen"/>
          <w:sz w:val="20"/>
          <w:szCs w:val="24"/>
          <w:lang w:val="hy-AM"/>
        </w:rPr>
        <w:t xml:space="preserve"> </w:t>
      </w:r>
    </w:p>
    <w:p w:rsidR="00532D6C" w:rsidRPr="00532D6C" w:rsidRDefault="00532D6C" w:rsidP="00106D44">
      <w:pPr>
        <w:tabs>
          <w:tab w:val="left" w:pos="426"/>
        </w:tabs>
        <w:spacing w:after="0" w:line="240" w:lineRule="auto"/>
        <w:jc w:val="right"/>
        <w:rPr>
          <w:rFonts w:ascii="GHEA Grapalat" w:eastAsia="Times New Roman" w:hAnsi="GHEA Grapalat" w:cs="Sylfaen"/>
          <w:sz w:val="20"/>
          <w:szCs w:val="24"/>
          <w:lang w:val="hy-AM"/>
        </w:rPr>
      </w:pPr>
    </w:p>
    <w:p w:rsidR="00532D6C" w:rsidRPr="00532D6C" w:rsidRDefault="00532D6C" w:rsidP="00106D44">
      <w:pPr>
        <w:tabs>
          <w:tab w:val="left" w:pos="426"/>
        </w:tabs>
        <w:spacing w:after="0" w:line="240" w:lineRule="auto"/>
        <w:jc w:val="right"/>
        <w:rPr>
          <w:rFonts w:ascii="GHEA Grapalat" w:eastAsia="Times New Roman" w:hAnsi="GHEA Grapalat" w:cs="Sylfaen"/>
          <w:sz w:val="20"/>
          <w:szCs w:val="24"/>
          <w:lang w:val="hy-AM"/>
        </w:rPr>
      </w:pP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Arial"/>
          <w:sz w:val="20"/>
          <w:szCs w:val="24"/>
          <w:lang w:val="hy-AM"/>
        </w:rPr>
      </w:pPr>
      <w:r xmlns:w="http://schemas.openxmlformats.org/wordprocessingml/2006/main" w:rsidRPr="00532D6C">
        <w:rPr>
          <w:rFonts w:ascii="GHEA Grapalat" w:eastAsia="Times New Roman" w:hAnsi="GHEA Grapalat" w:cs="Arial"/>
          <w:sz w:val="20"/>
          <w:szCs w:val="24"/>
          <w:lang w:val="hy-AM"/>
        </w:rPr>
        <w:t xml:space="preserve">K. T.</w:t>
      </w:r>
      <w:r xmlns:w="http://schemas.openxmlformats.org/wordprocessingml/2006/main" w:rsidRPr="00532D6C">
        <w:rPr>
          <w:rFonts w:ascii="GHEA Grapalat" w:eastAsia="Times New Roman" w:hAnsi="GHEA Grapalat" w:cs="Arial"/>
          <w:sz w:val="20"/>
          <w:szCs w:val="24"/>
          <w:lang w:val="hy-AM"/>
        </w:rPr>
        <w:tab xmlns:w="http://schemas.openxmlformats.org/wordprocessingml/2006/main"/>
      </w:r>
      <w:r xmlns:w="http://schemas.openxmlformats.org/wordprocessingml/2006/main" w:rsidRPr="00532D6C">
        <w:rPr>
          <w:rFonts w:ascii="GHEA Grapalat" w:eastAsia="Times New Roman" w:hAnsi="GHEA Grapalat" w:cs="Arial"/>
          <w:sz w:val="20"/>
          <w:szCs w:val="24"/>
          <w:lang w:val="hy-AM"/>
        </w:rPr>
        <w:tab xmlns:w="http://schemas.openxmlformats.org/wordprocessingml/2006/main"/>
      </w:r>
      <w:r xmlns:w="http://schemas.openxmlformats.org/wordprocessingml/2006/main" w:rsidRPr="00532D6C">
        <w:rPr>
          <w:rFonts w:ascii="GHEA Grapalat" w:eastAsia="Times New Roman" w:hAnsi="GHEA Grapalat" w:cs="Arial"/>
          <w:sz w:val="20"/>
          <w:szCs w:val="24"/>
          <w:lang w:val="hy-AM"/>
        </w:rPr>
        <w:t xml:space="preserve"> </w:t>
      </w:r>
    </w:p>
    <w:p w:rsidR="00532D6C" w:rsidRPr="00532D6C" w:rsidRDefault="00532D6C" w:rsidP="00106D44">
      <w:pPr>
        <w:tabs>
          <w:tab w:val="left" w:pos="426"/>
        </w:tabs>
        <w:spacing w:after="0" w:line="240" w:lineRule="auto"/>
        <w:jc w:val="right"/>
        <w:rPr>
          <w:rFonts w:ascii="GHEA Grapalat" w:eastAsia="Times New Roman" w:hAnsi="GHEA Grapalat" w:cs="Times New Roman"/>
          <w:sz w:val="20"/>
          <w:szCs w:val="24"/>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sz w:val="20"/>
          <w:szCs w:val="24"/>
          <w:lang w:val="hy-AM"/>
        </w:rPr>
      </w:pPr>
    </w:p>
    <w:p w:rsidR="00532D6C" w:rsidRPr="00532D6C" w:rsidRDefault="00532D6C" w:rsidP="00106D44">
      <w:pPr>
        <w:tabs>
          <w:tab w:val="left" w:pos="426"/>
        </w:tabs>
        <w:spacing w:after="0" w:line="240" w:lineRule="auto"/>
        <w:rPr>
          <w:rFonts w:ascii="GHEA Grapalat" w:eastAsia="Times New Roman" w:hAnsi="GHEA Grapalat" w:cs="Times New Roman"/>
          <w:sz w:val="16"/>
          <w:szCs w:val="16"/>
          <w:lang w:val="af-ZA" w:eastAsia="ru-RU"/>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D60ADB"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p>
    <w:p w:rsidR="00532D6C" w:rsidRPr="00532D6C" w:rsidRDefault="00532D6C" w:rsidP="00106D44">
      <w:pPr xmlns:w="http://schemas.openxmlformats.org/wordprocessingml/2006/main">
        <w:keepNext/>
        <w:tabs>
          <w:tab w:val="left" w:pos="426"/>
        </w:tabs>
        <w:spacing w:after="0" w:line="240" w:lineRule="auto"/>
        <w:jc w:val="right"/>
        <w:outlineLvl w:val="2"/>
        <w:rPr>
          <w:rFonts w:ascii="GHEA Grapalat" w:eastAsia="Times New Roman" w:hAnsi="GHEA Grapalat" w:cs="Arial"/>
          <w:b/>
          <w:sz w:val="20"/>
          <w:szCs w:val="20"/>
          <w:lang w:val="hy-AM"/>
        </w:rPr>
      </w:pPr>
      <w:r xmlns:w="http://schemas.openxmlformats.org/wordprocessingml/2006/main" w:rsidRPr="00532D6C">
        <w:rPr>
          <w:rFonts w:ascii="GHEA Grapalat" w:eastAsia="Times New Roman" w:hAnsi="GHEA Grapalat" w:cs="Arial"/>
          <w:b/>
          <w:sz w:val="20"/>
          <w:szCs w:val="20"/>
          <w:lang w:val="hy-AM"/>
        </w:rPr>
        <w:lastRenderedPageBreak xmlns:w="http://schemas.openxmlformats.org/wordprocessingml/2006/main"/>
      </w:r>
      <w:r xmlns:w="http://schemas.openxmlformats.org/wordprocessingml/2006/main" w:rsidRPr="00532D6C">
        <w:rPr>
          <w:rFonts w:ascii="GHEA Grapalat" w:eastAsia="Times New Roman" w:hAnsi="GHEA Grapalat" w:cs="Arial"/>
          <w:b/>
          <w:sz w:val="20"/>
          <w:szCs w:val="20"/>
          <w:lang w:val="hy-AM"/>
        </w:rPr>
        <w:t xml:space="preserve">Appendix 1.2**</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Arial"/>
          <w:b/>
          <w:sz w:val="20"/>
          <w:szCs w:val="20"/>
          <w:lang w:val="es-ES"/>
        </w:rPr>
      </w:pPr>
      <w:r xmlns:w="http://schemas.openxmlformats.org/wordprocessingml/2006/main" w:rsidRPr="00532D6C">
        <w:rPr>
          <w:rFonts w:ascii="GHEA Grapalat" w:eastAsia="Times New Roman" w:hAnsi="GHEA Grapalat" w:cs="Times New Roman"/>
          <w:b/>
          <w:color w:val="000000"/>
          <w:sz w:val="20"/>
          <w:szCs w:val="27"/>
          <w:lang w:val="af-ZA"/>
        </w:rPr>
        <w:t xml:space="preserve">" </w:t>
      </w:r>
      <w:r xmlns:w="http://schemas.openxmlformats.org/wordprocessingml/2006/main" w:rsidR="004C0DFD">
        <w:rPr>
          <w:rFonts w:ascii="Arial" w:eastAsia="Times New Roman" w:hAnsi="Arial" w:cs="Arial"/>
          <w:b/>
          <w:color w:val="000000"/>
          <w:sz w:val="20"/>
          <w:szCs w:val="27"/>
          <w:lang w:val="af-ZA"/>
        </w:rPr>
        <w:t xml:space="preserve">LM-THAT-GHAPSDB-25/03</w:t>
      </w:r>
      <w:r xmlns:w="http://schemas.openxmlformats.org/wordprocessingml/2006/main" w:rsidR="002D32DD">
        <w:rPr>
          <w:rFonts w:ascii="GHEA Grapalat" w:eastAsia="Times New Roman" w:hAnsi="GHEA Grapalat" w:cs="Arial"/>
          <w:b/>
          <w:color w:val="000000"/>
          <w:sz w:val="20"/>
          <w:szCs w:val="27"/>
          <w:lang w:val="af-ZA"/>
        </w:rPr>
        <w:t xml:space="preserve">         </w:t>
      </w:r>
      <w:r xmlns:w="http://schemas.openxmlformats.org/wordprocessingml/2006/main" w:rsidRPr="00532D6C">
        <w:rPr>
          <w:rFonts w:ascii="GHEA Grapalat" w:eastAsia="Times New Roman" w:hAnsi="GHEA Grapalat" w:cs="Franklin Gothic Medium Cond"/>
          <w:b/>
          <w:color w:val="000000"/>
          <w:sz w:val="20"/>
          <w:szCs w:val="27"/>
          <w:lang w:val="af-ZA"/>
        </w:rPr>
        <w:t xml:space="preserve">»</w:t>
      </w:r>
      <w:r xmlns:w="http://schemas.openxmlformats.org/wordprocessingml/2006/main" w:rsidRPr="00532D6C">
        <w:rPr>
          <w:rFonts w:ascii="GHEA Grapalat" w:eastAsia="Times New Roman" w:hAnsi="GHEA Grapalat" w:cs="Times New Roman"/>
          <w:b/>
          <w:color w:val="000000"/>
          <w:sz w:val="20"/>
          <w:szCs w:val="27"/>
          <w:lang w:val="af-ZA"/>
        </w:rPr>
        <w:t xml:space="preserve"> </w:t>
      </w:r>
      <w:r xmlns:w="http://schemas.openxmlformats.org/wordprocessingml/2006/main" w:rsidRPr="00532D6C">
        <w:rPr>
          <w:rFonts w:ascii="GHEA Grapalat" w:eastAsia="Times New Roman" w:hAnsi="GHEA Grapalat" w:cs="Arial"/>
          <w:b/>
          <w:sz w:val="20"/>
          <w:szCs w:val="20"/>
          <w:lang w:val="es-ES"/>
        </w:rPr>
        <w:t xml:space="preserve">with code</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Arial"/>
          <w:b/>
          <w:sz w:val="20"/>
          <w:szCs w:val="20"/>
          <w:lang w:val="es-ES"/>
        </w:rPr>
      </w:pPr>
      <w:r xmlns:w="http://schemas.openxmlformats.org/wordprocessingml/2006/main" w:rsidRPr="00532D6C">
        <w:rPr>
          <w:rFonts w:ascii="GHEA Grapalat" w:eastAsia="Times New Roman" w:hAnsi="GHEA Grapalat" w:cs="Arial"/>
          <w:b/>
          <w:sz w:val="20"/>
          <w:szCs w:val="20"/>
          <w:lang w:val="es-ES"/>
        </w:rPr>
        <w:t xml:space="preserve">quote</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of inquiry</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of invitation</w:t>
      </w: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es-ES"/>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hy-AM"/>
        </w:rPr>
      </w:pPr>
      <w:r xmlns:w="http://schemas.openxmlformats.org/wordprocessingml/2006/main" w:rsidRPr="00532D6C">
        <w:rPr>
          <w:rFonts w:ascii="GHEA Grapalat" w:eastAsia="Times New Roman" w:hAnsi="GHEA Grapalat" w:cs="Arial"/>
          <w:b/>
          <w:sz w:val="20"/>
          <w:szCs w:val="20"/>
          <w:lang w:val="hy-AM"/>
        </w:rPr>
        <w:t xml:space="preserve">FORM</w:t>
      </w:r>
    </w:p>
    <w:p w:rsidR="00532D6C" w:rsidRPr="00532D6C" w:rsidRDefault="00532D6C" w:rsidP="00106D44">
      <w:pPr xmlns:w="http://schemas.openxmlformats.org/wordprocessingml/2006/main">
        <w:tabs>
          <w:tab w:val="left" w:pos="426"/>
        </w:tabs>
        <w:spacing w:after="0" w:line="240" w:lineRule="auto"/>
        <w:jc w:val="center"/>
        <w:rPr>
          <w:rFonts w:ascii="GHEA Grapalat" w:eastAsia="GHEA Grapalat" w:hAnsi="GHEA Grapalat" w:cs="GHEA Grapalat"/>
          <w:sz w:val="24"/>
          <w:szCs w:val="24"/>
          <w:lang w:val="hy-AM"/>
        </w:rPr>
      </w:pPr>
      <w:r xmlns:w="http://schemas.openxmlformats.org/wordprocessingml/2006/main" w:rsidRPr="00532D6C">
        <w:rPr>
          <w:rFonts w:ascii="GHEA Grapalat" w:eastAsia="GHEA Grapalat" w:hAnsi="GHEA Grapalat" w:cs="Arial"/>
          <w:sz w:val="24"/>
          <w:szCs w:val="24"/>
          <w:lang w:val="hy-AM"/>
        </w:rPr>
        <w:t xml:space="preserve">REALLY</w:t>
      </w:r>
      <w:r xmlns:w="http://schemas.openxmlformats.org/wordprocessingml/2006/main" w:rsidRPr="00532D6C">
        <w:rPr>
          <w:rFonts w:ascii="GHEA Grapalat" w:eastAsia="GHEA Grapalat" w:hAnsi="GHEA Grapalat" w:cs="GHEA Grapalat"/>
          <w:sz w:val="24"/>
          <w:szCs w:val="24"/>
          <w:lang w:val="hy-AM"/>
        </w:rPr>
        <w:t xml:space="preserve"> </w:t>
      </w:r>
      <w:r xmlns:w="http://schemas.openxmlformats.org/wordprocessingml/2006/main" w:rsidRPr="00532D6C">
        <w:rPr>
          <w:rFonts w:ascii="GHEA Grapalat" w:eastAsia="GHEA Grapalat" w:hAnsi="GHEA Grapalat" w:cs="Arial"/>
          <w:sz w:val="24"/>
          <w:szCs w:val="24"/>
          <w:lang w:val="hy-AM"/>
        </w:rPr>
        <w:t xml:space="preserve">OF THE BENEFICIARIES</w:t>
      </w:r>
      <w:r xmlns:w="http://schemas.openxmlformats.org/wordprocessingml/2006/main" w:rsidRPr="00532D6C">
        <w:rPr>
          <w:rFonts w:ascii="GHEA Grapalat" w:eastAsia="GHEA Grapalat" w:hAnsi="GHEA Grapalat" w:cs="GHEA Grapalat"/>
          <w:sz w:val="24"/>
          <w:szCs w:val="24"/>
          <w:lang w:val="hy-AM"/>
        </w:rPr>
        <w:t xml:space="preserve"> </w:t>
      </w:r>
      <w:r xmlns:w="http://schemas.openxmlformats.org/wordprocessingml/2006/main" w:rsidRPr="00532D6C">
        <w:rPr>
          <w:rFonts w:ascii="GHEA Grapalat" w:eastAsia="GHEA Grapalat" w:hAnsi="GHEA Grapalat" w:cs="Arial"/>
          <w:sz w:val="24"/>
          <w:szCs w:val="24"/>
          <w:lang w:val="hy-AM"/>
        </w:rPr>
        <w:t xml:space="preserve">ABOUT:</w:t>
      </w:r>
      <w:r xmlns:w="http://schemas.openxmlformats.org/wordprocessingml/2006/main" w:rsidRPr="00532D6C">
        <w:rPr>
          <w:rFonts w:ascii="GHEA Grapalat" w:eastAsia="GHEA Grapalat" w:hAnsi="GHEA Grapalat" w:cs="GHEA Grapalat"/>
          <w:sz w:val="24"/>
          <w:szCs w:val="24"/>
          <w:lang w:val="hy-AM"/>
        </w:rPr>
        <w:t xml:space="preserve"> </w:t>
      </w:r>
      <w:r xmlns:w="http://schemas.openxmlformats.org/wordprocessingml/2006/main" w:rsidRPr="00532D6C">
        <w:rPr>
          <w:rFonts w:ascii="GHEA Grapalat" w:eastAsia="GHEA Grapalat" w:hAnsi="GHEA Grapalat" w:cs="Arial"/>
          <w:sz w:val="24"/>
          <w:szCs w:val="24"/>
          <w:lang w:val="hy-AM"/>
        </w:rPr>
        <w:t xml:space="preserve">STATEMENT</w:t>
      </w:r>
    </w:p>
    <w:p w:rsidR="00532D6C" w:rsidRPr="00532D6C" w:rsidRDefault="00532D6C" w:rsidP="00106D44">
      <w:pPr>
        <w:tabs>
          <w:tab w:val="left" w:pos="426"/>
        </w:tabs>
        <w:spacing w:after="0" w:line="240" w:lineRule="auto"/>
        <w:jc w:val="center"/>
        <w:rPr>
          <w:rFonts w:ascii="GHEA Grapalat" w:eastAsia="GHEA Grapalat" w:hAnsi="GHEA Grapalat" w:cs="GHEA Grapalat"/>
          <w:sz w:val="24"/>
          <w:szCs w:val="24"/>
          <w:lang w:val="hy-AM"/>
        </w:rPr>
      </w:pPr>
    </w:p>
    <w:p w:rsidR="00532D6C" w:rsidRPr="00532D6C" w:rsidRDefault="00532D6C" w:rsidP="00106D44">
      <w:pPr xmlns:w="http://schemas.openxmlformats.org/wordprocessingml/2006/main">
        <w:numPr>
          <w:ilvl w:val="0"/>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b/>
          <w:color w:val="000000"/>
          <w:sz w:val="24"/>
          <w:szCs w:val="24"/>
          <w:lang w:val="en-US"/>
        </w:rPr>
      </w:pPr>
      <w:r xmlns:w="http://schemas.openxmlformats.org/wordprocessingml/2006/main" w:rsidRPr="00532D6C">
        <w:rPr>
          <w:rFonts w:ascii="GHEA Grapalat" w:eastAsia="GHEA Grapalat" w:hAnsi="GHEA Grapalat" w:cs="Arial"/>
          <w:b/>
          <w:color w:val="000000"/>
          <w:sz w:val="24"/>
          <w:szCs w:val="24"/>
          <w:lang w:val="en-US"/>
        </w:rPr>
        <w:t xml:space="preserve">The organization</w:t>
      </w:r>
    </w:p>
    <w:p w:rsidR="00532D6C" w:rsidRPr="00532D6C" w:rsidRDefault="00532D6C" w:rsidP="00106D44">
      <w:pPr xmlns:w="http://schemas.openxmlformats.org/wordprocessingml/2006/main">
        <w:numPr>
          <w:ilvl w:val="1"/>
          <w:numId w:val="28"/>
        </w:numPr>
        <w:pBdr>
          <w:top w:val="nil"/>
          <w:left w:val="nil"/>
          <w:bottom w:val="nil"/>
          <w:right w:val="nil"/>
          <w:between w:val="nil"/>
        </w:pBdr>
        <w:tabs>
          <w:tab w:val="left" w:pos="426"/>
        </w:tabs>
        <w:spacing w:before="240"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Organization: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32D6C" w:rsidRPr="00532D6C" w:rsidTr="00532D6C">
        <w:tc>
          <w:tcPr>
            <w:tcW w:w="2836"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Name:</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6"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Name: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Latin letter</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6"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State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registration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number</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6"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Registration: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day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month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year</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6"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Registration: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address</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6"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Registration: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state</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6" w:type="dxa"/>
            <w:shd w:val="clear" w:color="auto" w:fill="D9E2F3"/>
            <w:vAlign w:val="center"/>
          </w:tcPr>
          <w:p w:rsidR="00532D6C" w:rsidRPr="00950D0E"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rPr>
            </w:pPr>
            <w:r xmlns:w="http://schemas.openxmlformats.org/wordprocessingml/2006/main" w:rsidRPr="00532D6C">
              <w:rPr>
                <w:rFonts w:ascii="GHEA Grapalat" w:eastAsia="GHEA Grapalat" w:hAnsi="GHEA Grapalat" w:cs="Arial"/>
                <w:color w:val="000000"/>
                <w:sz w:val="24"/>
                <w:szCs w:val="24"/>
                <w:lang w:val="en-US"/>
              </w:rPr>
              <w:t xml:space="preserve">Executive:</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of the body</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to lead</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name</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and:</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last name</w:t>
            </w:r>
          </w:p>
        </w:tc>
        <w:tc>
          <w:tcPr>
            <w:tcW w:w="6180" w:type="dxa"/>
            <w:vAlign w:val="center"/>
          </w:tcPr>
          <w:p w:rsidR="00532D6C" w:rsidRPr="00950D0E" w:rsidRDefault="00532D6C" w:rsidP="00106D44">
            <w:pPr>
              <w:tabs>
                <w:tab w:val="left" w:pos="426"/>
              </w:tabs>
              <w:spacing w:before="240" w:after="240" w:line="240" w:lineRule="auto"/>
              <w:rPr>
                <w:rFonts w:ascii="GHEA Grapalat" w:eastAsia="GHEA Grapalat" w:hAnsi="GHEA Grapalat" w:cs="GHEA Grapalat"/>
                <w:sz w:val="24"/>
                <w:szCs w:val="24"/>
              </w:rPr>
            </w:pPr>
          </w:p>
        </w:tc>
      </w:tr>
    </w:tbl>
    <w:p w:rsidR="00532D6C" w:rsidRPr="00532D6C" w:rsidRDefault="00532D6C" w:rsidP="00106D44">
      <w:pPr xmlns:w="http://schemas.openxmlformats.org/wordprocessingml/2006/main">
        <w:numPr>
          <w:ilvl w:val="1"/>
          <w:numId w:val="28"/>
        </w:numPr>
        <w:pBdr>
          <w:top w:val="nil"/>
          <w:left w:val="nil"/>
          <w:bottom w:val="nil"/>
          <w:right w:val="nil"/>
          <w:between w:val="nil"/>
        </w:pBdr>
        <w:tabs>
          <w:tab w:val="left" w:pos="426"/>
        </w:tabs>
        <w:spacing w:before="240"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The declaration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representative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person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4C0DFD" w:rsidTr="00532D6C">
        <w:tc>
          <w:tcPr>
            <w:tcW w:w="2835"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The declaration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representative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person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name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and:</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last name</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5"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The declaration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representative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person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position</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bl>
    <w:p w:rsidR="00532D6C" w:rsidRPr="00532D6C" w:rsidRDefault="00532D6C" w:rsidP="00106D44">
      <w:pPr xmlns:w="http://schemas.openxmlformats.org/wordprocessingml/2006/main">
        <w:numPr>
          <w:ilvl w:val="1"/>
          <w:numId w:val="28"/>
        </w:numPr>
        <w:pBdr>
          <w:top w:val="nil"/>
          <w:left w:val="nil"/>
          <w:bottom w:val="nil"/>
          <w:right w:val="nil"/>
          <w:between w:val="nil"/>
        </w:pBdr>
        <w:tabs>
          <w:tab w:val="left" w:pos="426"/>
        </w:tabs>
        <w:spacing w:before="240"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Declaration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presentation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4C0DFD" w:rsidTr="00532D6C">
        <w:tc>
          <w:tcPr>
            <w:tcW w:w="2835"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Declaration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signing</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day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month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year</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5"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Declaration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of pages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quantity</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5"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The declaration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representative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person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signature</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bl>
    <w:p w:rsidR="00532D6C" w:rsidRPr="00532D6C" w:rsidRDefault="00532D6C" w:rsidP="00106D44">
      <w:pPr>
        <w:tabs>
          <w:tab w:val="left" w:pos="426"/>
        </w:tabs>
        <w:spacing w:after="0" w:line="240" w:lineRule="auto"/>
        <w:rPr>
          <w:rFonts w:ascii="GHEA Grapalat" w:eastAsia="GHEA Grapalat" w:hAnsi="GHEA Grapalat" w:cs="GHEA Grapalat"/>
          <w:sz w:val="24"/>
          <w:szCs w:val="24"/>
          <w:lang w:val="en-US"/>
        </w:rPr>
      </w:pPr>
    </w:p>
    <w:p w:rsidR="00532D6C" w:rsidRPr="00532D6C" w:rsidRDefault="00532D6C" w:rsidP="00106D44">
      <w:pPr xmlns:w="http://schemas.openxmlformats.org/wordprocessingml/2006/main">
        <w:numPr>
          <w:ilvl w:val="0"/>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b/>
          <w:color w:val="000000"/>
          <w:sz w:val="24"/>
          <w:szCs w:val="24"/>
          <w:lang w:val="en-US"/>
        </w:rPr>
        <w:t xml:space="preserve">Shares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b/>
          <w:color w:val="000000"/>
          <w:sz w:val="24"/>
          <w:szCs w:val="24"/>
          <w:lang w:val="en-US"/>
        </w:rPr>
        <w:t xml:space="preserve">listing</w:t>
      </w:r>
      <w:r xmlns:w="http://schemas.openxmlformats.org/wordprocessingml/2006/main" w:rsidRPr="00532D6C">
        <w:rPr>
          <w:rFonts w:ascii="GHEA Grapalat" w:eastAsia="GHEA Grapalat" w:hAnsi="GHEA Grapalat" w:cs="GHEA Grapalat"/>
          <w:b/>
          <w:color w:val="000000"/>
          <w:sz w:val="24"/>
          <w:szCs w:val="24"/>
          <w:lang w:val="en-US"/>
        </w:rPr>
        <w:t xml:space="preserve"> </w:t>
      </w:r>
      <w:r xmlns:w="http://schemas.openxmlformats.org/wordprocessingml/2006/main" w:rsidRPr="00532D6C">
        <w:rPr>
          <w:rFonts w:ascii="GHEA Grapalat" w:eastAsia="GHEA Grapalat" w:hAnsi="GHEA Grapalat" w:cs="Arial"/>
          <w:b/>
          <w:color w:val="000000"/>
          <w:sz w:val="24"/>
          <w:szCs w:val="24"/>
          <w:lang w:val="en-US"/>
        </w:rPr>
        <w:t xml:space="preserve">the data</w:t>
      </w:r>
    </w:p>
    <w:p w:rsidR="00532D6C" w:rsidRPr="00532D6C" w:rsidRDefault="00532D6C" w:rsidP="00106D44">
      <w:pPr xmlns:w="http://schemas.openxmlformats.org/wordprocessingml/2006/main">
        <w:numPr>
          <w:ilvl w:val="1"/>
          <w:numId w:val="28"/>
        </w:numPr>
        <w:pBdr>
          <w:top w:val="nil"/>
          <w:left w:val="nil"/>
          <w:bottom w:val="nil"/>
          <w:right w:val="nil"/>
          <w:between w:val="nil"/>
        </w:pBdr>
        <w:tabs>
          <w:tab w:val="left" w:pos="426"/>
        </w:tabs>
        <w:spacing w:before="240"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Shares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listing</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532D6C" w:rsidTr="00532D6C">
        <w:tc>
          <w:tcPr>
            <w:tcW w:w="2835"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lastRenderedPageBreak xmlns:w="http://schemas.openxmlformats.org/wordprocessingml/2006/main"/>
            </w:r>
            <w:r xmlns:w="http://schemas.openxmlformats.org/wordprocessingml/2006/main" w:rsidRPr="00532D6C">
              <w:rPr>
                <w:rFonts w:ascii="GHEA Grapalat" w:eastAsia="GHEA Grapalat" w:hAnsi="GHEA Grapalat" w:cs="Arial"/>
                <w:color w:val="000000"/>
                <w:sz w:val="24"/>
                <w:szCs w:val="24"/>
                <w:lang w:val="en-US"/>
              </w:rPr>
              <w:t xml:space="preserve">Stock</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of the stock market</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name:</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5"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The link:</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on the stock exchange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available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documents</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bl>
    <w:p w:rsidR="00532D6C" w:rsidRPr="00532D6C" w:rsidRDefault="00532D6C" w:rsidP="00106D44">
      <w:pPr xmlns:w="http://schemas.openxmlformats.org/wordprocessingml/2006/main">
        <w:numPr>
          <w:ilvl w:val="1"/>
          <w:numId w:val="28"/>
        </w:numPr>
        <w:pBdr>
          <w:top w:val="nil"/>
          <w:left w:val="nil"/>
          <w:bottom w:val="nil"/>
          <w:right w:val="nil"/>
          <w:between w:val="nil"/>
        </w:pBdr>
        <w:tabs>
          <w:tab w:val="left" w:pos="426"/>
        </w:tabs>
        <w:spacing w:before="240"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The organization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controller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legal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person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532D6C" w:rsidTr="00532D6C">
        <w:tc>
          <w:tcPr>
            <w:tcW w:w="2835"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Name:</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5"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Name: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Latin letter</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5"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State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registration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number</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5"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Registration: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day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month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year</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5"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Registration: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address</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5"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Registration: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state</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5" w:type="dxa"/>
            <w:shd w:val="clear" w:color="auto" w:fill="D9E2F3"/>
            <w:vAlign w:val="center"/>
          </w:tcPr>
          <w:p w:rsidR="00532D6C" w:rsidRPr="00950D0E"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rPr>
            </w:pPr>
            <w:r xmlns:w="http://schemas.openxmlformats.org/wordprocessingml/2006/main" w:rsidRPr="00532D6C">
              <w:rPr>
                <w:rFonts w:ascii="GHEA Grapalat" w:eastAsia="GHEA Grapalat" w:hAnsi="GHEA Grapalat" w:cs="Arial"/>
                <w:color w:val="000000"/>
                <w:sz w:val="24"/>
                <w:szCs w:val="24"/>
                <w:lang w:val="en-US"/>
              </w:rPr>
              <w:t xml:space="preserve">Executive:</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of the body</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to lead</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name</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and:</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last name</w:t>
            </w:r>
          </w:p>
        </w:tc>
        <w:tc>
          <w:tcPr>
            <w:tcW w:w="6180" w:type="dxa"/>
            <w:vAlign w:val="center"/>
          </w:tcPr>
          <w:p w:rsidR="00532D6C" w:rsidRPr="00950D0E" w:rsidRDefault="00532D6C" w:rsidP="00106D44">
            <w:pPr>
              <w:tabs>
                <w:tab w:val="left" w:pos="426"/>
              </w:tabs>
              <w:spacing w:before="240" w:after="240" w:line="240" w:lineRule="auto"/>
              <w:rPr>
                <w:rFonts w:ascii="GHEA Grapalat" w:eastAsia="GHEA Grapalat" w:hAnsi="GHEA Grapalat" w:cs="GHEA Grapalat"/>
                <w:sz w:val="24"/>
                <w:szCs w:val="24"/>
              </w:rPr>
            </w:pPr>
          </w:p>
        </w:tc>
      </w:tr>
    </w:tbl>
    <w:p w:rsidR="00532D6C" w:rsidRPr="00532D6C" w:rsidRDefault="00532D6C" w:rsidP="00106D44">
      <w:pPr xmlns:w="http://schemas.openxmlformats.org/wordprocessingml/2006/main">
        <w:numPr>
          <w:ilvl w:val="1"/>
          <w:numId w:val="28"/>
        </w:numPr>
        <w:pBdr>
          <w:top w:val="nil"/>
          <w:left w:val="nil"/>
          <w:bottom w:val="nil"/>
          <w:right w:val="nil"/>
          <w:between w:val="nil"/>
        </w:pBdr>
        <w:tabs>
          <w:tab w:val="left" w:pos="426"/>
        </w:tabs>
        <w:spacing w:before="240" w:after="0" w:line="240" w:lineRule="auto"/>
        <w:ind w:left="0" w:firstLine="0"/>
        <w:rPr>
          <w:rFonts w:ascii="GHEA Grapalat" w:eastAsia="GHEA Grapalat" w:hAnsi="GHEA Grapalat" w:cs="GHEA Grapalat"/>
          <w:iCs/>
          <w:sz w:val="24"/>
          <w:szCs w:val="24"/>
          <w:lang w:val="en-US"/>
        </w:rPr>
      </w:pPr>
      <w:r xmlns:w="http://schemas.openxmlformats.org/wordprocessingml/2006/main" w:rsidRPr="00532D6C">
        <w:rPr>
          <w:rFonts w:ascii="GHEA Grapalat" w:eastAsia="GHEA Grapalat" w:hAnsi="GHEA Grapalat" w:cs="Arial"/>
          <w:iCs/>
          <w:sz w:val="24"/>
          <w:szCs w:val="24"/>
          <w:lang w:val="en-US"/>
        </w:rPr>
        <w:t xml:space="preserve">Control</w:t>
      </w:r>
      <w:r xmlns:w="http://schemas.openxmlformats.org/wordprocessingml/2006/main" w:rsidRPr="00532D6C">
        <w:rPr>
          <w:rFonts w:ascii="GHEA Grapalat" w:eastAsia="GHEA Grapalat" w:hAnsi="GHEA Grapalat" w:cs="GHEA Grapalat"/>
          <w:iCs/>
          <w:sz w:val="24"/>
          <w:szCs w:val="24"/>
          <w:lang w:val="en-US"/>
        </w:rPr>
        <w:t xml:space="preserve"> </w:t>
      </w:r>
      <w:r xmlns:w="http://schemas.openxmlformats.org/wordprocessingml/2006/main" w:rsidRPr="00532D6C">
        <w:rPr>
          <w:rFonts w:ascii="GHEA Grapalat" w:eastAsia="GHEA Grapalat" w:hAnsi="GHEA Grapalat" w:cs="Arial"/>
          <w:iCs/>
          <w:sz w:val="24"/>
          <w:szCs w:val="24"/>
          <w:lang w:val="en-US"/>
        </w:rPr>
        <w:t xml:space="preserve">level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32D6C" w:rsidRPr="00532D6C" w:rsidTr="00532D6C">
        <w:tc>
          <w:tcPr>
            <w:tcW w:w="2836"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Participation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size </w:t>
            </w:r>
            <w:r xmlns:w="http://schemas.openxmlformats.org/wordprocessingml/2006/main" w:rsidRPr="00532D6C">
              <w:rPr>
                <w:rFonts w:ascii="GHEA Grapalat" w:eastAsia="GHEA Grapalat" w:hAnsi="GHEA Grapalat" w:cs="GHEA Grapalat"/>
                <w:color w:val="000000"/>
                <w:sz w:val="24"/>
                <w:szCs w:val="24"/>
                <w:lang w:val="en-US"/>
              </w:rPr>
              <w:t xml:space="preserve">( </w:t>
            </w:r>
            <w:proofErr xmlns:w="http://schemas.openxmlformats.org/wordprocessingml/2006/main" w:type="gramStart"/>
            <w:r xmlns:w="http://schemas.openxmlformats.org/wordprocessingml/2006/main" w:rsidRPr="00532D6C">
              <w:rPr>
                <w:rFonts w:ascii="GHEA Grapalat" w:eastAsia="GHEA Grapalat" w:hAnsi="GHEA Grapalat" w:cs="GHEA Grapalat"/>
                <w:color w:val="000000"/>
                <w:sz w:val="24"/>
                <w:szCs w:val="24"/>
                <w:lang w:val="en-US"/>
              </w:rPr>
              <w:t xml:space="preserve">% </w:t>
            </w:r>
            <w:proofErr xmlns:w="http://schemas.openxmlformats.org/wordprocessingml/2006/main" w:type="gramEnd"/>
            <w:r xmlns:w="http://schemas.openxmlformats.org/wordprocessingml/2006/main" w:rsidRPr="00532D6C">
              <w:rPr>
                <w:rFonts w:ascii="GHEA Grapalat" w:eastAsia="GHEA Grapalat" w:hAnsi="GHEA Grapalat" w:cs="GHEA Grapalat"/>
                <w:color w:val="000000"/>
                <w:sz w:val="24"/>
                <w:szCs w:val="24"/>
                <w:lang w:val="en-US"/>
              </w:rPr>
              <w:t xml:space="preserve">)</w:t>
            </w:r>
          </w:p>
        </w:tc>
        <w:tc>
          <w:tcPr>
            <w:tcW w:w="6178"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6"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Participation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type</w:t>
            </w:r>
          </w:p>
        </w:tc>
        <w:tc>
          <w:tcPr>
            <w:tcW w:w="6178" w:type="dxa"/>
            <w:vAlign w:val="center"/>
          </w:tcPr>
          <w:p w:rsidR="00532D6C" w:rsidRPr="00532D6C" w:rsidRDefault="00532D6C" w:rsidP="00106D44">
            <w:pPr xmlns:w="http://schemas.openxmlformats.org/wordprocessingml/2006/main">
              <w:tabs>
                <w:tab w:val="left" w:pos="426"/>
              </w:tabs>
              <w:spacing w:before="240" w:after="240" w:line="240" w:lineRule="auto"/>
              <w:rPr>
                <w:rFonts w:ascii="GHEA Grapalat" w:eastAsia="GHEA Grapalat" w:hAnsi="GHEA Grapalat" w:cs="GHEA Grapalat"/>
                <w:sz w:val="24"/>
                <w:szCs w:val="24"/>
                <w:lang w:val="en-US"/>
              </w:rPr>
            </w:pPr>
            <w:r xmlns:w="http://schemas.openxmlformats.org/wordprocessingml/2006/main" w:rsidRPr="00532D6C">
              <w:rPr>
                <w:rFonts w:ascii="MS Mincho" w:eastAsia="MS Mincho" w:hAnsi="MS Mincho" w:cs="MS Mincho" w:hint="eastAsia"/>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ab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Directly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p>
          <w:p w:rsidR="00532D6C" w:rsidRPr="00532D6C" w:rsidRDefault="00532D6C" w:rsidP="00106D44">
            <w:pPr xmlns:w="http://schemas.openxmlformats.org/wordprocessingml/2006/main">
              <w:tabs>
                <w:tab w:val="left" w:pos="426"/>
              </w:tabs>
              <w:spacing w:before="240" w:after="240" w:line="240" w:lineRule="auto"/>
              <w:rPr>
                <w:rFonts w:ascii="GHEA Grapalat" w:eastAsia="GHEA Grapalat" w:hAnsi="GHEA Grapalat" w:cs="GHEA Grapalat"/>
                <w:sz w:val="24"/>
                <w:szCs w:val="24"/>
                <w:lang w:val="en-US"/>
              </w:rPr>
            </w:pPr>
            <w:r xmlns:w="http://schemas.openxmlformats.org/wordprocessingml/2006/main" w:rsidRPr="00532D6C">
              <w:rPr>
                <w:rFonts w:ascii="MS Mincho" w:eastAsia="MS Mincho" w:hAnsi="MS Mincho" w:cs="MS Mincho" w:hint="eastAsia"/>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ab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Indirect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p>
        </w:tc>
      </w:tr>
    </w:tbl>
    <w:p w:rsidR="00532D6C" w:rsidRPr="00950D0E" w:rsidRDefault="00532D6C" w:rsidP="00106D44">
      <w:pPr xmlns:w="http://schemas.openxmlformats.org/wordprocessingml/2006/main">
        <w:numPr>
          <w:ilvl w:val="0"/>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b/>
          <w:color w:val="000000"/>
          <w:sz w:val="24"/>
          <w:szCs w:val="24"/>
        </w:rPr>
      </w:pPr>
      <w:r xmlns:w="http://schemas.openxmlformats.org/wordprocessingml/2006/main" w:rsidRPr="00532D6C">
        <w:rPr>
          <w:rFonts w:ascii="GHEA Grapalat" w:eastAsia="GHEA Grapalat" w:hAnsi="GHEA Grapalat" w:cs="Arial"/>
          <w:b/>
          <w:color w:val="000000"/>
          <w:sz w:val="24"/>
          <w:szCs w:val="24"/>
          <w:lang w:val="en-US"/>
        </w:rPr>
        <w:t xml:space="preserve">State </w:t>
      </w:r>
      <w:r xmlns:w="http://schemas.openxmlformats.org/wordprocessingml/2006/main" w:rsidRPr="00950D0E">
        <w:rPr>
          <w:rFonts w:ascii="GHEA Grapalat" w:eastAsia="GHEA Grapalat" w:hAnsi="GHEA Grapalat" w:cs="GHEA Grapalat"/>
          <w:b/>
          <w:color w:val="000000"/>
          <w:sz w:val="24"/>
          <w:szCs w:val="24"/>
        </w:rPr>
        <w:t xml:space="preserve">, </w:t>
      </w:r>
      <w:r xmlns:w="http://schemas.openxmlformats.org/wordprocessingml/2006/main" w:rsidRPr="00532D6C">
        <w:rPr>
          <w:rFonts w:ascii="GHEA Grapalat" w:eastAsia="GHEA Grapalat" w:hAnsi="GHEA Grapalat" w:cs="Arial"/>
          <w:b/>
          <w:color w:val="000000"/>
          <w:sz w:val="24"/>
          <w:szCs w:val="24"/>
          <w:lang w:val="en-US"/>
        </w:rPr>
        <w:t xml:space="preserve">community</w:t>
      </w:r>
      <w:r xmlns:w="http://schemas.openxmlformats.org/wordprocessingml/2006/main" w:rsidRPr="00950D0E">
        <w:rPr>
          <w:rFonts w:ascii="GHEA Grapalat" w:eastAsia="GHEA Grapalat" w:hAnsi="GHEA Grapalat" w:cs="GHEA Grapalat"/>
          <w:b/>
          <w:color w:val="000000"/>
          <w:sz w:val="24"/>
          <w:szCs w:val="24"/>
        </w:rPr>
        <w:t xml:space="preserve"> </w:t>
      </w:r>
      <w:r xmlns:w="http://schemas.openxmlformats.org/wordprocessingml/2006/main" w:rsidRPr="00532D6C">
        <w:rPr>
          <w:rFonts w:ascii="GHEA Grapalat" w:eastAsia="GHEA Grapalat" w:hAnsi="GHEA Grapalat" w:cs="Arial"/>
          <w:b/>
          <w:color w:val="000000"/>
          <w:sz w:val="24"/>
          <w:szCs w:val="24"/>
          <w:lang w:val="en-US"/>
        </w:rPr>
        <w:t xml:space="preserve">or</w:t>
      </w:r>
      <w:r xmlns:w="http://schemas.openxmlformats.org/wordprocessingml/2006/main" w:rsidRPr="00950D0E">
        <w:rPr>
          <w:rFonts w:ascii="GHEA Grapalat" w:eastAsia="GHEA Grapalat" w:hAnsi="GHEA Grapalat" w:cs="GHEA Grapalat"/>
          <w:b/>
          <w:color w:val="000000"/>
          <w:sz w:val="24"/>
          <w:szCs w:val="24"/>
        </w:rPr>
        <w:t xml:space="preserve"> </w:t>
      </w:r>
      <w:r xmlns:w="http://schemas.openxmlformats.org/wordprocessingml/2006/main" w:rsidRPr="00532D6C">
        <w:rPr>
          <w:rFonts w:ascii="GHEA Grapalat" w:eastAsia="GHEA Grapalat" w:hAnsi="GHEA Grapalat" w:cs="Arial"/>
          <w:b/>
          <w:color w:val="000000"/>
          <w:sz w:val="24"/>
          <w:szCs w:val="24"/>
          <w:lang w:val="en-US"/>
        </w:rPr>
        <w:t xml:space="preserve">international</w:t>
      </w:r>
      <w:r xmlns:w="http://schemas.openxmlformats.org/wordprocessingml/2006/main" w:rsidRPr="00950D0E">
        <w:rPr>
          <w:rFonts w:ascii="GHEA Grapalat" w:eastAsia="GHEA Grapalat" w:hAnsi="GHEA Grapalat" w:cs="GHEA Grapalat"/>
          <w:b/>
          <w:color w:val="000000"/>
          <w:sz w:val="24"/>
          <w:szCs w:val="24"/>
        </w:rPr>
        <w:t xml:space="preserve"> </w:t>
      </w:r>
      <w:r xmlns:w="http://schemas.openxmlformats.org/wordprocessingml/2006/main" w:rsidRPr="00532D6C">
        <w:rPr>
          <w:rFonts w:ascii="GHEA Grapalat" w:eastAsia="GHEA Grapalat" w:hAnsi="GHEA Grapalat" w:cs="Arial"/>
          <w:b/>
          <w:color w:val="000000"/>
          <w:sz w:val="24"/>
          <w:szCs w:val="24"/>
          <w:lang w:val="en-US"/>
        </w:rPr>
        <w:t xml:space="preserve">organization</w:t>
      </w:r>
      <w:r xmlns:w="http://schemas.openxmlformats.org/wordprocessingml/2006/main" w:rsidRPr="00950D0E">
        <w:rPr>
          <w:rFonts w:ascii="GHEA Grapalat" w:eastAsia="GHEA Grapalat" w:hAnsi="GHEA Grapalat" w:cs="GHEA Grapalat"/>
          <w:b/>
          <w:color w:val="000000"/>
          <w:sz w:val="24"/>
          <w:szCs w:val="24"/>
        </w:rPr>
        <w:t xml:space="preserve"> </w:t>
      </w:r>
      <w:r xmlns:w="http://schemas.openxmlformats.org/wordprocessingml/2006/main" w:rsidRPr="00532D6C">
        <w:rPr>
          <w:rFonts w:ascii="GHEA Grapalat" w:eastAsia="GHEA Grapalat" w:hAnsi="GHEA Grapalat" w:cs="Arial"/>
          <w:b/>
          <w:color w:val="000000"/>
          <w:sz w:val="24"/>
          <w:szCs w:val="24"/>
          <w:lang w:val="en-US"/>
        </w:rPr>
        <w:t xml:space="preserve">participation</w:t>
      </w:r>
    </w:p>
    <w:p w:rsidR="00532D6C" w:rsidRPr="00532D6C" w:rsidRDefault="00532D6C" w:rsidP="00106D44">
      <w:pPr xmlns:w="http://schemas.openxmlformats.org/wordprocessingml/2006/main">
        <w:numPr>
          <w:ilvl w:val="1"/>
          <w:numId w:val="28"/>
        </w:numPr>
        <w:pBdr>
          <w:top w:val="nil"/>
          <w:left w:val="nil"/>
          <w:bottom w:val="nil"/>
          <w:right w:val="nil"/>
          <w:between w:val="nil"/>
        </w:pBdr>
        <w:tabs>
          <w:tab w:val="left" w:pos="426"/>
        </w:tabs>
        <w:spacing w:before="240"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of the state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community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participation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32D6C" w:rsidRPr="00532D6C"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of the state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name:</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of the community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name:</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Participation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size </w:t>
            </w:r>
            <w:r xmlns:w="http://schemas.openxmlformats.org/wordprocessingml/2006/main" w:rsidRPr="00532D6C">
              <w:rPr>
                <w:rFonts w:ascii="GHEA Grapalat" w:eastAsia="GHEA Grapalat" w:hAnsi="GHEA Grapalat" w:cs="GHEA Grapalat"/>
                <w:color w:val="000000"/>
                <w:sz w:val="24"/>
                <w:szCs w:val="24"/>
                <w:lang w:val="en-US"/>
              </w:rPr>
              <w:t xml:space="preserve">( </w:t>
            </w:r>
            <w:proofErr xmlns:w="http://schemas.openxmlformats.org/wordprocessingml/2006/main" w:type="gramStart"/>
            <w:r xmlns:w="http://schemas.openxmlformats.org/wordprocessingml/2006/main" w:rsidRPr="00532D6C">
              <w:rPr>
                <w:rFonts w:ascii="GHEA Grapalat" w:eastAsia="GHEA Grapalat" w:hAnsi="GHEA Grapalat" w:cs="GHEA Grapalat"/>
                <w:color w:val="000000"/>
                <w:sz w:val="24"/>
                <w:szCs w:val="24"/>
                <w:lang w:val="en-US"/>
              </w:rPr>
              <w:t xml:space="preserve">% </w:t>
            </w:r>
            <w:proofErr xmlns:w="http://schemas.openxmlformats.org/wordprocessingml/2006/main" w:type="gramEnd"/>
            <w:r xmlns:w="http://schemas.openxmlformats.org/wordprocessingml/2006/main" w:rsidRPr="00532D6C">
              <w:rPr>
                <w:rFonts w:ascii="GHEA Grapalat" w:eastAsia="GHEA Grapalat" w:hAnsi="GHEA Grapalat" w:cs="GHEA Grapalat"/>
                <w:color w:val="000000"/>
                <w:sz w:val="24"/>
                <w:szCs w:val="24"/>
                <w:lang w:val="en-US"/>
              </w:rPr>
              <w:t xml:space="preserve">)</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Participation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type</w:t>
            </w:r>
          </w:p>
        </w:tc>
        <w:tc>
          <w:tcPr>
            <w:tcW w:w="6180" w:type="dxa"/>
            <w:vAlign w:val="center"/>
          </w:tcPr>
          <w:p w:rsidR="00532D6C" w:rsidRPr="00532D6C" w:rsidRDefault="00532D6C" w:rsidP="00106D44">
            <w:pPr xmlns:w="http://schemas.openxmlformats.org/wordprocessingml/2006/main">
              <w:tabs>
                <w:tab w:val="left" w:pos="426"/>
              </w:tabs>
              <w:spacing w:before="240" w:after="240" w:line="240" w:lineRule="auto"/>
              <w:rPr>
                <w:rFonts w:ascii="GHEA Grapalat" w:eastAsia="GHEA Grapalat" w:hAnsi="GHEA Grapalat" w:cs="GHEA Grapalat"/>
                <w:sz w:val="24"/>
                <w:szCs w:val="24"/>
                <w:lang w:val="en-US"/>
              </w:rPr>
            </w:pPr>
            <w:r xmlns:w="http://schemas.openxmlformats.org/wordprocessingml/2006/main" w:rsidRPr="00532D6C">
              <w:rPr>
                <w:rFonts w:ascii="MS Mincho" w:eastAsia="MS Mincho" w:hAnsi="MS Mincho" w:cs="MS Mincho" w:hint="eastAsia"/>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ab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Directly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p>
          <w:p w:rsidR="00532D6C" w:rsidRPr="00532D6C" w:rsidRDefault="00532D6C" w:rsidP="00106D44">
            <w:pPr xmlns:w="http://schemas.openxmlformats.org/wordprocessingml/2006/main">
              <w:tabs>
                <w:tab w:val="left" w:pos="426"/>
              </w:tabs>
              <w:spacing w:before="240" w:after="240" w:line="240" w:lineRule="auto"/>
              <w:rPr>
                <w:rFonts w:ascii="GHEA Grapalat" w:eastAsia="GHEA Grapalat" w:hAnsi="GHEA Grapalat" w:cs="GHEA Grapalat"/>
                <w:sz w:val="24"/>
                <w:szCs w:val="24"/>
                <w:lang w:val="en-US"/>
              </w:rPr>
            </w:pPr>
            <w:r xmlns:w="http://schemas.openxmlformats.org/wordprocessingml/2006/main" w:rsidRPr="00532D6C">
              <w:rPr>
                <w:rFonts w:ascii="MS Mincho" w:eastAsia="MS Mincho" w:hAnsi="MS Mincho" w:cs="MS Mincho" w:hint="eastAsia"/>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ab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Indirect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p>
        </w:tc>
      </w:tr>
    </w:tbl>
    <w:p w:rsidR="00532D6C" w:rsidRPr="00532D6C" w:rsidRDefault="00532D6C" w:rsidP="00106D44">
      <w:pPr xmlns:w="http://schemas.openxmlformats.org/wordprocessingml/2006/main">
        <w:numPr>
          <w:ilvl w:val="1"/>
          <w:numId w:val="28"/>
        </w:numPr>
        <w:pBdr>
          <w:top w:val="nil"/>
          <w:left w:val="nil"/>
          <w:bottom w:val="nil"/>
          <w:right w:val="nil"/>
          <w:between w:val="nil"/>
        </w:pBdr>
        <w:tabs>
          <w:tab w:val="left" w:pos="426"/>
        </w:tabs>
        <w:spacing w:before="240"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lastRenderedPageBreak xmlns:w="http://schemas.openxmlformats.org/wordprocessingml/2006/main"/>
      </w:r>
      <w:r xmlns:w="http://schemas.openxmlformats.org/wordprocessingml/2006/main" w:rsidRPr="00532D6C">
        <w:rPr>
          <w:rFonts w:ascii="GHEA Grapalat" w:eastAsia="GHEA Grapalat" w:hAnsi="GHEA Grapalat" w:cs="Arial"/>
          <w:color w:val="000000"/>
          <w:sz w:val="24"/>
          <w:szCs w:val="24"/>
          <w:lang w:val="en-US"/>
        </w:rPr>
        <w:t xml:space="preserve">International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organization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participation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32D6C" w:rsidRPr="00532D6C"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International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organization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name:</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International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organization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name: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Latin letter</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Participation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size </w:t>
            </w:r>
            <w:r xmlns:w="http://schemas.openxmlformats.org/wordprocessingml/2006/main" w:rsidRPr="00532D6C">
              <w:rPr>
                <w:rFonts w:ascii="GHEA Grapalat" w:eastAsia="GHEA Grapalat" w:hAnsi="GHEA Grapalat" w:cs="GHEA Grapalat"/>
                <w:color w:val="000000"/>
                <w:sz w:val="24"/>
                <w:szCs w:val="24"/>
                <w:lang w:val="en-US"/>
              </w:rPr>
              <w:t xml:space="preserve">( </w:t>
            </w:r>
            <w:proofErr xmlns:w="http://schemas.openxmlformats.org/wordprocessingml/2006/main" w:type="gramStart"/>
            <w:r xmlns:w="http://schemas.openxmlformats.org/wordprocessingml/2006/main" w:rsidRPr="00532D6C">
              <w:rPr>
                <w:rFonts w:ascii="GHEA Grapalat" w:eastAsia="GHEA Grapalat" w:hAnsi="GHEA Grapalat" w:cs="GHEA Grapalat"/>
                <w:color w:val="000000"/>
                <w:sz w:val="24"/>
                <w:szCs w:val="24"/>
                <w:lang w:val="en-US"/>
              </w:rPr>
              <w:t xml:space="preserve">% </w:t>
            </w:r>
            <w:proofErr xmlns:w="http://schemas.openxmlformats.org/wordprocessingml/2006/main" w:type="gramEnd"/>
            <w:r xmlns:w="http://schemas.openxmlformats.org/wordprocessingml/2006/main" w:rsidRPr="00532D6C">
              <w:rPr>
                <w:rFonts w:ascii="GHEA Grapalat" w:eastAsia="GHEA Grapalat" w:hAnsi="GHEA Grapalat" w:cs="GHEA Grapalat"/>
                <w:color w:val="000000"/>
                <w:sz w:val="24"/>
                <w:szCs w:val="24"/>
                <w:lang w:val="en-US"/>
              </w:rPr>
              <w:t xml:space="preserve">)</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Participation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type</w:t>
            </w:r>
          </w:p>
        </w:tc>
        <w:tc>
          <w:tcPr>
            <w:tcW w:w="6180" w:type="dxa"/>
            <w:vAlign w:val="center"/>
          </w:tcPr>
          <w:p w:rsidR="00532D6C" w:rsidRPr="00532D6C" w:rsidRDefault="00532D6C" w:rsidP="00106D44">
            <w:pPr xmlns:w="http://schemas.openxmlformats.org/wordprocessingml/2006/main">
              <w:tabs>
                <w:tab w:val="left" w:pos="426"/>
              </w:tabs>
              <w:spacing w:before="240" w:after="240" w:line="240" w:lineRule="auto"/>
              <w:rPr>
                <w:rFonts w:ascii="GHEA Grapalat" w:eastAsia="GHEA Grapalat" w:hAnsi="GHEA Grapalat" w:cs="GHEA Grapalat"/>
                <w:sz w:val="24"/>
                <w:szCs w:val="24"/>
                <w:lang w:val="en-US"/>
              </w:rPr>
            </w:pPr>
            <w:r xmlns:w="http://schemas.openxmlformats.org/wordprocessingml/2006/main" w:rsidRPr="00532D6C">
              <w:rPr>
                <w:rFonts w:ascii="MS Mincho" w:eastAsia="MS Mincho" w:hAnsi="MS Mincho" w:cs="MS Mincho" w:hint="eastAsia"/>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ab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Directly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p>
          <w:p w:rsidR="00532D6C" w:rsidRPr="00532D6C" w:rsidRDefault="00532D6C" w:rsidP="00106D44">
            <w:pPr xmlns:w="http://schemas.openxmlformats.org/wordprocessingml/2006/main">
              <w:tabs>
                <w:tab w:val="left" w:pos="426"/>
              </w:tabs>
              <w:spacing w:before="240" w:after="240" w:line="240" w:lineRule="auto"/>
              <w:rPr>
                <w:rFonts w:ascii="GHEA Grapalat" w:eastAsia="GHEA Grapalat" w:hAnsi="GHEA Grapalat" w:cs="GHEA Grapalat"/>
                <w:sz w:val="24"/>
                <w:szCs w:val="24"/>
                <w:lang w:val="en-US"/>
              </w:rPr>
            </w:pPr>
            <w:r xmlns:w="http://schemas.openxmlformats.org/wordprocessingml/2006/main" w:rsidRPr="00532D6C">
              <w:rPr>
                <w:rFonts w:ascii="MS Mincho" w:eastAsia="MS Mincho" w:hAnsi="MS Mincho" w:cs="MS Mincho" w:hint="eastAsia"/>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ab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Indirect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p>
        </w:tc>
      </w:tr>
    </w:tbl>
    <w:p w:rsidR="00532D6C" w:rsidRPr="00532D6C" w:rsidRDefault="00532D6C" w:rsidP="00106D44">
      <w:pPr>
        <w:tabs>
          <w:tab w:val="left" w:pos="426"/>
        </w:tabs>
        <w:spacing w:after="0" w:line="240" w:lineRule="auto"/>
        <w:rPr>
          <w:rFonts w:ascii="GHEA Grapalat" w:eastAsia="GHEA Grapalat" w:hAnsi="GHEA Grapalat" w:cs="GHEA Grapalat"/>
          <w:b/>
          <w:sz w:val="24"/>
          <w:szCs w:val="24"/>
          <w:lang w:val="en-US"/>
        </w:rPr>
      </w:pPr>
    </w:p>
    <w:p w:rsidR="00532D6C" w:rsidRPr="00532D6C" w:rsidRDefault="00532D6C" w:rsidP="00106D44">
      <w:pPr xmlns:w="http://schemas.openxmlformats.org/wordprocessingml/2006/main">
        <w:numPr>
          <w:ilvl w:val="0"/>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b/>
          <w:color w:val="000000"/>
          <w:sz w:val="24"/>
          <w:szCs w:val="24"/>
          <w:lang w:val="en-US"/>
        </w:rPr>
      </w:pPr>
      <w:r xmlns:w="http://schemas.openxmlformats.org/wordprocessingml/2006/main" w:rsidRPr="00532D6C">
        <w:rPr>
          <w:rFonts w:ascii="GHEA Grapalat" w:eastAsia="GHEA Grapalat" w:hAnsi="GHEA Grapalat" w:cs="Arial"/>
          <w:b/>
          <w:color w:val="000000"/>
          <w:sz w:val="24"/>
          <w:szCs w:val="24"/>
          <w:lang w:val="en-US"/>
        </w:rPr>
        <w:t xml:space="preserve">Real</w:t>
      </w:r>
      <w:r xmlns:w="http://schemas.openxmlformats.org/wordprocessingml/2006/main" w:rsidRPr="00532D6C">
        <w:rPr>
          <w:rFonts w:ascii="GHEA Grapalat" w:eastAsia="GHEA Grapalat" w:hAnsi="GHEA Grapalat" w:cs="GHEA Grapalat"/>
          <w:b/>
          <w:color w:val="000000"/>
          <w:sz w:val="24"/>
          <w:szCs w:val="24"/>
          <w:lang w:val="en-US"/>
        </w:rPr>
        <w:t xml:space="preserve"> </w:t>
      </w:r>
      <w:r xmlns:w="http://schemas.openxmlformats.org/wordprocessingml/2006/main" w:rsidRPr="00532D6C">
        <w:rPr>
          <w:rFonts w:ascii="GHEA Grapalat" w:eastAsia="GHEA Grapalat" w:hAnsi="GHEA Grapalat" w:cs="Arial"/>
          <w:b/>
          <w:color w:val="000000"/>
          <w:sz w:val="24"/>
          <w:szCs w:val="24"/>
          <w:lang w:val="en-US"/>
        </w:rPr>
        <w:t xml:space="preserve">beneficiary</w:t>
      </w:r>
      <w:r xmlns:w="http://schemas.openxmlformats.org/wordprocessingml/2006/main" w:rsidRPr="00532D6C">
        <w:rPr>
          <w:rFonts w:ascii="GHEA Grapalat" w:eastAsia="GHEA Grapalat" w:hAnsi="GHEA Grapalat" w:cs="GHEA Grapalat"/>
          <w:b/>
          <w:color w:val="000000"/>
          <w:sz w:val="24"/>
          <w:szCs w:val="24"/>
          <w:lang w:val="en-US"/>
        </w:rPr>
        <w:t xml:space="preserve"> </w:t>
      </w:r>
      <w:r xmlns:w="http://schemas.openxmlformats.org/wordprocessingml/2006/main" w:rsidRPr="00532D6C">
        <w:rPr>
          <w:rFonts w:ascii="GHEA Grapalat" w:eastAsia="GHEA Grapalat" w:hAnsi="GHEA Grapalat" w:cs="Arial"/>
          <w:b/>
          <w:color w:val="000000"/>
          <w:sz w:val="24"/>
          <w:szCs w:val="24"/>
          <w:lang w:val="en-US"/>
        </w:rPr>
        <w:t xml:space="preserve">the data</w:t>
      </w:r>
    </w:p>
    <w:p w:rsidR="00532D6C" w:rsidRPr="00532D6C" w:rsidRDefault="00532D6C" w:rsidP="00106D44">
      <w:pPr xmlns:w="http://schemas.openxmlformats.org/wordprocessingml/2006/main">
        <w:numPr>
          <w:ilvl w:val="1"/>
          <w:numId w:val="28"/>
        </w:numPr>
        <w:pBdr>
          <w:top w:val="nil"/>
          <w:left w:val="nil"/>
          <w:bottom w:val="nil"/>
          <w:right w:val="nil"/>
          <w:between w:val="nil"/>
        </w:pBdr>
        <w:tabs>
          <w:tab w:val="left" w:pos="426"/>
        </w:tabs>
        <w:spacing w:before="240"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Personal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identity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certifier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32D6C" w:rsidRPr="00532D6C" w:rsidTr="00532D6C">
        <w:tc>
          <w:tcPr>
            <w:tcW w:w="2836"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Name:</w:t>
            </w:r>
          </w:p>
        </w:tc>
        <w:tc>
          <w:tcPr>
            <w:tcW w:w="6178"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6"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Surname:</w:t>
            </w:r>
          </w:p>
        </w:tc>
        <w:tc>
          <w:tcPr>
            <w:tcW w:w="6178"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6"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Name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Latin letter </w:t>
            </w:r>
            <w:r xmlns:w="http://schemas.openxmlformats.org/wordprocessingml/2006/main" w:rsidRPr="00532D6C">
              <w:rPr>
                <w:rFonts w:ascii="GHEA Grapalat" w:eastAsia="GHEA Grapalat" w:hAnsi="GHEA Grapalat" w:cs="GHEA Grapalat"/>
                <w:color w:val="000000"/>
                <w:sz w:val="24"/>
                <w:szCs w:val="24"/>
                <w:lang w:val="en-US"/>
              </w:rPr>
              <w:t xml:space="preserve">)</w:t>
            </w:r>
          </w:p>
        </w:tc>
        <w:tc>
          <w:tcPr>
            <w:tcW w:w="6178"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6"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Surname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Latin letter </w:t>
            </w:r>
            <w:r xmlns:w="http://schemas.openxmlformats.org/wordprocessingml/2006/main" w:rsidRPr="00532D6C">
              <w:rPr>
                <w:rFonts w:ascii="GHEA Grapalat" w:eastAsia="GHEA Grapalat" w:hAnsi="GHEA Grapalat" w:cs="GHEA Grapalat"/>
                <w:color w:val="000000"/>
                <w:sz w:val="24"/>
                <w:szCs w:val="24"/>
                <w:lang w:val="en-US"/>
              </w:rPr>
              <w:t xml:space="preserve">)</w:t>
            </w:r>
          </w:p>
        </w:tc>
        <w:tc>
          <w:tcPr>
            <w:tcW w:w="6178"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6"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Citizenship</w:t>
            </w:r>
          </w:p>
        </w:tc>
        <w:tc>
          <w:tcPr>
            <w:tcW w:w="6178"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6"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birthday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day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month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year</w:t>
            </w:r>
          </w:p>
        </w:tc>
        <w:tc>
          <w:tcPr>
            <w:tcW w:w="6178"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bl>
    <w:p w:rsidR="00532D6C" w:rsidRPr="00532D6C" w:rsidRDefault="00532D6C" w:rsidP="00106D44">
      <w:pPr xmlns:w="http://schemas.openxmlformats.org/wordprocessingml/2006/main">
        <w:numPr>
          <w:ilvl w:val="1"/>
          <w:numId w:val="28"/>
        </w:numPr>
        <w:pBdr>
          <w:top w:val="nil"/>
          <w:left w:val="nil"/>
          <w:bottom w:val="nil"/>
          <w:right w:val="nil"/>
          <w:between w:val="nil"/>
        </w:pBdr>
        <w:tabs>
          <w:tab w:val="left" w:pos="426"/>
        </w:tabs>
        <w:spacing w:before="240"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The person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confirmatory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document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32D6C" w:rsidRPr="00532D6C"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of the document</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type</w:t>
            </w:r>
          </w:p>
        </w:tc>
        <w:tc>
          <w:tcPr>
            <w:tcW w:w="6178"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of the document</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number</w:t>
            </w:r>
          </w:p>
        </w:tc>
        <w:tc>
          <w:tcPr>
            <w:tcW w:w="6178"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Provision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day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month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year</w:t>
            </w:r>
          </w:p>
        </w:tc>
        <w:tc>
          <w:tcPr>
            <w:tcW w:w="6178"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Provider: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body</w:t>
            </w:r>
          </w:p>
        </w:tc>
        <w:tc>
          <w:tcPr>
            <w:tcW w:w="6178"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PSC</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equivalent</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number</w:t>
            </w:r>
          </w:p>
        </w:tc>
        <w:tc>
          <w:tcPr>
            <w:tcW w:w="6178"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bl>
    <w:p w:rsidR="00532D6C" w:rsidRPr="00532D6C" w:rsidRDefault="00532D6C" w:rsidP="00106D44">
      <w:pPr xmlns:w="http://schemas.openxmlformats.org/wordprocessingml/2006/main">
        <w:numPr>
          <w:ilvl w:val="1"/>
          <w:numId w:val="28"/>
        </w:numPr>
        <w:pBdr>
          <w:top w:val="nil"/>
          <w:left w:val="nil"/>
          <w:bottom w:val="nil"/>
          <w:right w:val="nil"/>
          <w:between w:val="nil"/>
        </w:pBdr>
        <w:tabs>
          <w:tab w:val="left" w:pos="426"/>
        </w:tabs>
        <w:spacing w:before="240"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lastRenderedPageBreak xmlns:w="http://schemas.openxmlformats.org/wordprocessingml/2006/main"/>
      </w:r>
      <w:r xmlns:w="http://schemas.openxmlformats.org/wordprocessingml/2006/main" w:rsidRPr="00532D6C">
        <w:rPr>
          <w:rFonts w:ascii="GHEA Grapalat" w:eastAsia="GHEA Grapalat" w:hAnsi="GHEA Grapalat" w:cs="Arial"/>
          <w:color w:val="000000"/>
          <w:sz w:val="24"/>
          <w:szCs w:val="24"/>
          <w:lang w:val="en-US"/>
        </w:rPr>
        <w:t xml:space="preserve">Personal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accounting</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address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32D6C" w:rsidRPr="00532D6C"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The state</w:t>
            </w:r>
          </w:p>
        </w:tc>
        <w:tc>
          <w:tcPr>
            <w:tcW w:w="6178"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The community</w:t>
            </w:r>
          </w:p>
        </w:tc>
        <w:tc>
          <w:tcPr>
            <w:tcW w:w="6178"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Administrative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unit</w:t>
            </w:r>
          </w:p>
        </w:tc>
        <w:tc>
          <w:tcPr>
            <w:tcW w:w="6178"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7" w:type="dxa"/>
            <w:shd w:val="clear" w:color="auto" w:fill="D9E2F3"/>
            <w:vAlign w:val="center"/>
          </w:tcPr>
          <w:p w:rsidR="00532D6C" w:rsidRPr="00950D0E"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rPr>
            </w:pPr>
            <w:r xmlns:w="http://schemas.openxmlformats.org/wordprocessingml/2006/main" w:rsidRPr="00532D6C">
              <w:rPr>
                <w:rFonts w:ascii="GHEA Grapalat" w:eastAsia="GHEA Grapalat" w:hAnsi="GHEA Grapalat" w:cs="Arial"/>
                <w:color w:val="000000"/>
                <w:sz w:val="24"/>
                <w:szCs w:val="24"/>
                <w:lang w:val="en-US"/>
              </w:rPr>
              <w:t xml:space="preserve">of the street</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name </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building </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house </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apartment</w:t>
            </w:r>
          </w:p>
        </w:tc>
        <w:tc>
          <w:tcPr>
            <w:tcW w:w="6178" w:type="dxa"/>
            <w:vAlign w:val="center"/>
          </w:tcPr>
          <w:p w:rsidR="00532D6C" w:rsidRPr="00950D0E" w:rsidRDefault="00532D6C" w:rsidP="00106D44">
            <w:pPr>
              <w:tabs>
                <w:tab w:val="left" w:pos="426"/>
              </w:tabs>
              <w:spacing w:before="240" w:after="240" w:line="240" w:lineRule="auto"/>
              <w:rPr>
                <w:rFonts w:ascii="GHEA Grapalat" w:eastAsia="GHEA Grapalat" w:hAnsi="GHEA Grapalat" w:cs="GHEA Grapalat"/>
                <w:sz w:val="24"/>
                <w:szCs w:val="24"/>
              </w:rPr>
            </w:pPr>
          </w:p>
        </w:tc>
      </w:tr>
    </w:tbl>
    <w:p w:rsidR="00532D6C" w:rsidRPr="00532D6C" w:rsidRDefault="00532D6C" w:rsidP="00106D44">
      <w:pPr xmlns:w="http://schemas.openxmlformats.org/wordprocessingml/2006/main">
        <w:numPr>
          <w:ilvl w:val="1"/>
          <w:numId w:val="28"/>
        </w:numPr>
        <w:pBdr>
          <w:top w:val="nil"/>
          <w:left w:val="nil"/>
          <w:bottom w:val="nil"/>
          <w:right w:val="nil"/>
          <w:between w:val="nil"/>
        </w:pBdr>
        <w:tabs>
          <w:tab w:val="left" w:pos="426"/>
        </w:tabs>
        <w:spacing w:before="240"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Personal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residence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address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32D6C" w:rsidRPr="00532D6C"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The state</w:t>
            </w:r>
          </w:p>
        </w:tc>
        <w:tc>
          <w:tcPr>
            <w:tcW w:w="6178"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The community</w:t>
            </w:r>
          </w:p>
        </w:tc>
        <w:tc>
          <w:tcPr>
            <w:tcW w:w="6178"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Administrative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unit</w:t>
            </w:r>
          </w:p>
        </w:tc>
        <w:tc>
          <w:tcPr>
            <w:tcW w:w="6178"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7" w:type="dxa"/>
            <w:shd w:val="clear" w:color="auto" w:fill="D9E2F3"/>
            <w:vAlign w:val="center"/>
          </w:tcPr>
          <w:p w:rsidR="00532D6C" w:rsidRPr="00950D0E"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rPr>
            </w:pPr>
            <w:r xmlns:w="http://schemas.openxmlformats.org/wordprocessingml/2006/main" w:rsidRPr="00532D6C">
              <w:rPr>
                <w:rFonts w:ascii="GHEA Grapalat" w:eastAsia="GHEA Grapalat" w:hAnsi="GHEA Grapalat" w:cs="Arial"/>
                <w:color w:val="000000"/>
                <w:sz w:val="24"/>
                <w:szCs w:val="24"/>
                <w:lang w:val="en-US"/>
              </w:rPr>
              <w:t xml:space="preserve">of the street</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name </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building </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house </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apartment</w:t>
            </w:r>
          </w:p>
        </w:tc>
        <w:tc>
          <w:tcPr>
            <w:tcW w:w="6178" w:type="dxa"/>
            <w:vAlign w:val="center"/>
          </w:tcPr>
          <w:p w:rsidR="00532D6C" w:rsidRPr="00950D0E" w:rsidRDefault="00532D6C" w:rsidP="00106D44">
            <w:pPr>
              <w:tabs>
                <w:tab w:val="left" w:pos="426"/>
              </w:tabs>
              <w:spacing w:before="240" w:after="240" w:line="240" w:lineRule="auto"/>
              <w:rPr>
                <w:rFonts w:ascii="GHEA Grapalat" w:eastAsia="GHEA Grapalat" w:hAnsi="GHEA Grapalat" w:cs="GHEA Grapalat"/>
                <w:sz w:val="24"/>
                <w:szCs w:val="24"/>
              </w:rPr>
            </w:pPr>
          </w:p>
        </w:tc>
      </w:tr>
    </w:tbl>
    <w:p w:rsidR="00532D6C" w:rsidRPr="00950D0E" w:rsidRDefault="00532D6C" w:rsidP="00106D44">
      <w:pPr xmlns:w="http://schemas.openxmlformats.org/wordprocessingml/2006/main">
        <w:numPr>
          <w:ilvl w:val="1"/>
          <w:numId w:val="28"/>
        </w:numPr>
        <w:pBdr>
          <w:top w:val="nil"/>
          <w:left w:val="nil"/>
          <w:bottom w:val="nil"/>
          <w:right w:val="nil"/>
          <w:between w:val="nil"/>
        </w:pBdr>
        <w:tabs>
          <w:tab w:val="left" w:pos="426"/>
        </w:tabs>
        <w:spacing w:before="240" w:after="0" w:line="240" w:lineRule="auto"/>
        <w:ind w:left="0" w:firstLine="0"/>
        <w:rPr>
          <w:rFonts w:ascii="GHEA Grapalat" w:eastAsia="GHEA Grapalat" w:hAnsi="GHEA Grapalat" w:cs="GHEA Grapalat"/>
          <w:color w:val="000000"/>
          <w:sz w:val="24"/>
          <w:szCs w:val="24"/>
        </w:rPr>
      </w:pPr>
      <w:r xmlns:w="http://schemas.openxmlformats.org/wordprocessingml/2006/main" w:rsidRPr="00532D6C">
        <w:rPr>
          <w:rFonts w:ascii="GHEA Grapalat" w:eastAsia="GHEA Grapalat" w:hAnsi="GHEA Grapalat" w:cs="Arial"/>
          <w:color w:val="000000"/>
          <w:sz w:val="24"/>
          <w:szCs w:val="24"/>
          <w:lang w:val="en-US"/>
        </w:rPr>
        <w:t xml:space="preserve">Real</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beneficiary</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to be</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bases </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except </w:t>
      </w:r>
      <w:r xmlns:w="http://schemas.openxmlformats.org/wordprocessingml/2006/main" w:rsidRPr="00950D0E">
        <w:rPr>
          <w:rFonts w:ascii="GHEA Grapalat" w:eastAsia="GHEA Grapalat" w:hAnsi="GHEA Grapalat" w:cs="GHEA Grapalat"/>
          <w:color w:val="000000"/>
          <w:sz w:val="24"/>
          <w:szCs w:val="24"/>
        </w:rPr>
        <w:t xml:space="preserve">for </w:t>
      </w:r>
      <w:r xmlns:w="http://schemas.openxmlformats.org/wordprocessingml/2006/main" w:rsidRPr="00532D6C">
        <w:rPr>
          <w:rFonts w:ascii="GHEA Grapalat" w:eastAsia="GHEA Grapalat" w:hAnsi="GHEA Grapalat" w:cs="Arial"/>
          <w:color w:val="000000"/>
          <w:sz w:val="24"/>
          <w:szCs w:val="24"/>
          <w:lang w:val="en-US"/>
        </w:rPr>
        <w:t xml:space="preserve">subsoil use</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of the field</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accountable</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organizations </w:t>
      </w:r>
      <w:r xmlns:w="http://schemas.openxmlformats.org/wordprocessingml/2006/main" w:rsidRPr="00950D0E">
        <w:rPr>
          <w:rFonts w:ascii="GHEA Grapalat" w:eastAsia="GHEA Grapalat" w:hAnsi="GHEA Grapalat" w:cs="GHEA Grapalat"/>
          <w:color w:val="000000"/>
          <w:sz w:val="24"/>
          <w:szCs w:val="24"/>
        </w:rPr>
        <w:t xml:space="preserv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32D6C" w:rsidRPr="00532D6C" w:rsidTr="00532D6C">
        <w:trPr>
          <w:trHeight w:val="924"/>
        </w:trPr>
        <w:tc>
          <w:tcPr>
            <w:tcW w:w="9016" w:type="dxa"/>
            <w:gridSpan w:val="2"/>
            <w:vAlign w:val="center"/>
          </w:tcPr>
          <w:p w:rsidR="00532D6C" w:rsidRPr="00950D0E" w:rsidRDefault="00532D6C" w:rsidP="00106D44">
            <w:pPr xmlns:w="http://schemas.openxmlformats.org/wordprocessingml/2006/main">
              <w:tabs>
                <w:tab w:val="left" w:pos="426"/>
              </w:tabs>
              <w:spacing w:before="240" w:after="240" w:line="240" w:lineRule="auto"/>
              <w:rPr>
                <w:rFonts w:ascii="GHEA Grapalat" w:eastAsia="GHEA Grapalat" w:hAnsi="GHEA Grapalat" w:cs="GHEA Grapalat"/>
                <w:sz w:val="24"/>
                <w:szCs w:val="24"/>
              </w:rPr>
            </w:pPr>
            <w:r xmlns:w="http://schemas.openxmlformats.org/wordprocessingml/2006/main" w:rsidRPr="00950D0E">
              <w:rPr>
                <w:rFonts w:ascii="MS Mincho" w:eastAsia="MS Mincho" w:hAnsi="MS Mincho" w:cs="MS Mincho" w:hint="eastAsia"/>
                <w:sz w:val="24"/>
                <w:szCs w:val="24"/>
              </w:rPr>
              <w:t xml:space="preserve">☐ </w:t>
            </w:r>
            <w:r xmlns:w="http://schemas.openxmlformats.org/wordprocessingml/2006/main" w:rsidRPr="00950D0E">
              <w:rPr>
                <w:rFonts w:ascii="GHEA Grapalat" w:eastAsia="GHEA Grapalat" w:hAnsi="GHEA Grapalat" w:cs="GHEA Grapalat"/>
                <w:sz w:val="24"/>
                <w:szCs w:val="24"/>
              </w:rPr>
              <w:tab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a </w:t>
            </w:r>
            <w:r xmlns:w="http://schemas.openxmlformats.org/wordprocessingml/2006/main" w:rsidRPr="00950D0E">
              <w:rPr>
                <w:rFonts w:ascii="MS Mincho" w:eastAsia="MS Mincho" w:hAnsi="MS Mincho" w:cs="MS Mincho" w:hint="eastAsia"/>
                <w:sz w:val="24"/>
                <w:szCs w:val="24"/>
              </w:rPr>
              <w:t xml:space="preserve">.</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directly</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indirect</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in possession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given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of voice</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right</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giver</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of shares </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shares </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stakes </w:t>
            </w:r>
            <w:r xmlns:w="http://schemas.openxmlformats.org/wordprocessingml/2006/main" w:rsidRPr="00950D0E">
              <w:rPr>
                <w:rFonts w:ascii="GHEA Grapalat" w:eastAsia="GHEA Grapalat" w:hAnsi="GHEA Grapalat" w:cs="GHEA Grapalat"/>
                <w:sz w:val="24"/>
                <w:szCs w:val="24"/>
              </w:rPr>
              <w:t xml:space="preserve">) 20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more</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percent</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directly</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indirect</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manner</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has </w:t>
            </w:r>
            <w:r xmlns:w="http://schemas.openxmlformats.org/wordprocessingml/2006/main" w:rsidRPr="00950D0E">
              <w:rPr>
                <w:rFonts w:ascii="GHEA Grapalat" w:eastAsia="GHEA Grapalat" w:hAnsi="GHEA Grapalat" w:cs="GHEA Grapalat"/>
                <w:sz w:val="24"/>
                <w:szCs w:val="24"/>
              </w:rPr>
              <w:t xml:space="preserve">20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more</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percent</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Statutory</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in capital</w:t>
            </w:r>
          </w:p>
        </w:tc>
      </w:tr>
      <w:tr w:rsidR="00532D6C" w:rsidRPr="00532D6C" w:rsidTr="00532D6C">
        <w:trPr>
          <w:trHeight w:val="684"/>
        </w:trPr>
        <w:tc>
          <w:tcPr>
            <w:tcW w:w="4508"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Participation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size </w:t>
            </w:r>
            <w:r xmlns:w="http://schemas.openxmlformats.org/wordprocessingml/2006/main" w:rsidRPr="00532D6C">
              <w:rPr>
                <w:rFonts w:ascii="GHEA Grapalat" w:eastAsia="GHEA Grapalat" w:hAnsi="GHEA Grapalat" w:cs="GHEA Grapalat"/>
                <w:color w:val="000000"/>
                <w:sz w:val="24"/>
                <w:szCs w:val="24"/>
                <w:lang w:val="en-US"/>
              </w:rPr>
              <w:t xml:space="preserve">( </w:t>
            </w:r>
            <w:proofErr xmlns:w="http://schemas.openxmlformats.org/wordprocessingml/2006/main" w:type="gramStart"/>
            <w:r xmlns:w="http://schemas.openxmlformats.org/wordprocessingml/2006/main" w:rsidRPr="00532D6C">
              <w:rPr>
                <w:rFonts w:ascii="GHEA Grapalat" w:eastAsia="GHEA Grapalat" w:hAnsi="GHEA Grapalat" w:cs="GHEA Grapalat"/>
                <w:color w:val="000000"/>
                <w:sz w:val="24"/>
                <w:szCs w:val="24"/>
                <w:lang w:val="en-US"/>
              </w:rPr>
              <w:t xml:space="preserve">% </w:t>
            </w:r>
            <w:proofErr xmlns:w="http://schemas.openxmlformats.org/wordprocessingml/2006/main" w:type="gramEnd"/>
            <w:r xmlns:w="http://schemas.openxmlformats.org/wordprocessingml/2006/main" w:rsidRPr="00532D6C">
              <w:rPr>
                <w:rFonts w:ascii="GHEA Grapalat" w:eastAsia="GHEA Grapalat" w:hAnsi="GHEA Grapalat" w:cs="GHEA Grapalat"/>
                <w:color w:val="000000"/>
                <w:sz w:val="24"/>
                <w:szCs w:val="24"/>
                <w:lang w:val="en-US"/>
              </w:rPr>
              <w:t xml:space="preserve">)</w:t>
            </w:r>
          </w:p>
        </w:tc>
        <w:tc>
          <w:tcPr>
            <w:tcW w:w="4508" w:type="dxa"/>
            <w:shd w:val="clear" w:color="auto" w:fill="FFFFFF"/>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rPr>
          <w:trHeight w:val="1282"/>
        </w:trPr>
        <w:tc>
          <w:tcPr>
            <w:tcW w:w="4508"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Participation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type</w:t>
            </w:r>
          </w:p>
        </w:tc>
        <w:tc>
          <w:tcPr>
            <w:tcW w:w="4508" w:type="dxa"/>
            <w:vAlign w:val="center"/>
          </w:tcPr>
          <w:p w:rsidR="00532D6C" w:rsidRPr="00532D6C" w:rsidRDefault="00532D6C" w:rsidP="00106D44">
            <w:pPr xmlns:w="http://schemas.openxmlformats.org/wordprocessingml/2006/main">
              <w:tabs>
                <w:tab w:val="left" w:pos="426"/>
              </w:tabs>
              <w:spacing w:before="240" w:after="240" w:line="240" w:lineRule="auto"/>
              <w:rPr>
                <w:rFonts w:ascii="GHEA Grapalat" w:eastAsia="GHEA Grapalat" w:hAnsi="GHEA Grapalat" w:cs="GHEA Grapalat"/>
                <w:sz w:val="24"/>
                <w:szCs w:val="24"/>
                <w:lang w:val="en-US"/>
              </w:rPr>
            </w:pPr>
            <w:r xmlns:w="http://schemas.openxmlformats.org/wordprocessingml/2006/main" w:rsidRPr="00532D6C">
              <w:rPr>
                <w:rFonts w:ascii="MS Mincho" w:eastAsia="MS Mincho" w:hAnsi="MS Mincho" w:cs="MS Mincho" w:hint="eastAsia"/>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ab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Directly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p>
          <w:p w:rsidR="00532D6C" w:rsidRPr="00532D6C" w:rsidRDefault="00532D6C" w:rsidP="00106D44">
            <w:pPr xmlns:w="http://schemas.openxmlformats.org/wordprocessingml/2006/main">
              <w:tabs>
                <w:tab w:val="left" w:pos="426"/>
              </w:tabs>
              <w:spacing w:before="240" w:after="240" w:line="240" w:lineRule="auto"/>
              <w:rPr>
                <w:rFonts w:ascii="GHEA Grapalat" w:eastAsia="GHEA Grapalat" w:hAnsi="GHEA Grapalat" w:cs="GHEA Grapalat"/>
                <w:sz w:val="24"/>
                <w:szCs w:val="24"/>
                <w:lang w:val="en-US"/>
              </w:rPr>
            </w:pPr>
            <w:r xmlns:w="http://schemas.openxmlformats.org/wordprocessingml/2006/main" w:rsidRPr="00532D6C">
              <w:rPr>
                <w:rFonts w:ascii="MS Mincho" w:eastAsia="MS Mincho" w:hAnsi="MS Mincho" w:cs="MS Mincho" w:hint="eastAsia"/>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ab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Indirect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p>
        </w:tc>
      </w:tr>
      <w:tr w:rsidR="00532D6C" w:rsidRPr="00532D6C" w:rsidTr="00532D6C">
        <w:tc>
          <w:tcPr>
            <w:tcW w:w="9016" w:type="dxa"/>
            <w:gridSpan w:val="2"/>
            <w:vAlign w:val="center"/>
          </w:tcPr>
          <w:p w:rsidR="00532D6C" w:rsidRPr="00950D0E" w:rsidRDefault="00532D6C" w:rsidP="00106D44">
            <w:pPr xmlns:w="http://schemas.openxmlformats.org/wordprocessingml/2006/main">
              <w:tabs>
                <w:tab w:val="left" w:pos="426"/>
              </w:tabs>
              <w:spacing w:before="240" w:after="240" w:line="240" w:lineRule="auto"/>
              <w:rPr>
                <w:rFonts w:ascii="GHEA Grapalat" w:eastAsia="GHEA Grapalat" w:hAnsi="GHEA Grapalat" w:cs="GHEA Grapalat"/>
                <w:sz w:val="24"/>
                <w:szCs w:val="24"/>
              </w:rPr>
            </w:pPr>
            <w:r xmlns:w="http://schemas.openxmlformats.org/wordprocessingml/2006/main" w:rsidRPr="00950D0E">
              <w:rPr>
                <w:rFonts w:ascii="MS Mincho" w:eastAsia="MS Mincho" w:hAnsi="MS Mincho" w:cs="MS Mincho" w:hint="eastAsia"/>
                <w:sz w:val="24"/>
                <w:szCs w:val="24"/>
              </w:rPr>
              <w:t xml:space="preserve">☐ </w:t>
            </w:r>
            <w:r xmlns:w="http://schemas.openxmlformats.org/wordprocessingml/2006/main" w:rsidRPr="00950D0E">
              <w:rPr>
                <w:rFonts w:ascii="GHEA Grapalat" w:eastAsia="GHEA Grapalat" w:hAnsi="GHEA Grapalat" w:cs="GHEA Grapalat"/>
                <w:sz w:val="24"/>
                <w:szCs w:val="24"/>
              </w:rPr>
              <w:tab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b </w:t>
            </w:r>
            <w:r xmlns:w="http://schemas.openxmlformats.org/wordprocessingml/2006/main" w:rsidRPr="00950D0E">
              <w:rPr>
                <w:rFonts w:ascii="MS Mincho" w:eastAsia="MS Mincho" w:hAnsi="MS Mincho" w:cs="MS Mincho" w:hint="eastAsia"/>
                <w:sz w:val="24"/>
                <w:szCs w:val="24"/>
              </w:rPr>
              <w:t xml:space="preserve">.</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given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towards</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implements</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actual </w:t>
            </w:r>
            <w:r xmlns:w="http://schemas.openxmlformats.org/wordprocessingml/2006/main" w:rsidRPr="00532D6C">
              <w:rPr>
                <w:rFonts w:ascii="GHEA Grapalat" w:eastAsia="GHEA Grapalat" w:hAnsi="GHEA Grapalat" w:cs="Arial"/>
                <w:sz w:val="24"/>
                <w:szCs w:val="24"/>
                <w:lang w:val="en-US"/>
              </w:rPr>
              <w:t xml:space="preserve">control</w:t>
            </w:r>
            <w:r xmlns:w="http://schemas.openxmlformats.org/wordprocessingml/2006/main" w:rsidRPr="00950D0E">
              <w:rPr>
                <w:rFonts w:ascii="GHEA Grapalat" w:eastAsia="GHEA Grapalat" w:hAnsi="GHEA Grapalat" w:cs="GHEA Grapalat"/>
                <w:sz w:val="24"/>
                <w:szCs w:val="24"/>
              </w:rPr>
              <w:t xml:space="preserve">​</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950D0E">
              <w:rPr>
                <w:rFonts w:ascii="GHEA Grapalat" w:eastAsia="GHEA Grapalat" w:hAnsi="GHEA Grapalat" w:cs="GHEA Grapalat"/>
                <w:sz w:val="24"/>
                <w:szCs w:val="24"/>
              </w:rPr>
              <w:t xml:space="preserve">​</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other</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means</w:t>
            </w:r>
          </w:p>
        </w:tc>
      </w:tr>
      <w:tr w:rsidR="00532D6C" w:rsidRPr="00532D6C" w:rsidTr="00532D6C">
        <w:tc>
          <w:tcPr>
            <w:tcW w:w="9016" w:type="dxa"/>
            <w:gridSpan w:val="2"/>
            <w:vAlign w:val="center"/>
          </w:tcPr>
          <w:p w:rsidR="00532D6C" w:rsidRPr="00950D0E" w:rsidRDefault="00532D6C" w:rsidP="00106D44">
            <w:pPr xmlns:w="http://schemas.openxmlformats.org/wordprocessingml/2006/main">
              <w:tabs>
                <w:tab w:val="left" w:pos="426"/>
              </w:tabs>
              <w:spacing w:before="240" w:after="240" w:line="240" w:lineRule="auto"/>
              <w:rPr>
                <w:rFonts w:ascii="GHEA Grapalat" w:eastAsia="GHEA Grapalat" w:hAnsi="GHEA Grapalat" w:cs="GHEA Grapalat"/>
                <w:sz w:val="24"/>
                <w:szCs w:val="24"/>
              </w:rPr>
            </w:pPr>
            <w:r xmlns:w="http://schemas.openxmlformats.org/wordprocessingml/2006/main" w:rsidRPr="00950D0E">
              <w:rPr>
                <w:rFonts w:ascii="MS Mincho" w:eastAsia="MS Mincho" w:hAnsi="MS Mincho" w:cs="MS Mincho" w:hint="eastAsia"/>
                <w:sz w:val="24"/>
                <w:szCs w:val="24"/>
              </w:rPr>
              <w:t xml:space="preserve">☐ </w:t>
            </w:r>
            <w:r xmlns:w="http://schemas.openxmlformats.org/wordprocessingml/2006/main" w:rsidRPr="00950D0E">
              <w:rPr>
                <w:rFonts w:ascii="GHEA Grapalat" w:eastAsia="GHEA Grapalat" w:hAnsi="GHEA Grapalat" w:cs="GHEA Grapalat"/>
                <w:sz w:val="24"/>
                <w:szCs w:val="24"/>
              </w:rPr>
              <w:tab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c </w:t>
            </w:r>
            <w:r xmlns:w="http://schemas.openxmlformats.org/wordprocessingml/2006/main" w:rsidRPr="00950D0E">
              <w:rPr>
                <w:rFonts w:ascii="MS Mincho" w:eastAsia="MS Mincho" w:hAnsi="MS Mincho" w:cs="MS Mincho" w:hint="eastAsia"/>
                <w:sz w:val="24"/>
                <w:szCs w:val="24"/>
              </w:rPr>
              <w:t xml:space="preserve">.</w:t>
            </w:r>
            <w:r xmlns:w="http://schemas.openxmlformats.org/wordprocessingml/2006/main" w:rsidRPr="00950D0E">
              <w:rPr>
                <w:rFonts w:ascii="GHEA Grapalat" w:eastAsia="Cambria Math" w:hAnsi="GHEA Grapalat" w:cs="Cambria Math"/>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given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activity</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general</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current</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management</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executor</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official</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950D0E">
              <w:rPr>
                <w:rFonts w:ascii="GHEA Grapalat" w:eastAsia="Times New Roman" w:hAnsi="GHEA Grapalat" w:cs="Times New Roman"/>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it</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in </w:t>
            </w:r>
            <w:r xmlns:w="http://schemas.openxmlformats.org/wordprocessingml/2006/main" w:rsidRPr="00532D6C">
              <w:rPr>
                <w:rFonts w:ascii="GHEA Grapalat" w:eastAsia="GHEA Grapalat" w:hAnsi="GHEA Grapalat" w:cs="Arial"/>
                <w:sz w:val="24"/>
                <w:szCs w:val="24"/>
                <w:lang w:val="en-US"/>
              </w:rPr>
              <w:t xml:space="preserve">case </w:t>
            </w:r>
            <w:r xmlns:w="http://schemas.openxmlformats.org/wordprocessingml/2006/main" w:rsidRPr="00950D0E">
              <w:rPr>
                <w:rFonts w:ascii="GHEA Grapalat" w:eastAsia="GHEA Grapalat" w:hAnsi="GHEA Grapalat" w:cs="GHEA Grapalat"/>
                <w:sz w:val="24"/>
                <w:szCs w:val="24"/>
              </w:rPr>
              <w:t xml:space="preserve">when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available</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not </w:t>
            </w:r>
            <w:r xmlns:w="http://schemas.openxmlformats.org/wordprocessingml/2006/main" w:rsidRPr="00532D6C">
              <w:rPr>
                <w:rFonts w:ascii="GHEA Grapalat" w:eastAsia="GHEA Grapalat" w:hAnsi="GHEA Grapalat" w:cs="Arial"/>
                <w:sz w:val="24"/>
                <w:szCs w:val="24"/>
                <w:lang w:val="en-US"/>
              </w:rPr>
              <w:t xml:space="preserve">points </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a </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and </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b </w:t>
            </w:r>
            <w:r xmlns:w="http://schemas.openxmlformats.org/wordprocessingml/2006/main" w:rsidRPr="00950D0E">
              <w:rPr>
                <w:rFonts w:ascii="GHEA Grapalat" w:eastAsia="GHEA Grapalat" w:hAnsi="GHEA Grapalat" w:cs="GHEA Grapalat"/>
                <w:sz w:val="24"/>
                <w:szCs w:val="24"/>
              </w:rPr>
              <w:t xml:space="preserve">".</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requirements</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matching</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physical</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person</w:t>
            </w:r>
          </w:p>
        </w:tc>
      </w:tr>
    </w:tbl>
    <w:p w:rsidR="00532D6C" w:rsidRPr="00950D0E" w:rsidRDefault="00532D6C" w:rsidP="00106D44">
      <w:pPr xmlns:w="http://schemas.openxmlformats.org/wordprocessingml/2006/main">
        <w:numPr>
          <w:ilvl w:val="1"/>
          <w:numId w:val="28"/>
        </w:numPr>
        <w:pBdr>
          <w:top w:val="nil"/>
          <w:left w:val="nil"/>
          <w:bottom w:val="nil"/>
          <w:right w:val="nil"/>
          <w:between w:val="nil"/>
        </w:pBdr>
        <w:tabs>
          <w:tab w:val="left" w:pos="426"/>
        </w:tabs>
        <w:spacing w:before="240" w:after="0" w:line="240" w:lineRule="auto"/>
        <w:ind w:left="0" w:firstLine="0"/>
        <w:rPr>
          <w:rFonts w:ascii="GHEA Grapalat" w:eastAsia="GHEA Grapalat" w:hAnsi="GHEA Grapalat" w:cs="GHEA Grapalat"/>
          <w:color w:val="000000"/>
          <w:sz w:val="24"/>
          <w:szCs w:val="24"/>
        </w:rPr>
      </w:pPr>
      <w:r xmlns:w="http://schemas.openxmlformats.org/wordprocessingml/2006/main" w:rsidRPr="00532D6C">
        <w:rPr>
          <w:rFonts w:ascii="GHEA Grapalat" w:eastAsia="GHEA Grapalat" w:hAnsi="GHEA Grapalat" w:cs="Arial"/>
          <w:color w:val="000000"/>
          <w:sz w:val="24"/>
          <w:szCs w:val="24"/>
          <w:lang w:val="en-US"/>
        </w:rPr>
        <w:lastRenderedPageBreak xmlns:w="http://schemas.openxmlformats.org/wordprocessingml/2006/main"/>
      </w:r>
      <w:r xmlns:w="http://schemas.openxmlformats.org/wordprocessingml/2006/main" w:rsidRPr="00532D6C">
        <w:rPr>
          <w:rFonts w:ascii="GHEA Grapalat" w:eastAsia="GHEA Grapalat" w:hAnsi="GHEA Grapalat" w:cs="Arial"/>
          <w:color w:val="000000"/>
          <w:sz w:val="24"/>
          <w:szCs w:val="24"/>
          <w:lang w:val="en-US"/>
        </w:rPr>
        <w:t xml:space="preserve">Real</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beneficiary</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to be</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foundations </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subsoil use</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of the field</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accountable</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organizations</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for </w:t>
      </w:r>
      <w:r xmlns:w="http://schemas.openxmlformats.org/wordprocessingml/2006/main" w:rsidRPr="00950D0E">
        <w:rPr>
          <w:rFonts w:ascii="GHEA Grapalat" w:eastAsia="GHEA Grapalat" w:hAnsi="GHEA Grapalat" w:cs="GHEA Grapalat"/>
          <w:color w:val="000000"/>
          <w:sz w:val="24"/>
          <w:szCs w:val="24"/>
        </w:rPr>
        <w:t xml:space="preserv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32D6C" w:rsidRPr="00532D6C" w:rsidTr="00532D6C">
        <w:trPr>
          <w:trHeight w:val="924"/>
        </w:trPr>
        <w:tc>
          <w:tcPr>
            <w:tcW w:w="9016" w:type="dxa"/>
            <w:gridSpan w:val="2"/>
            <w:vAlign w:val="center"/>
          </w:tcPr>
          <w:p w:rsidR="00532D6C" w:rsidRPr="00950D0E" w:rsidRDefault="00532D6C" w:rsidP="00106D44">
            <w:pPr xmlns:w="http://schemas.openxmlformats.org/wordprocessingml/2006/main">
              <w:tabs>
                <w:tab w:val="left" w:pos="426"/>
              </w:tabs>
              <w:spacing w:before="240" w:after="240" w:line="240" w:lineRule="auto"/>
              <w:rPr>
                <w:rFonts w:ascii="GHEA Grapalat" w:eastAsia="GHEA Grapalat" w:hAnsi="GHEA Grapalat" w:cs="GHEA Grapalat"/>
                <w:sz w:val="24"/>
                <w:szCs w:val="24"/>
              </w:rPr>
            </w:pPr>
            <w:r xmlns:w="http://schemas.openxmlformats.org/wordprocessingml/2006/main" w:rsidRPr="00950D0E">
              <w:rPr>
                <w:rFonts w:ascii="MS Mincho" w:eastAsia="MS Mincho" w:hAnsi="MS Mincho" w:cs="MS Mincho" w:hint="eastAsia"/>
                <w:sz w:val="24"/>
                <w:szCs w:val="24"/>
              </w:rPr>
              <w:t xml:space="preserve">☐ </w:t>
            </w:r>
            <w:r xmlns:w="http://schemas.openxmlformats.org/wordprocessingml/2006/main" w:rsidRPr="00950D0E">
              <w:rPr>
                <w:rFonts w:ascii="GHEA Grapalat" w:eastAsia="GHEA Grapalat" w:hAnsi="GHEA Grapalat" w:cs="GHEA Grapalat"/>
                <w:sz w:val="24"/>
                <w:szCs w:val="24"/>
              </w:rPr>
              <w:tab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a </w:t>
            </w:r>
            <w:r xmlns:w="http://schemas.openxmlformats.org/wordprocessingml/2006/main" w:rsidRPr="00950D0E">
              <w:rPr>
                <w:rFonts w:ascii="MS Mincho" w:eastAsia="MS Mincho" w:hAnsi="MS Mincho" w:cs="MS Mincho" w:hint="eastAsia"/>
                <w:sz w:val="24"/>
                <w:szCs w:val="24"/>
              </w:rPr>
              <w:t xml:space="preserve">.</w:t>
            </w:r>
            <w:r xmlns:w="http://schemas.openxmlformats.org/wordprocessingml/2006/main" w:rsidRPr="00950D0E">
              <w:rPr>
                <w:rFonts w:ascii="GHEA Grapalat" w:eastAsia="Cambria Math" w:hAnsi="GHEA Grapalat" w:cs="Cambria Math"/>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directly</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indirect</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manner</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in possession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given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person </w:t>
            </w:r>
            <w:r xmlns:w="http://schemas.openxmlformats.org/wordprocessingml/2006/main" w:rsidRPr="00950D0E">
              <w:rPr>
                <w:rFonts w:ascii="GHEA Grapalat" w:eastAsia="GHEA Grapalat" w:hAnsi="GHEA Grapalat" w:cs="GHEA Grapalat"/>
                <w:sz w:val="24"/>
                <w:szCs w:val="24"/>
              </w:rPr>
              <w:t xml:space="preserve">'s </w:t>
            </w:r>
            <w:r xmlns:w="http://schemas.openxmlformats.org/wordprocessingml/2006/main" w:rsidRPr="00532D6C">
              <w:rPr>
                <w:rFonts w:ascii="GHEA Grapalat" w:eastAsia="GHEA Grapalat" w:hAnsi="GHEA Grapalat" w:cs="Arial"/>
                <w:sz w:val="24"/>
                <w:szCs w:val="24"/>
                <w:lang w:val="en-US"/>
              </w:rPr>
              <w:t xml:space="preserve">voice</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right</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giver</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of shares </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shares </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stakes </w:t>
            </w:r>
            <w:r xmlns:w="http://schemas.openxmlformats.org/wordprocessingml/2006/main" w:rsidRPr="00950D0E">
              <w:rPr>
                <w:rFonts w:ascii="GHEA Grapalat" w:eastAsia="GHEA Grapalat" w:hAnsi="GHEA Grapalat" w:cs="GHEA Grapalat"/>
                <w:sz w:val="24"/>
                <w:szCs w:val="24"/>
              </w:rPr>
              <w:t xml:space="preserve">) 10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more</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percent</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directly</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indirect</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manner</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has </w:t>
            </w:r>
            <w:r xmlns:w="http://schemas.openxmlformats.org/wordprocessingml/2006/main" w:rsidRPr="00950D0E">
              <w:rPr>
                <w:rFonts w:ascii="GHEA Grapalat" w:eastAsia="GHEA Grapalat" w:hAnsi="GHEA Grapalat" w:cs="GHEA Grapalat"/>
                <w:sz w:val="24"/>
                <w:szCs w:val="24"/>
              </w:rPr>
              <w:t xml:space="preserve">10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more</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percent</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Statutory</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in capital</w:t>
            </w:r>
          </w:p>
        </w:tc>
      </w:tr>
      <w:tr w:rsidR="00532D6C" w:rsidRPr="00532D6C" w:rsidTr="00532D6C">
        <w:trPr>
          <w:trHeight w:val="684"/>
        </w:trPr>
        <w:tc>
          <w:tcPr>
            <w:tcW w:w="4508"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Participation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size </w:t>
            </w:r>
            <w:r xmlns:w="http://schemas.openxmlformats.org/wordprocessingml/2006/main" w:rsidRPr="00532D6C">
              <w:rPr>
                <w:rFonts w:ascii="GHEA Grapalat" w:eastAsia="GHEA Grapalat" w:hAnsi="GHEA Grapalat" w:cs="GHEA Grapalat"/>
                <w:color w:val="000000"/>
                <w:sz w:val="24"/>
                <w:szCs w:val="24"/>
                <w:lang w:val="en-US"/>
              </w:rPr>
              <w:t xml:space="preserve">( </w:t>
            </w:r>
            <w:proofErr xmlns:w="http://schemas.openxmlformats.org/wordprocessingml/2006/main" w:type="gramStart"/>
            <w:r xmlns:w="http://schemas.openxmlformats.org/wordprocessingml/2006/main" w:rsidRPr="00532D6C">
              <w:rPr>
                <w:rFonts w:ascii="GHEA Grapalat" w:eastAsia="GHEA Grapalat" w:hAnsi="GHEA Grapalat" w:cs="GHEA Grapalat"/>
                <w:color w:val="000000"/>
                <w:sz w:val="24"/>
                <w:szCs w:val="24"/>
                <w:lang w:val="en-US"/>
              </w:rPr>
              <w:t xml:space="preserve">% </w:t>
            </w:r>
            <w:proofErr xmlns:w="http://schemas.openxmlformats.org/wordprocessingml/2006/main" w:type="gramEnd"/>
            <w:r xmlns:w="http://schemas.openxmlformats.org/wordprocessingml/2006/main" w:rsidRPr="00532D6C">
              <w:rPr>
                <w:rFonts w:ascii="GHEA Grapalat" w:eastAsia="GHEA Grapalat" w:hAnsi="GHEA Grapalat" w:cs="GHEA Grapalat"/>
                <w:color w:val="000000"/>
                <w:sz w:val="24"/>
                <w:szCs w:val="24"/>
                <w:lang w:val="en-US"/>
              </w:rPr>
              <w:t xml:space="preserve">)</w:t>
            </w:r>
          </w:p>
        </w:tc>
        <w:tc>
          <w:tcPr>
            <w:tcW w:w="4508" w:type="dxa"/>
            <w:shd w:val="clear" w:color="auto" w:fill="auto"/>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rPr>
          <w:trHeight w:val="1282"/>
        </w:trPr>
        <w:tc>
          <w:tcPr>
            <w:tcW w:w="4508"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Participation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type</w:t>
            </w:r>
          </w:p>
        </w:tc>
        <w:tc>
          <w:tcPr>
            <w:tcW w:w="4508" w:type="dxa"/>
            <w:vAlign w:val="center"/>
          </w:tcPr>
          <w:p w:rsidR="00532D6C" w:rsidRPr="00532D6C" w:rsidRDefault="00532D6C" w:rsidP="00106D44">
            <w:pPr xmlns:w="http://schemas.openxmlformats.org/wordprocessingml/2006/main">
              <w:tabs>
                <w:tab w:val="left" w:pos="426"/>
              </w:tabs>
              <w:spacing w:before="240" w:after="240" w:line="240" w:lineRule="auto"/>
              <w:rPr>
                <w:rFonts w:ascii="GHEA Grapalat" w:eastAsia="GHEA Grapalat" w:hAnsi="GHEA Grapalat" w:cs="GHEA Grapalat"/>
                <w:sz w:val="24"/>
                <w:szCs w:val="24"/>
                <w:lang w:val="en-US"/>
              </w:rPr>
            </w:pPr>
            <w:r xmlns:w="http://schemas.openxmlformats.org/wordprocessingml/2006/main" w:rsidRPr="00532D6C">
              <w:rPr>
                <w:rFonts w:ascii="MS Mincho" w:eastAsia="MS Mincho" w:hAnsi="MS Mincho" w:cs="MS Mincho" w:hint="eastAsia"/>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ab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Directly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p>
          <w:p w:rsidR="00532D6C" w:rsidRPr="00532D6C" w:rsidRDefault="00532D6C" w:rsidP="00106D44">
            <w:pPr xmlns:w="http://schemas.openxmlformats.org/wordprocessingml/2006/main">
              <w:tabs>
                <w:tab w:val="left" w:pos="426"/>
              </w:tabs>
              <w:spacing w:before="240" w:after="240" w:line="240" w:lineRule="auto"/>
              <w:rPr>
                <w:rFonts w:ascii="GHEA Grapalat" w:eastAsia="GHEA Grapalat" w:hAnsi="GHEA Grapalat" w:cs="GHEA Grapalat"/>
                <w:sz w:val="24"/>
                <w:szCs w:val="24"/>
                <w:lang w:val="en-US"/>
              </w:rPr>
            </w:pPr>
            <w:r xmlns:w="http://schemas.openxmlformats.org/wordprocessingml/2006/main" w:rsidRPr="00532D6C">
              <w:rPr>
                <w:rFonts w:ascii="MS Mincho" w:eastAsia="MS Mincho" w:hAnsi="MS Mincho" w:cs="MS Mincho" w:hint="eastAsia"/>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ab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Indirect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p>
        </w:tc>
      </w:tr>
      <w:tr w:rsidR="00532D6C" w:rsidRPr="00532D6C" w:rsidTr="00532D6C">
        <w:tc>
          <w:tcPr>
            <w:tcW w:w="9016" w:type="dxa"/>
            <w:gridSpan w:val="2"/>
            <w:vAlign w:val="center"/>
          </w:tcPr>
          <w:p w:rsidR="00532D6C" w:rsidRPr="00950D0E" w:rsidRDefault="00532D6C" w:rsidP="00106D44">
            <w:pPr xmlns:w="http://schemas.openxmlformats.org/wordprocessingml/2006/main">
              <w:tabs>
                <w:tab w:val="left" w:pos="426"/>
              </w:tabs>
              <w:spacing w:before="240" w:after="240" w:line="240" w:lineRule="auto"/>
              <w:rPr>
                <w:rFonts w:ascii="GHEA Grapalat" w:eastAsia="GHEA Grapalat" w:hAnsi="GHEA Grapalat" w:cs="GHEA Grapalat"/>
                <w:sz w:val="24"/>
                <w:szCs w:val="24"/>
              </w:rPr>
            </w:pPr>
            <w:r xmlns:w="http://schemas.openxmlformats.org/wordprocessingml/2006/main" w:rsidRPr="00950D0E">
              <w:rPr>
                <w:rFonts w:ascii="MS Mincho" w:eastAsia="MS Mincho" w:hAnsi="MS Mincho" w:cs="MS Mincho" w:hint="eastAsia"/>
                <w:sz w:val="24"/>
                <w:szCs w:val="24"/>
              </w:rPr>
              <w:t xml:space="preserve">☐ </w:t>
            </w:r>
            <w:r xmlns:w="http://schemas.openxmlformats.org/wordprocessingml/2006/main" w:rsidRPr="00950D0E">
              <w:rPr>
                <w:rFonts w:ascii="GHEA Grapalat" w:eastAsia="GHEA Grapalat" w:hAnsi="GHEA Grapalat" w:cs="GHEA Grapalat"/>
                <w:sz w:val="24"/>
                <w:szCs w:val="24"/>
              </w:rPr>
              <w:tab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b </w:t>
            </w:r>
            <w:r xmlns:w="http://schemas.openxmlformats.org/wordprocessingml/2006/main" w:rsidRPr="00950D0E">
              <w:rPr>
                <w:rFonts w:ascii="MS Mincho" w:eastAsia="MS Mincho" w:hAnsi="MS Mincho" w:cs="MS Mincho" w:hint="eastAsia"/>
                <w:sz w:val="24"/>
                <w:szCs w:val="24"/>
              </w:rPr>
              <w:t xml:space="preserve">.</w:t>
            </w:r>
            <w:r xmlns:w="http://schemas.openxmlformats.org/wordprocessingml/2006/main" w:rsidRPr="00950D0E">
              <w:rPr>
                <w:rFonts w:ascii="GHEA Grapalat" w:eastAsia="Cambria Math" w:hAnsi="GHEA Grapalat" w:cs="Cambria Math"/>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right</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has</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to assign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to remove</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management</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bodies</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members</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to the majority</w:t>
            </w:r>
          </w:p>
        </w:tc>
      </w:tr>
      <w:tr w:rsidR="00532D6C" w:rsidRPr="00532D6C" w:rsidTr="00532D6C">
        <w:tc>
          <w:tcPr>
            <w:tcW w:w="9016" w:type="dxa"/>
            <w:gridSpan w:val="2"/>
            <w:vAlign w:val="center"/>
          </w:tcPr>
          <w:p w:rsidR="00532D6C" w:rsidRPr="00950D0E" w:rsidRDefault="00532D6C" w:rsidP="00106D44">
            <w:pPr xmlns:w="http://schemas.openxmlformats.org/wordprocessingml/2006/main">
              <w:tabs>
                <w:tab w:val="left" w:pos="426"/>
              </w:tabs>
              <w:spacing w:before="240" w:after="240" w:line="240" w:lineRule="auto"/>
              <w:rPr>
                <w:rFonts w:ascii="GHEA Grapalat" w:eastAsia="GHEA Grapalat" w:hAnsi="GHEA Grapalat" w:cs="GHEA Grapalat"/>
                <w:sz w:val="24"/>
                <w:szCs w:val="24"/>
              </w:rPr>
            </w:pPr>
            <w:r xmlns:w="http://schemas.openxmlformats.org/wordprocessingml/2006/main" w:rsidRPr="00950D0E">
              <w:rPr>
                <w:rFonts w:ascii="MS Mincho" w:eastAsia="MS Mincho" w:hAnsi="MS Mincho" w:cs="MS Mincho" w:hint="eastAsia"/>
                <w:sz w:val="24"/>
                <w:szCs w:val="24"/>
              </w:rPr>
              <w:t xml:space="preserve">☐ </w:t>
            </w:r>
            <w:r xmlns:w="http://schemas.openxmlformats.org/wordprocessingml/2006/main" w:rsidRPr="00950D0E">
              <w:rPr>
                <w:rFonts w:ascii="GHEA Grapalat" w:eastAsia="GHEA Grapalat" w:hAnsi="GHEA Grapalat" w:cs="GHEA Grapalat"/>
                <w:sz w:val="24"/>
                <w:szCs w:val="24"/>
              </w:rPr>
              <w:tab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c </w:t>
            </w:r>
            <w:r xmlns:w="http://schemas.openxmlformats.org/wordprocessingml/2006/main" w:rsidRPr="00950D0E">
              <w:rPr>
                <w:rFonts w:ascii="MS Mincho" w:eastAsia="MS Mincho" w:hAnsi="MS Mincho" w:cs="MS Mincho" w:hint="eastAsia"/>
                <w:sz w:val="24"/>
                <w:szCs w:val="24"/>
              </w:rPr>
              <w:t xml:space="preserve">.</w:t>
            </w:r>
            <w:r xmlns:w="http://schemas.openxmlformats.org/wordprocessingml/2006/main" w:rsidRPr="00950D0E">
              <w:rPr>
                <w:rFonts w:ascii="GHEA Grapalat" w:eastAsia="Cambria Math" w:hAnsi="GHEA Grapalat" w:cs="Cambria Math"/>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from the person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free of charge</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received</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accountable</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in the year</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preceding</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of the year</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during</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given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received</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of profit</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at least </w:t>
            </w:r>
            <w:r xmlns:w="http://schemas.openxmlformats.org/wordprocessingml/2006/main" w:rsidRPr="00950D0E">
              <w:rPr>
                <w:rFonts w:ascii="GHEA Grapalat" w:eastAsia="GHEA Grapalat" w:hAnsi="GHEA Grapalat" w:cs="GHEA Grapalat"/>
                <w:sz w:val="24"/>
                <w:szCs w:val="24"/>
              </w:rPr>
              <w:t xml:space="preserve">15 </w:t>
            </w:r>
            <w:r xmlns:w="http://schemas.openxmlformats.org/wordprocessingml/2006/main" w:rsidRPr="00532D6C">
              <w:rPr>
                <w:rFonts w:ascii="GHEA Grapalat" w:eastAsia="GHEA Grapalat" w:hAnsi="GHEA Grapalat" w:cs="Arial"/>
                <w:sz w:val="24"/>
                <w:szCs w:val="24"/>
                <w:lang w:val="en-US"/>
              </w:rPr>
              <w:t xml:space="preserve">percent</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in size</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benefit</w:t>
            </w:r>
          </w:p>
        </w:tc>
      </w:tr>
      <w:tr w:rsidR="00532D6C" w:rsidRPr="00532D6C" w:rsidTr="00532D6C">
        <w:tc>
          <w:tcPr>
            <w:tcW w:w="9016" w:type="dxa"/>
            <w:gridSpan w:val="2"/>
            <w:vAlign w:val="center"/>
          </w:tcPr>
          <w:p w:rsidR="00532D6C" w:rsidRPr="00950D0E" w:rsidRDefault="00532D6C" w:rsidP="00106D44">
            <w:pPr xmlns:w="http://schemas.openxmlformats.org/wordprocessingml/2006/main">
              <w:tabs>
                <w:tab w:val="left" w:pos="426"/>
              </w:tabs>
              <w:spacing w:before="240" w:after="240" w:line="240" w:lineRule="auto"/>
              <w:rPr>
                <w:rFonts w:ascii="GHEA Grapalat" w:eastAsia="GHEA Grapalat" w:hAnsi="GHEA Grapalat" w:cs="GHEA Grapalat"/>
                <w:sz w:val="24"/>
                <w:szCs w:val="24"/>
              </w:rPr>
            </w:pPr>
            <w:r xmlns:w="http://schemas.openxmlformats.org/wordprocessingml/2006/main" w:rsidRPr="00950D0E">
              <w:rPr>
                <w:rFonts w:ascii="MS Mincho" w:eastAsia="MS Mincho" w:hAnsi="MS Mincho" w:cs="MS Mincho" w:hint="eastAsia"/>
                <w:sz w:val="24"/>
                <w:szCs w:val="24"/>
              </w:rPr>
              <w:t xml:space="preserve">☐ </w:t>
            </w:r>
            <w:r xmlns:w="http://schemas.openxmlformats.org/wordprocessingml/2006/main" w:rsidRPr="00950D0E">
              <w:rPr>
                <w:rFonts w:ascii="GHEA Grapalat" w:eastAsia="GHEA Grapalat" w:hAnsi="GHEA Grapalat" w:cs="GHEA Grapalat"/>
                <w:sz w:val="24"/>
                <w:szCs w:val="24"/>
              </w:rPr>
              <w:tab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d </w:t>
            </w:r>
            <w:r xmlns:w="http://schemas.openxmlformats.org/wordprocessingml/2006/main" w:rsidRPr="00950D0E">
              <w:rPr>
                <w:rFonts w:ascii="MS Mincho" w:eastAsia="MS Mincho" w:hAnsi="MS Mincho" w:cs="MS Mincho" w:hint="eastAsia"/>
                <w:sz w:val="24"/>
                <w:szCs w:val="24"/>
              </w:rPr>
              <w:t xml:space="preserve">.</w:t>
            </w:r>
            <w:r xmlns:w="http://schemas.openxmlformats.org/wordprocessingml/2006/main" w:rsidRPr="00950D0E">
              <w:rPr>
                <w:rFonts w:ascii="GHEA Grapalat" w:eastAsia="Cambria Math" w:hAnsi="GHEA Grapalat" w:cs="Cambria Math"/>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towards</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implements</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actual </w:t>
            </w:r>
            <w:r xmlns:w="http://schemas.openxmlformats.org/wordprocessingml/2006/main" w:rsidRPr="00532D6C">
              <w:rPr>
                <w:rFonts w:ascii="GHEA Grapalat" w:eastAsia="GHEA Grapalat" w:hAnsi="GHEA Grapalat" w:cs="Arial"/>
                <w:sz w:val="24"/>
                <w:szCs w:val="24"/>
                <w:lang w:val="en-US"/>
              </w:rPr>
              <w:t xml:space="preserve">control</w:t>
            </w:r>
            <w:r xmlns:w="http://schemas.openxmlformats.org/wordprocessingml/2006/main" w:rsidRPr="00950D0E">
              <w:rPr>
                <w:rFonts w:ascii="GHEA Grapalat" w:eastAsia="GHEA Grapalat" w:hAnsi="GHEA Grapalat" w:cs="GHEA Grapalat"/>
                <w:sz w:val="24"/>
                <w:szCs w:val="24"/>
              </w:rPr>
              <w:t xml:space="preserve">​</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950D0E">
              <w:rPr>
                <w:rFonts w:ascii="GHEA Grapalat" w:eastAsia="GHEA Grapalat" w:hAnsi="GHEA Grapalat" w:cs="GHEA Grapalat"/>
                <w:sz w:val="24"/>
                <w:szCs w:val="24"/>
              </w:rPr>
              <w:t xml:space="preserve">​</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other</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means</w:t>
            </w:r>
          </w:p>
        </w:tc>
      </w:tr>
      <w:tr w:rsidR="00532D6C" w:rsidRPr="00532D6C" w:rsidTr="00532D6C">
        <w:tc>
          <w:tcPr>
            <w:tcW w:w="9016" w:type="dxa"/>
            <w:gridSpan w:val="2"/>
            <w:vAlign w:val="center"/>
          </w:tcPr>
          <w:p w:rsidR="00532D6C" w:rsidRPr="00950D0E" w:rsidRDefault="00532D6C" w:rsidP="00106D44">
            <w:pPr xmlns:w="http://schemas.openxmlformats.org/wordprocessingml/2006/main">
              <w:tabs>
                <w:tab w:val="left" w:pos="426"/>
              </w:tabs>
              <w:spacing w:before="240" w:after="240" w:line="240" w:lineRule="auto"/>
              <w:rPr>
                <w:rFonts w:ascii="GHEA Grapalat" w:eastAsia="GHEA Grapalat" w:hAnsi="GHEA Grapalat" w:cs="GHEA Grapalat"/>
                <w:sz w:val="24"/>
                <w:szCs w:val="24"/>
              </w:rPr>
            </w:pPr>
            <w:r xmlns:w="http://schemas.openxmlformats.org/wordprocessingml/2006/main" w:rsidRPr="00950D0E">
              <w:rPr>
                <w:rFonts w:ascii="MS Mincho" w:eastAsia="MS Mincho" w:hAnsi="MS Mincho" w:cs="MS Mincho" w:hint="eastAsia"/>
                <w:sz w:val="24"/>
                <w:szCs w:val="24"/>
              </w:rPr>
              <w:t xml:space="preserve">☐ </w:t>
            </w:r>
            <w:r xmlns:w="http://schemas.openxmlformats.org/wordprocessingml/2006/main" w:rsidRPr="00950D0E">
              <w:rPr>
                <w:rFonts w:ascii="GHEA Grapalat" w:eastAsia="GHEA Grapalat" w:hAnsi="GHEA Grapalat" w:cs="GHEA Grapalat"/>
                <w:sz w:val="24"/>
                <w:szCs w:val="24"/>
              </w:rPr>
              <w:tab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e </w:t>
            </w:r>
            <w:r xmlns:w="http://schemas.openxmlformats.org/wordprocessingml/2006/main" w:rsidRPr="00950D0E">
              <w:rPr>
                <w:rFonts w:ascii="MS Mincho" w:eastAsia="MS Mincho" w:hAnsi="MS Mincho" w:cs="MS Mincho" w:hint="eastAsia"/>
                <w:sz w:val="24"/>
                <w:szCs w:val="24"/>
              </w:rPr>
              <w:t xml:space="preserve">.</w:t>
            </w:r>
            <w:r xmlns:w="http://schemas.openxmlformats.org/wordprocessingml/2006/main" w:rsidRPr="00950D0E">
              <w:rPr>
                <w:rFonts w:ascii="GHEA Grapalat" w:eastAsia="Cambria Math" w:hAnsi="GHEA Grapalat" w:cs="Cambria Math"/>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given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activity</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general</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current</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management</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executor</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official</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it</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in </w:t>
            </w:r>
            <w:r xmlns:w="http://schemas.openxmlformats.org/wordprocessingml/2006/main" w:rsidRPr="00532D6C">
              <w:rPr>
                <w:rFonts w:ascii="GHEA Grapalat" w:eastAsia="GHEA Grapalat" w:hAnsi="GHEA Grapalat" w:cs="Arial"/>
                <w:sz w:val="24"/>
                <w:szCs w:val="24"/>
                <w:lang w:val="en-US"/>
              </w:rPr>
              <w:t xml:space="preserve">case </w:t>
            </w:r>
            <w:r xmlns:w="http://schemas.openxmlformats.org/wordprocessingml/2006/main" w:rsidRPr="00950D0E">
              <w:rPr>
                <w:rFonts w:ascii="GHEA Grapalat" w:eastAsia="GHEA Grapalat" w:hAnsi="GHEA Grapalat" w:cs="GHEA Grapalat"/>
                <w:sz w:val="24"/>
                <w:szCs w:val="24"/>
              </w:rPr>
              <w:t xml:space="preserve">when</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available</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not </w:t>
            </w:r>
            <w:r xmlns:w="http://schemas.openxmlformats.org/wordprocessingml/2006/main" w:rsidRPr="00532D6C">
              <w:rPr>
                <w:rFonts w:ascii="GHEA Grapalat" w:eastAsia="GHEA Grapalat" w:hAnsi="GHEA Grapalat" w:cs="Arial"/>
                <w:sz w:val="24"/>
                <w:szCs w:val="24"/>
                <w:lang w:val="en-US"/>
              </w:rPr>
              <w:t xml:space="preserve">points </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a </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d </w:t>
            </w:r>
            <w:r xmlns:w="http://schemas.openxmlformats.org/wordprocessingml/2006/main" w:rsidRPr="00950D0E">
              <w:rPr>
                <w:rFonts w:ascii="GHEA Grapalat" w:eastAsia="GHEA Grapalat" w:hAnsi="GHEA Grapalat" w:cs="GHEA Grapalat"/>
                <w:sz w:val="24"/>
                <w:szCs w:val="24"/>
              </w:rPr>
              <w:t xml:space="preserve">".</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requirements</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matching</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physical</w:t>
            </w:r>
            <w:r xmlns:w="http://schemas.openxmlformats.org/wordprocessingml/2006/main" w:rsidRPr="00950D0E">
              <w:rPr>
                <w:rFonts w:ascii="GHEA Grapalat" w:eastAsia="GHEA Grapalat" w:hAnsi="GHEA Grapalat" w:cs="GHEA Grapalat"/>
                <w:sz w:val="24"/>
                <w:szCs w:val="24"/>
              </w:rPr>
              <w:t xml:space="preserve"> </w:t>
            </w:r>
            <w:r xmlns:w="http://schemas.openxmlformats.org/wordprocessingml/2006/main" w:rsidRPr="00532D6C">
              <w:rPr>
                <w:rFonts w:ascii="GHEA Grapalat" w:eastAsia="GHEA Grapalat" w:hAnsi="GHEA Grapalat" w:cs="Arial"/>
                <w:sz w:val="24"/>
                <w:szCs w:val="24"/>
                <w:lang w:val="en-US"/>
              </w:rPr>
              <w:t xml:space="preserve">person</w:t>
            </w:r>
          </w:p>
        </w:tc>
      </w:tr>
    </w:tbl>
    <w:p w:rsidR="00532D6C" w:rsidRPr="00532D6C" w:rsidRDefault="00532D6C" w:rsidP="00106D44">
      <w:pPr xmlns:w="http://schemas.openxmlformats.org/wordprocessingml/2006/main">
        <w:numPr>
          <w:ilvl w:val="1"/>
          <w:numId w:val="28"/>
        </w:numPr>
        <w:pBdr>
          <w:top w:val="nil"/>
          <w:left w:val="nil"/>
          <w:bottom w:val="nil"/>
          <w:right w:val="nil"/>
          <w:between w:val="nil"/>
        </w:pBdr>
        <w:tabs>
          <w:tab w:val="left" w:pos="426"/>
        </w:tabs>
        <w:spacing w:before="240"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Real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beneficiary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status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regarding</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information</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32D6C" w:rsidRPr="004C0DFD"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Real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beneficiary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to become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day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month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year</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Organization: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towards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control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implementation</w:t>
            </w:r>
          </w:p>
        </w:tc>
        <w:tc>
          <w:tcPr>
            <w:tcW w:w="6180" w:type="dxa"/>
            <w:vAlign w:val="center"/>
          </w:tcPr>
          <w:p w:rsidR="00532D6C" w:rsidRPr="00532D6C" w:rsidRDefault="00532D6C" w:rsidP="00106D44">
            <w:pPr xmlns:w="http://schemas.openxmlformats.org/wordprocessingml/2006/main">
              <w:tabs>
                <w:tab w:val="left" w:pos="426"/>
              </w:tabs>
              <w:spacing w:before="240" w:after="240" w:line="240" w:lineRule="auto"/>
              <w:rPr>
                <w:rFonts w:ascii="GHEA Grapalat" w:eastAsia="GHEA Grapalat" w:hAnsi="GHEA Grapalat" w:cs="GHEA Grapalat"/>
                <w:sz w:val="24"/>
                <w:szCs w:val="24"/>
                <w:lang w:val="en-US"/>
              </w:rPr>
            </w:pPr>
            <w:r xmlns:w="http://schemas.openxmlformats.org/wordprocessingml/2006/main" w:rsidRPr="00532D6C">
              <w:rPr>
                <w:rFonts w:ascii="MS Mincho" w:eastAsia="MS Mincho" w:hAnsi="MS Mincho" w:cs="MS Mincho" w:hint="eastAsia"/>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ab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Individual</w:t>
            </w:r>
            <w:r xmlns:w="http://schemas.openxmlformats.org/wordprocessingml/2006/main" w:rsidRPr="00532D6C">
              <w:rPr>
                <w:rFonts w:ascii="GHEA Grapalat" w:eastAsia="GHEA Grapalat" w:hAnsi="GHEA Grapalat" w:cs="GHEA Grapalat"/>
                <w:sz w:val="24"/>
                <w:szCs w:val="24"/>
                <w:lang w:val="en-US"/>
              </w:rPr>
              <w:t xml:space="preserve"> </w:t>
            </w:r>
          </w:p>
          <w:p w:rsidR="00532D6C" w:rsidRPr="00532D6C" w:rsidRDefault="00532D6C" w:rsidP="00106D44">
            <w:pPr xmlns:w="http://schemas.openxmlformats.org/wordprocessingml/2006/main">
              <w:tabs>
                <w:tab w:val="left" w:pos="426"/>
              </w:tabs>
              <w:spacing w:after="0" w:line="240" w:lineRule="auto"/>
              <w:rPr>
                <w:rFonts w:ascii="GHEA Grapalat" w:eastAsia="GHEA Grapalat" w:hAnsi="GHEA Grapalat" w:cs="GHEA Grapalat"/>
                <w:sz w:val="24"/>
                <w:szCs w:val="24"/>
                <w:lang w:val="en-US"/>
              </w:rPr>
            </w:pPr>
            <w:r xmlns:w="http://schemas.openxmlformats.org/wordprocessingml/2006/main" w:rsidRPr="00532D6C">
              <w:rPr>
                <w:rFonts w:ascii="MS Mincho" w:eastAsia="MS Mincho" w:hAnsi="MS Mincho" w:cs="MS Mincho" w:hint="eastAsia"/>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ab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Interrelated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with</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together</w:t>
            </w:r>
          </w:p>
        </w:tc>
      </w:tr>
      <w:tr w:rsidR="00532D6C" w:rsidRPr="00532D6C" w:rsidTr="00532D6C">
        <w:tc>
          <w:tcPr>
            <w:tcW w:w="2837" w:type="dxa"/>
            <w:shd w:val="clear" w:color="auto" w:fill="D9E2F3"/>
            <w:vAlign w:val="center"/>
          </w:tcPr>
          <w:p w:rsidR="00532D6C" w:rsidRPr="00950D0E"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rPr>
            </w:pPr>
            <w:r xmlns:w="http://schemas.openxmlformats.org/wordprocessingml/2006/main" w:rsidRPr="00532D6C">
              <w:rPr>
                <w:rFonts w:ascii="GHEA Grapalat" w:eastAsia="GHEA Grapalat" w:hAnsi="GHEA Grapalat" w:cs="Arial"/>
                <w:color w:val="000000"/>
                <w:sz w:val="24"/>
                <w:szCs w:val="24"/>
                <w:lang w:val="en-US"/>
              </w:rPr>
              <w:t xml:space="preserve">For topical use</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of the field</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accountable</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organization</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real</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beneficiary</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is</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is</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official</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person</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or</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his</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family</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lastRenderedPageBreak xmlns:w="http://schemas.openxmlformats.org/wordprocessingml/2006/main"/>
            </w:r>
            <w:r xmlns:w="http://schemas.openxmlformats.org/wordprocessingml/2006/main" w:rsidRPr="00532D6C">
              <w:rPr>
                <w:rFonts w:ascii="GHEA Grapalat" w:eastAsia="GHEA Grapalat" w:hAnsi="GHEA Grapalat" w:cs="Arial"/>
                <w:color w:val="000000"/>
                <w:sz w:val="24"/>
                <w:szCs w:val="24"/>
                <w:lang w:val="en-US"/>
              </w:rPr>
              <w:t xml:space="preserve">member</w:t>
            </w:r>
          </w:p>
        </w:tc>
        <w:tc>
          <w:tcPr>
            <w:tcW w:w="6180" w:type="dxa"/>
            <w:vAlign w:val="center"/>
          </w:tcPr>
          <w:p w:rsidR="00532D6C" w:rsidRPr="00532D6C" w:rsidRDefault="00532D6C" w:rsidP="00106D44">
            <w:pPr xmlns:w="http://schemas.openxmlformats.org/wordprocessingml/2006/main">
              <w:tabs>
                <w:tab w:val="left" w:pos="426"/>
              </w:tabs>
              <w:spacing w:before="240" w:after="240" w:line="240" w:lineRule="auto"/>
              <w:rPr>
                <w:rFonts w:ascii="GHEA Grapalat" w:eastAsia="GHEA Grapalat" w:hAnsi="GHEA Grapalat" w:cs="GHEA Grapalat"/>
                <w:sz w:val="24"/>
                <w:szCs w:val="24"/>
                <w:lang w:val="en-US"/>
              </w:rPr>
            </w:pPr>
            <w:r xmlns:w="http://schemas.openxmlformats.org/wordprocessingml/2006/main" w:rsidRPr="00532D6C">
              <w:rPr>
                <w:rFonts w:ascii="MS Mincho" w:eastAsia="MS Mincho" w:hAnsi="MS Mincho" w:cs="MS Mincho" w:hint="eastAsia"/>
                <w:sz w:val="24"/>
                <w:szCs w:val="24"/>
                <w:lang w:val="en-US"/>
              </w:rPr>
              <w:lastRenderedPageBreak xmlns:w="http://schemas.openxmlformats.org/wordprocessingml/2006/main"/>
            </w:r>
            <w:r xmlns:w="http://schemas.openxmlformats.org/wordprocessingml/2006/main" w:rsidRPr="00532D6C">
              <w:rPr>
                <w:rFonts w:ascii="MS Mincho" w:eastAsia="MS Mincho" w:hAnsi="MS Mincho" w:cs="MS Mincho" w:hint="eastAsia"/>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ab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Yes</w:t>
            </w:r>
          </w:p>
          <w:p w:rsidR="00532D6C" w:rsidRPr="00532D6C" w:rsidRDefault="00532D6C" w:rsidP="00106D44">
            <w:pPr xmlns:w="http://schemas.openxmlformats.org/wordprocessingml/2006/main">
              <w:tabs>
                <w:tab w:val="left" w:pos="426"/>
              </w:tabs>
              <w:spacing w:before="240" w:after="240" w:line="240" w:lineRule="auto"/>
              <w:rPr>
                <w:rFonts w:ascii="GHEA Grapalat" w:eastAsia="GHEA Grapalat" w:hAnsi="GHEA Grapalat" w:cs="GHEA Grapalat"/>
                <w:sz w:val="24"/>
                <w:szCs w:val="24"/>
                <w:lang w:val="en-US"/>
              </w:rPr>
            </w:pPr>
            <w:r xmlns:w="http://schemas.openxmlformats.org/wordprocessingml/2006/main" w:rsidRPr="00532D6C">
              <w:rPr>
                <w:rFonts w:ascii="MS Mincho" w:eastAsia="MS Mincho" w:hAnsi="MS Mincho" w:cs="MS Mincho" w:hint="eastAsia"/>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ab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No</w:t>
            </w:r>
          </w:p>
        </w:tc>
      </w:tr>
    </w:tbl>
    <w:p w:rsidR="00532D6C" w:rsidRPr="00532D6C" w:rsidRDefault="00532D6C" w:rsidP="00106D44">
      <w:pPr xmlns:w="http://schemas.openxmlformats.org/wordprocessingml/2006/main">
        <w:numPr>
          <w:ilvl w:val="1"/>
          <w:numId w:val="28"/>
        </w:numPr>
        <w:pBdr>
          <w:top w:val="nil"/>
          <w:left w:val="nil"/>
          <w:bottom w:val="nil"/>
          <w:right w:val="nil"/>
          <w:between w:val="nil"/>
        </w:pBdr>
        <w:tabs>
          <w:tab w:val="left" w:pos="426"/>
        </w:tabs>
        <w:spacing w:before="240"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lastRenderedPageBreak xmlns:w="http://schemas.openxmlformats.org/wordprocessingml/2006/main"/>
      </w:r>
      <w:r xmlns:w="http://schemas.openxmlformats.org/wordprocessingml/2006/main" w:rsidRPr="00532D6C">
        <w:rPr>
          <w:rFonts w:ascii="GHEA Grapalat" w:eastAsia="GHEA Grapalat" w:hAnsi="GHEA Grapalat" w:cs="Arial"/>
          <w:color w:val="000000"/>
          <w:sz w:val="24"/>
          <w:szCs w:val="24"/>
          <w:lang w:val="en-US"/>
        </w:rPr>
        <w:t xml:space="preserve">Real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beneficiary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contact</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32D6C" w:rsidRPr="00532D6C"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El </w:t>
            </w:r>
            <w:r xmlns:w="http://schemas.openxmlformats.org/wordprocessingml/2006/main" w:rsidRPr="00532D6C">
              <w:rPr>
                <w:rFonts w:ascii="MS Mincho" w:eastAsia="MS Mincho" w:hAnsi="MS Mincho" w:cs="MS Mincho" w:hint="eastAsia"/>
                <w:color w:val="000000"/>
                <w:sz w:val="24"/>
                <w:szCs w:val="24"/>
                <w:lang w:val="en-US"/>
              </w:rPr>
              <w:t xml:space="preserv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of mail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address</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7"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Phone number</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bl>
    <w:p w:rsidR="00532D6C" w:rsidRPr="00532D6C" w:rsidRDefault="00532D6C" w:rsidP="00106D44">
      <w:pPr>
        <w:pBdr>
          <w:top w:val="nil"/>
          <w:left w:val="nil"/>
          <w:bottom w:val="nil"/>
          <w:right w:val="nil"/>
          <w:between w:val="nil"/>
        </w:pBdr>
        <w:tabs>
          <w:tab w:val="left" w:pos="426"/>
        </w:tabs>
        <w:spacing w:after="0" w:line="240" w:lineRule="auto"/>
        <w:rPr>
          <w:rFonts w:ascii="GHEA Grapalat" w:eastAsia="GHEA Grapalat" w:hAnsi="GHEA Grapalat" w:cs="GHEA Grapalat"/>
          <w:color w:val="000000"/>
          <w:sz w:val="24"/>
          <w:szCs w:val="24"/>
          <w:lang w:val="en-US"/>
        </w:rPr>
      </w:pPr>
    </w:p>
    <w:p w:rsidR="00532D6C" w:rsidRPr="00532D6C" w:rsidRDefault="00532D6C" w:rsidP="00106D44">
      <w:pPr xmlns:w="http://schemas.openxmlformats.org/wordprocessingml/2006/main">
        <w:numPr>
          <w:ilvl w:val="0"/>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b/>
          <w:color w:val="000000"/>
          <w:sz w:val="24"/>
          <w:szCs w:val="24"/>
          <w:lang w:val="en-US"/>
        </w:rPr>
      </w:pPr>
      <w:r xmlns:w="http://schemas.openxmlformats.org/wordprocessingml/2006/main" w:rsidRPr="00532D6C">
        <w:rPr>
          <w:rFonts w:ascii="GHEA Grapalat" w:eastAsia="GHEA Grapalat" w:hAnsi="GHEA Grapalat" w:cs="Arial"/>
          <w:b/>
          <w:color w:val="000000"/>
          <w:sz w:val="24"/>
          <w:szCs w:val="24"/>
          <w:lang w:val="en-US"/>
        </w:rPr>
        <w:t xml:space="preserve">Intermediate</w:t>
      </w:r>
      <w:r xmlns:w="http://schemas.openxmlformats.org/wordprocessingml/2006/main" w:rsidRPr="00532D6C">
        <w:rPr>
          <w:rFonts w:ascii="GHEA Grapalat" w:eastAsia="GHEA Grapalat" w:hAnsi="GHEA Grapalat" w:cs="GHEA Grapalat"/>
          <w:b/>
          <w:color w:val="000000"/>
          <w:sz w:val="24"/>
          <w:szCs w:val="24"/>
          <w:lang w:val="en-US"/>
        </w:rPr>
        <w:t xml:space="preserve"> </w:t>
      </w:r>
      <w:r xmlns:w="http://schemas.openxmlformats.org/wordprocessingml/2006/main" w:rsidRPr="00532D6C">
        <w:rPr>
          <w:rFonts w:ascii="GHEA Grapalat" w:eastAsia="GHEA Grapalat" w:hAnsi="GHEA Grapalat" w:cs="Arial"/>
          <w:b/>
          <w:color w:val="000000"/>
          <w:sz w:val="24"/>
          <w:szCs w:val="24"/>
          <w:lang w:val="en-US"/>
        </w:rPr>
        <w:t xml:space="preserve">legal</w:t>
      </w:r>
      <w:r xmlns:w="http://schemas.openxmlformats.org/wordprocessingml/2006/main" w:rsidRPr="00532D6C">
        <w:rPr>
          <w:rFonts w:ascii="GHEA Grapalat" w:eastAsia="GHEA Grapalat" w:hAnsi="GHEA Grapalat" w:cs="GHEA Grapalat"/>
          <w:b/>
          <w:color w:val="000000"/>
          <w:sz w:val="24"/>
          <w:szCs w:val="24"/>
          <w:lang w:val="en-US"/>
        </w:rPr>
        <w:t xml:space="preserve"> </w:t>
      </w:r>
      <w:r xmlns:w="http://schemas.openxmlformats.org/wordprocessingml/2006/main" w:rsidRPr="00532D6C">
        <w:rPr>
          <w:rFonts w:ascii="GHEA Grapalat" w:eastAsia="GHEA Grapalat" w:hAnsi="GHEA Grapalat" w:cs="Arial"/>
          <w:b/>
          <w:color w:val="000000"/>
          <w:sz w:val="24"/>
          <w:szCs w:val="24"/>
          <w:lang w:val="en-US"/>
        </w:rPr>
        <w:t xml:space="preserve">persons</w:t>
      </w:r>
    </w:p>
    <w:p w:rsidR="00532D6C" w:rsidRPr="00532D6C" w:rsidRDefault="00532D6C" w:rsidP="00106D44">
      <w:pPr xmlns:w="http://schemas.openxmlformats.org/wordprocessingml/2006/main">
        <w:numPr>
          <w:ilvl w:val="1"/>
          <w:numId w:val="28"/>
        </w:numPr>
        <w:pBdr>
          <w:top w:val="nil"/>
          <w:left w:val="nil"/>
          <w:bottom w:val="nil"/>
          <w:right w:val="nil"/>
          <w:between w:val="nil"/>
        </w:pBdr>
        <w:tabs>
          <w:tab w:val="left" w:pos="426"/>
        </w:tabs>
        <w:spacing w:before="240"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Organization: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532D6C" w:rsidTr="00532D6C">
        <w:tc>
          <w:tcPr>
            <w:tcW w:w="2835"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Name:</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5"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Name: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Latin letter</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5"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State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registration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number</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5"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Registration: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day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month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year</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5"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Registration: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address</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5"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Registration: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state</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5" w:type="dxa"/>
            <w:shd w:val="clear" w:color="auto" w:fill="D9E2F3"/>
            <w:vAlign w:val="center"/>
          </w:tcPr>
          <w:p w:rsidR="00532D6C" w:rsidRPr="00950D0E"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rPr>
            </w:pPr>
            <w:r xmlns:w="http://schemas.openxmlformats.org/wordprocessingml/2006/main" w:rsidRPr="00532D6C">
              <w:rPr>
                <w:rFonts w:ascii="GHEA Grapalat" w:eastAsia="GHEA Grapalat" w:hAnsi="GHEA Grapalat" w:cs="Arial"/>
                <w:color w:val="000000"/>
                <w:sz w:val="24"/>
                <w:szCs w:val="24"/>
                <w:lang w:val="en-US"/>
              </w:rPr>
              <w:t xml:space="preserve">Executive:</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of the body</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to lead</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name</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and:</w:t>
            </w:r>
            <w:r xmlns:w="http://schemas.openxmlformats.org/wordprocessingml/2006/main" w:rsidRPr="00950D0E">
              <w:rPr>
                <w:rFonts w:ascii="GHEA Grapalat" w:eastAsia="GHEA Grapalat" w:hAnsi="GHEA Grapalat" w:cs="GHEA Grapalat"/>
                <w:color w:val="000000"/>
                <w:sz w:val="24"/>
                <w:szCs w:val="24"/>
              </w:rPr>
              <w:t xml:space="preserve"> </w:t>
            </w:r>
            <w:r xmlns:w="http://schemas.openxmlformats.org/wordprocessingml/2006/main" w:rsidRPr="00532D6C">
              <w:rPr>
                <w:rFonts w:ascii="GHEA Grapalat" w:eastAsia="GHEA Grapalat" w:hAnsi="GHEA Grapalat" w:cs="Arial"/>
                <w:color w:val="000000"/>
                <w:sz w:val="24"/>
                <w:szCs w:val="24"/>
                <w:lang w:val="en-US"/>
              </w:rPr>
              <w:t xml:space="preserve">last name</w:t>
            </w:r>
          </w:p>
        </w:tc>
        <w:tc>
          <w:tcPr>
            <w:tcW w:w="6180" w:type="dxa"/>
            <w:vAlign w:val="center"/>
          </w:tcPr>
          <w:p w:rsidR="00532D6C" w:rsidRPr="00950D0E" w:rsidRDefault="00532D6C" w:rsidP="00106D44">
            <w:pPr>
              <w:tabs>
                <w:tab w:val="left" w:pos="426"/>
              </w:tabs>
              <w:spacing w:before="240" w:after="240" w:line="240" w:lineRule="auto"/>
              <w:rPr>
                <w:rFonts w:ascii="GHEA Grapalat" w:eastAsia="GHEA Grapalat" w:hAnsi="GHEA Grapalat" w:cs="GHEA Grapalat"/>
                <w:sz w:val="24"/>
                <w:szCs w:val="24"/>
              </w:rPr>
            </w:pPr>
          </w:p>
        </w:tc>
      </w:tr>
    </w:tbl>
    <w:p w:rsidR="00532D6C" w:rsidRPr="00532D6C" w:rsidRDefault="00532D6C" w:rsidP="00106D44">
      <w:pPr xmlns:w="http://schemas.openxmlformats.org/wordprocessingml/2006/main">
        <w:numPr>
          <w:ilvl w:val="1"/>
          <w:numId w:val="28"/>
        </w:numPr>
        <w:pBdr>
          <w:top w:val="nil"/>
          <w:left w:val="nil"/>
          <w:bottom w:val="nil"/>
          <w:right w:val="nil"/>
          <w:between w:val="nil"/>
        </w:pBdr>
        <w:tabs>
          <w:tab w:val="left" w:pos="426"/>
        </w:tabs>
        <w:spacing w:before="240"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Real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beneficiary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4C0DFD" w:rsidTr="00532D6C">
        <w:trPr>
          <w:trHeight w:val="853"/>
        </w:trPr>
        <w:tc>
          <w:tcPr>
            <w:tcW w:w="2835" w:type="dxa"/>
            <w:vMerge w:val="restart"/>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Real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Beneficiary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of:</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name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and:</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last name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whose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for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the organization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intermediate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legal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person</w:t>
            </w:r>
          </w:p>
        </w:tc>
        <w:tc>
          <w:tcPr>
            <w:tcW w:w="6180" w:type="dxa"/>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4C0DFD" w:rsidTr="00532D6C">
        <w:trPr>
          <w:trHeight w:val="850"/>
        </w:trPr>
        <w:tc>
          <w:tcPr>
            <w:tcW w:w="2835" w:type="dxa"/>
            <w:vMerge/>
            <w:shd w:val="clear" w:color="auto" w:fill="D9E2F3"/>
            <w:vAlign w:val="center"/>
          </w:tcPr>
          <w:p w:rsidR="00532D6C" w:rsidRPr="00532D6C" w:rsidRDefault="00532D6C" w:rsidP="00106D44">
            <w:pPr>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p>
        </w:tc>
        <w:tc>
          <w:tcPr>
            <w:tcW w:w="6180" w:type="dxa"/>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4C0DFD" w:rsidTr="00532D6C">
        <w:trPr>
          <w:trHeight w:val="850"/>
        </w:trPr>
        <w:tc>
          <w:tcPr>
            <w:tcW w:w="2835" w:type="dxa"/>
            <w:vMerge/>
            <w:shd w:val="clear" w:color="auto" w:fill="D9E2F3"/>
            <w:vAlign w:val="center"/>
          </w:tcPr>
          <w:p w:rsidR="00532D6C" w:rsidRPr="00532D6C" w:rsidRDefault="00532D6C" w:rsidP="00106D44">
            <w:pPr>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p>
        </w:tc>
        <w:tc>
          <w:tcPr>
            <w:tcW w:w="6180" w:type="dxa"/>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4C0DFD" w:rsidTr="00532D6C">
        <w:trPr>
          <w:trHeight w:val="850"/>
        </w:trPr>
        <w:tc>
          <w:tcPr>
            <w:tcW w:w="2835" w:type="dxa"/>
            <w:vMerge/>
            <w:shd w:val="clear" w:color="auto" w:fill="D9E2F3"/>
            <w:vAlign w:val="center"/>
          </w:tcPr>
          <w:p w:rsidR="00532D6C" w:rsidRPr="00532D6C" w:rsidRDefault="00532D6C" w:rsidP="00106D44">
            <w:pPr>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p>
        </w:tc>
        <w:tc>
          <w:tcPr>
            <w:tcW w:w="6180" w:type="dxa"/>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4C0DFD" w:rsidTr="00532D6C">
        <w:trPr>
          <w:trHeight w:val="850"/>
        </w:trPr>
        <w:tc>
          <w:tcPr>
            <w:tcW w:w="2835" w:type="dxa"/>
            <w:vMerge/>
            <w:shd w:val="clear" w:color="auto" w:fill="D9E2F3"/>
            <w:vAlign w:val="center"/>
          </w:tcPr>
          <w:p w:rsidR="00532D6C" w:rsidRPr="00532D6C" w:rsidRDefault="00532D6C" w:rsidP="00106D44">
            <w:pPr>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p>
        </w:tc>
        <w:tc>
          <w:tcPr>
            <w:tcW w:w="6180" w:type="dxa"/>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bl>
    <w:p w:rsidR="00532D6C" w:rsidRPr="00532D6C" w:rsidRDefault="00532D6C" w:rsidP="00106D44">
      <w:pPr xmlns:w="http://schemas.openxmlformats.org/wordprocessingml/2006/main">
        <w:numPr>
          <w:ilvl w:val="1"/>
          <w:numId w:val="28"/>
        </w:numPr>
        <w:pBdr>
          <w:top w:val="nil"/>
          <w:left w:val="nil"/>
          <w:bottom w:val="nil"/>
          <w:right w:val="nil"/>
          <w:between w:val="nil"/>
        </w:pBdr>
        <w:tabs>
          <w:tab w:val="left" w:pos="426"/>
        </w:tabs>
        <w:spacing w:before="240" w:after="0" w:line="240" w:lineRule="auto"/>
        <w:ind w:left="0" w:firstLine="0"/>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Arial"/>
          <w:sz w:val="24"/>
          <w:szCs w:val="24"/>
          <w:lang w:val="en-US"/>
        </w:rPr>
        <w:t xml:space="preserve">Intermediate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shares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listing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532D6C" w:rsidTr="00532D6C">
        <w:tc>
          <w:tcPr>
            <w:tcW w:w="2835"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Stock</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of the stock market</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name:</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r w:rsidR="00532D6C" w:rsidRPr="00532D6C" w:rsidTr="00532D6C">
        <w:tc>
          <w:tcPr>
            <w:tcW w:w="2835" w:type="dxa"/>
            <w:shd w:val="clear" w:color="auto" w:fill="D9E2F3"/>
            <w:vAlign w:val="center"/>
          </w:tcPr>
          <w:p w:rsidR="00532D6C" w:rsidRPr="00532D6C" w:rsidRDefault="00532D6C" w:rsidP="00106D44">
            <w:pPr xmlns:w="http://schemas.openxmlformats.org/wordprocessingml/2006/main">
              <w:numPr>
                <w:ilvl w:val="2"/>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lastRenderedPageBreak xmlns:w="http://schemas.openxmlformats.org/wordprocessingml/2006/main"/>
            </w:r>
            <w:r xmlns:w="http://schemas.openxmlformats.org/wordprocessingml/2006/main" w:rsidRPr="00532D6C">
              <w:rPr>
                <w:rFonts w:ascii="GHEA Grapalat" w:eastAsia="GHEA Grapalat" w:hAnsi="GHEA Grapalat" w:cs="Arial"/>
                <w:color w:val="000000"/>
                <w:sz w:val="24"/>
                <w:szCs w:val="24"/>
                <w:lang w:val="en-US"/>
              </w:rPr>
              <w:t xml:space="preserve">The link:</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on the stock exchange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available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documents</w:t>
            </w:r>
          </w:p>
        </w:tc>
        <w:tc>
          <w:tcPr>
            <w:tcW w:w="6180" w:type="dxa"/>
            <w:vAlign w:val="center"/>
          </w:tcPr>
          <w:p w:rsidR="00532D6C" w:rsidRPr="00532D6C" w:rsidRDefault="00532D6C" w:rsidP="00106D44">
            <w:pPr>
              <w:tabs>
                <w:tab w:val="left" w:pos="426"/>
              </w:tabs>
              <w:spacing w:before="240" w:after="240" w:line="240" w:lineRule="auto"/>
              <w:rPr>
                <w:rFonts w:ascii="GHEA Grapalat" w:eastAsia="GHEA Grapalat" w:hAnsi="GHEA Grapalat" w:cs="GHEA Grapalat"/>
                <w:sz w:val="24"/>
                <w:szCs w:val="24"/>
                <w:lang w:val="en-US"/>
              </w:rPr>
            </w:pPr>
          </w:p>
        </w:tc>
      </w:tr>
    </w:tbl>
    <w:p w:rsidR="00532D6C" w:rsidRPr="00532D6C" w:rsidRDefault="00532D6C" w:rsidP="00106D44">
      <w:pPr xmlns:w="http://schemas.openxmlformats.org/wordprocessingml/2006/main">
        <w:numPr>
          <w:ilvl w:val="0"/>
          <w:numId w:val="28"/>
        </w:numPr>
        <w:pBdr>
          <w:top w:val="nil"/>
          <w:left w:val="nil"/>
          <w:bottom w:val="nil"/>
          <w:right w:val="nil"/>
          <w:between w:val="nil"/>
        </w:pBdr>
        <w:tabs>
          <w:tab w:val="left" w:pos="426"/>
        </w:tabs>
        <w:spacing w:after="0" w:line="240" w:lineRule="auto"/>
        <w:ind w:left="0" w:firstLine="0"/>
        <w:rPr>
          <w:rFonts w:ascii="GHEA Grapalat" w:eastAsia="GHEA Grapalat" w:hAnsi="GHEA Grapalat" w:cs="GHEA Grapalat"/>
          <w:b/>
          <w:color w:val="000000"/>
          <w:sz w:val="24"/>
          <w:szCs w:val="24"/>
          <w:lang w:val="en-US"/>
        </w:rPr>
      </w:pPr>
      <w:r xmlns:w="http://schemas.openxmlformats.org/wordprocessingml/2006/main" w:rsidRPr="00532D6C">
        <w:rPr>
          <w:rFonts w:ascii="GHEA Grapalat" w:eastAsia="GHEA Grapalat" w:hAnsi="GHEA Grapalat" w:cs="Arial"/>
          <w:b/>
          <w:color w:val="000000"/>
          <w:sz w:val="24"/>
          <w:szCs w:val="24"/>
          <w:lang w:val="en-US"/>
        </w:rPr>
        <w:t xml:space="preserve">Additional</w:t>
      </w:r>
      <w:r xmlns:w="http://schemas.openxmlformats.org/wordprocessingml/2006/main" w:rsidRPr="00532D6C">
        <w:rPr>
          <w:rFonts w:ascii="GHEA Grapalat" w:eastAsia="GHEA Grapalat" w:hAnsi="GHEA Grapalat" w:cs="GHEA Grapalat"/>
          <w:b/>
          <w:color w:val="000000"/>
          <w:sz w:val="24"/>
          <w:szCs w:val="24"/>
          <w:lang w:val="en-US"/>
        </w:rPr>
        <w:t xml:space="preserve"> </w:t>
      </w:r>
      <w:r xmlns:w="http://schemas.openxmlformats.org/wordprocessingml/2006/main" w:rsidRPr="00532D6C">
        <w:rPr>
          <w:rFonts w:ascii="GHEA Grapalat" w:eastAsia="GHEA Grapalat" w:hAnsi="GHEA Grapalat" w:cs="Arial"/>
          <w:b/>
          <w:color w:val="000000"/>
          <w:sz w:val="24"/>
          <w:szCs w:val="24"/>
          <w:lang w:val="en-US"/>
        </w:rPr>
        <w:t xml:space="preserve">notes</w:t>
      </w:r>
    </w:p>
    <w:p w:rsidR="00532D6C" w:rsidRPr="00532D6C" w:rsidRDefault="00532D6C" w:rsidP="00106D44">
      <w:pPr>
        <w:pBdr>
          <w:top w:val="nil"/>
          <w:left w:val="nil"/>
          <w:bottom w:val="nil"/>
          <w:right w:val="nil"/>
          <w:between w:val="nil"/>
        </w:pBdr>
        <w:tabs>
          <w:tab w:val="left" w:pos="426"/>
        </w:tabs>
        <w:spacing w:after="0" w:line="240" w:lineRule="auto"/>
        <w:rPr>
          <w:rFonts w:ascii="GHEA Grapalat" w:eastAsia="GHEA Grapalat" w:hAnsi="GHEA Grapalat" w:cs="GHEA Grapalat"/>
          <w:b/>
          <w:color w:val="000000"/>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1"/>
      </w:tblGrid>
      <w:tr w:rsidR="00532D6C" w:rsidRPr="004C0DFD" w:rsidTr="00532D6C">
        <w:trPr>
          <w:trHeight w:val="773"/>
        </w:trPr>
        <w:tc>
          <w:tcPr>
            <w:tcW w:w="9001" w:type="dxa"/>
            <w:shd w:val="clear" w:color="auto" w:fill="DEEAF6"/>
          </w:tcPr>
          <w:p w:rsidR="00532D6C" w:rsidRPr="00532D6C" w:rsidRDefault="00532D6C" w:rsidP="00106D44">
            <w:pPr xmlns:w="http://schemas.openxmlformats.org/wordprocessingml/2006/main">
              <w:tabs>
                <w:tab w:val="left" w:pos="426"/>
              </w:tabs>
              <w:spacing w:before="240"/>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t xml:space="preserve">Additional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information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extra</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clarifications </w:t>
            </w:r>
            <w:r xmlns:w="http://schemas.openxmlformats.org/wordprocessingml/2006/main" w:rsidRPr="00532D6C">
              <w:rPr>
                <w:rFonts w:ascii="GHEA Grapalat" w:eastAsia="GHEA Grapalat" w:hAnsi="GHEA Grapalat" w:cs="GHEA Grapalat"/>
                <w:color w:val="000000"/>
                <w:sz w:val="24"/>
                <w:szCs w:val="24"/>
                <w:lang w:val="en-US"/>
              </w:rPr>
              <w:t xml:space="preserve">which</w:t>
            </w:r>
            <w:r xmlns:w="http://schemas.openxmlformats.org/wordprocessingml/2006/main" w:rsidRPr="00532D6C">
              <w:rPr>
                <w:rFonts w:ascii="GHEA Grapalat" w:eastAsia="GHEA Grapalat" w:hAnsi="GHEA Grapalat" w:cs="Arial"/>
                <w:color w:val="000000"/>
                <w:sz w:val="24"/>
                <w:szCs w:val="24"/>
                <w:lang w:val="en-US"/>
              </w:rPr>
              <w:t xml:space="preserv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related to</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are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declaration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completed</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filling</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subject to</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to the data</w:t>
            </w:r>
          </w:p>
        </w:tc>
      </w:tr>
      <w:tr w:rsidR="00532D6C" w:rsidRPr="004C0DFD" w:rsidTr="00532D6C">
        <w:trPr>
          <w:trHeight w:val="5895"/>
        </w:trPr>
        <w:tc>
          <w:tcPr>
            <w:tcW w:w="9001" w:type="dxa"/>
            <w:shd w:val="clear" w:color="auto" w:fill="auto"/>
          </w:tcPr>
          <w:p w:rsidR="00532D6C" w:rsidRPr="00532D6C" w:rsidRDefault="00532D6C" w:rsidP="00106D44">
            <w:pPr>
              <w:tabs>
                <w:tab w:val="left" w:pos="426"/>
              </w:tabs>
              <w:spacing w:after="0" w:line="240" w:lineRule="auto"/>
              <w:rPr>
                <w:rFonts w:ascii="GHEA Grapalat" w:eastAsia="GHEA Grapalat" w:hAnsi="GHEA Grapalat" w:cs="GHEA Grapalat"/>
                <w:b/>
                <w:color w:val="000000"/>
                <w:sz w:val="24"/>
                <w:szCs w:val="24"/>
                <w:lang w:val="en-US"/>
              </w:rPr>
            </w:pPr>
          </w:p>
        </w:tc>
      </w:tr>
    </w:tbl>
    <w:p w:rsidR="00532D6C" w:rsidRPr="00532D6C" w:rsidRDefault="00532D6C" w:rsidP="00106D44">
      <w:pPr>
        <w:pBdr>
          <w:top w:val="nil"/>
          <w:left w:val="nil"/>
          <w:bottom w:val="nil"/>
          <w:right w:val="nil"/>
          <w:between w:val="nil"/>
        </w:pBdr>
        <w:tabs>
          <w:tab w:val="left" w:pos="426"/>
        </w:tabs>
        <w:spacing w:after="0" w:line="240" w:lineRule="auto"/>
        <w:rPr>
          <w:rFonts w:ascii="GHEA Grapalat" w:eastAsia="GHEA Grapalat" w:hAnsi="GHEA Grapalat" w:cs="GHEA Grapalat"/>
          <w:b/>
          <w:color w:val="000000"/>
          <w:sz w:val="24"/>
          <w:szCs w:val="24"/>
          <w:lang w:val="en-US"/>
        </w:rPr>
      </w:pPr>
    </w:p>
    <w:p w:rsidR="00532D6C" w:rsidRPr="00D60ADB" w:rsidRDefault="00532D6C" w:rsidP="00106D44">
      <w:pPr>
        <w:tabs>
          <w:tab w:val="left" w:pos="426"/>
        </w:tabs>
        <w:spacing w:after="0" w:line="240" w:lineRule="auto"/>
        <w:jc w:val="right"/>
        <w:rPr>
          <w:rFonts w:ascii="GHEA Grapalat" w:eastAsia="Times New Roman" w:hAnsi="GHEA Grapalat" w:cs="Arial"/>
          <w:b/>
          <w:sz w:val="20"/>
          <w:szCs w:val="20"/>
          <w:lang w:val="en-US"/>
        </w:rPr>
      </w:pPr>
    </w:p>
    <w:p w:rsidR="00532D6C" w:rsidRPr="00532D6C" w:rsidRDefault="00532D6C" w:rsidP="00106D44">
      <w:pPr>
        <w:tabs>
          <w:tab w:val="left" w:pos="426"/>
        </w:tabs>
        <w:spacing w:after="0" w:line="240" w:lineRule="auto"/>
        <w:rPr>
          <w:rFonts w:ascii="GHEA Grapalat" w:eastAsia="Times New Roman" w:hAnsi="GHEA Grapalat" w:cs="Times New Roman"/>
          <w:sz w:val="16"/>
          <w:szCs w:val="16"/>
          <w:lang w:val="hy-AM"/>
        </w:rPr>
      </w:pPr>
    </w:p>
    <w:p w:rsidR="00532D6C" w:rsidRPr="00532D6C" w:rsidRDefault="00532D6C" w:rsidP="00106D44">
      <w:pPr xmlns:w="http://schemas.openxmlformats.org/wordprocessingml/2006/main">
        <w:tabs>
          <w:tab w:val="left" w:pos="426"/>
        </w:tabs>
        <w:spacing w:after="0" w:line="360" w:lineRule="auto"/>
        <w:jc w:val="center"/>
        <w:rPr>
          <w:rFonts w:ascii="GHEA Grapalat" w:eastAsia="GHEA Grapalat" w:hAnsi="GHEA Grapalat" w:cs="GHEA Grapalat"/>
          <w:b/>
          <w:sz w:val="24"/>
          <w:szCs w:val="24"/>
          <w:lang w:val="en-US"/>
        </w:rPr>
      </w:pPr>
      <w:r xmlns:w="http://schemas.openxmlformats.org/wordprocessingml/2006/main" w:rsidRPr="00532D6C">
        <w:rPr>
          <w:rFonts w:ascii="GHEA Grapalat" w:eastAsia="GHEA Grapalat" w:hAnsi="GHEA Grapalat" w:cs="GHEA Grapalat"/>
          <w:b/>
          <w:sz w:val="24"/>
          <w:szCs w:val="24"/>
          <w:lang w:val="en-US"/>
        </w:rPr>
        <w:t xml:space="preserve">I. </w:t>
      </w:r>
      <w:r xmlns:w="http://schemas.openxmlformats.org/wordprocessingml/2006/main" w:rsidRPr="00532D6C">
        <w:rPr>
          <w:rFonts w:ascii="GHEA Grapalat" w:eastAsia="GHEA Grapalat" w:hAnsi="GHEA Grapalat" w:cs="Arial"/>
          <w:b/>
          <w:sz w:val="24"/>
          <w:szCs w:val="24"/>
          <w:lang w:val="en-US"/>
        </w:rPr>
        <w:t xml:space="preserve">Declaration</w:t>
      </w:r>
      <w:r xmlns:w="http://schemas.openxmlformats.org/wordprocessingml/2006/main" w:rsidRPr="00532D6C">
        <w:rPr>
          <w:rFonts w:ascii="GHEA Grapalat" w:eastAsia="GHEA Grapalat" w:hAnsi="GHEA Grapalat" w:cs="GHEA Grapalat"/>
          <w:b/>
          <w:sz w:val="24"/>
          <w:szCs w:val="24"/>
          <w:lang w:val="en-US"/>
        </w:rPr>
        <w:t xml:space="preserve"> </w:t>
      </w:r>
      <w:r xmlns:w="http://schemas.openxmlformats.org/wordprocessingml/2006/main" w:rsidRPr="00532D6C">
        <w:rPr>
          <w:rFonts w:ascii="GHEA Grapalat" w:eastAsia="GHEA Grapalat" w:hAnsi="GHEA Grapalat" w:cs="Arial"/>
          <w:b/>
          <w:sz w:val="24"/>
          <w:szCs w:val="24"/>
          <w:lang w:val="en-US"/>
        </w:rPr>
        <w:t xml:space="preserve">filling</w:t>
      </w:r>
      <w:r xmlns:w="http://schemas.openxmlformats.org/wordprocessingml/2006/main" w:rsidRPr="00532D6C">
        <w:rPr>
          <w:rFonts w:ascii="GHEA Grapalat" w:eastAsia="GHEA Grapalat" w:hAnsi="GHEA Grapalat" w:cs="GHEA Grapalat"/>
          <w:b/>
          <w:sz w:val="24"/>
          <w:szCs w:val="24"/>
          <w:lang w:val="en-US"/>
        </w:rPr>
        <w:t xml:space="preserve"> </w:t>
      </w:r>
      <w:r xmlns:w="http://schemas.openxmlformats.org/wordprocessingml/2006/main" w:rsidRPr="00532D6C">
        <w:rPr>
          <w:rFonts w:ascii="GHEA Grapalat" w:eastAsia="GHEA Grapalat" w:hAnsi="GHEA Grapalat" w:cs="Arial"/>
          <w:b/>
          <w:sz w:val="24"/>
          <w:szCs w:val="24"/>
          <w:lang w:val="en-US"/>
        </w:rPr>
        <w:t xml:space="preserve">order</w:t>
      </w:r>
    </w:p>
    <w:p w:rsidR="00532D6C" w:rsidRPr="00532D6C" w:rsidRDefault="00532D6C" w:rsidP="00106D44">
      <w:pPr>
        <w:pBdr>
          <w:top w:val="nil"/>
          <w:left w:val="nil"/>
          <w:bottom w:val="nil"/>
          <w:right w:val="nil"/>
          <w:between w:val="nil"/>
        </w:pBdr>
        <w:tabs>
          <w:tab w:val="left" w:pos="426"/>
        </w:tabs>
        <w:spacing w:after="0" w:line="360" w:lineRule="auto"/>
        <w:jc w:val="center"/>
        <w:rPr>
          <w:rFonts w:ascii="GHEA Grapalat" w:eastAsia="GHEA Grapalat" w:hAnsi="GHEA Grapalat" w:cs="GHEA Grapalat"/>
          <w:color w:val="000000"/>
          <w:sz w:val="24"/>
          <w:szCs w:val="24"/>
          <w:lang w:val="en-US"/>
        </w:rPr>
      </w:pPr>
    </w:p>
    <w:p w:rsidR="00532D6C" w:rsidRPr="00532D6C" w:rsidRDefault="00532D6C" w:rsidP="00106D44">
      <w:pPr xmlns:w="http://schemas.openxmlformats.org/wordprocessingml/2006/main">
        <w:numPr>
          <w:ilvl w:val="0"/>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GHEA Grapalat"/>
          <w:color w:val="000000"/>
          <w:sz w:val="24"/>
          <w:szCs w:val="24"/>
          <w:lang w:val="en-US"/>
        </w:rPr>
        <w:t xml:space="preserve">1 </w:t>
      </w:r>
      <w:r xmlns:w="http://schemas.openxmlformats.org/wordprocessingml/2006/main" w:rsidRPr="00532D6C">
        <w:rPr>
          <w:rFonts w:ascii="GHEA Grapalat" w:eastAsia="GHEA Grapalat" w:hAnsi="GHEA Grapalat" w:cs="Arial"/>
          <w:color w:val="000000"/>
          <w:sz w:val="24"/>
          <w:szCs w:val="24"/>
          <w:lang w:val="en-US"/>
        </w:rPr>
        <w:t xml:space="preserve">of </w:t>
      </w:r>
      <w:r xmlns:w="http://schemas.openxmlformats.org/wordprocessingml/2006/main" w:rsidRPr="00532D6C">
        <w:rPr>
          <w:rFonts w:ascii="GHEA Grapalat" w:eastAsia="GHEA Grapalat" w:hAnsi="GHEA Grapalat" w:cs="Arial"/>
          <w:color w:val="000000"/>
          <w:sz w:val="24"/>
          <w:szCs w:val="24"/>
          <w:lang w:val="en-US"/>
        </w:rPr>
        <w:t xml:space="preserve">the declaration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in the section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Organization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is filled</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are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declaration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representative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legal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person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hereinafter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Organization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data.</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This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section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subsections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to be completed</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are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as follows: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by the rules </w:t>
      </w:r>
      <w:r xmlns:w="http://schemas.openxmlformats.org/wordprocessingml/2006/main" w:rsidRPr="00532D6C">
        <w:rPr>
          <w:rFonts w:ascii="MS Mincho" w:eastAsia="MS Mincho" w:hAnsi="MS Mincho" w:cs="MS Mincho" w:hint="eastAsia"/>
          <w:color w:val="000000"/>
          <w:sz w:val="24"/>
          <w:szCs w:val="24"/>
          <w:lang w:val="en-US"/>
        </w:rPr>
        <w:t xml:space="preserve">.</w:t>
      </w:r>
    </w:p>
    <w:p w:rsidR="00532D6C" w:rsidRPr="00532D6C" w:rsidRDefault="00532D6C" w:rsidP="00106D44">
      <w:pPr xmlns:w="http://schemas.openxmlformats.org/wordprocessingml/2006/main">
        <w:numPr>
          <w:ilvl w:val="1"/>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data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name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that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including: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Latin letter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registration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data:</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inclusive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organizational 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form</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about</w:t>
      </w:r>
      <w:r xmlns:w="http://schemas.openxmlformats.org/wordprocessingml/2006/main" w:rsidRPr="00532D6C">
        <w:rPr>
          <w:rFonts w:ascii="GHEA Grapalat" w:eastAsia="GHEA Grapalat" w:hAnsi="GHEA Grapalat" w:cs="GHEA Grapalat"/>
          <w:sz w:val="24"/>
          <w:szCs w:val="24"/>
          <w:lang w:val="en-US"/>
        </w:rPr>
        <w:t xml:space="preserve">​</w:t>
      </w:r>
    </w:p>
    <w:p w:rsidR="00532D6C" w:rsidRPr="00532D6C" w:rsidRDefault="00532D6C" w:rsidP="00106D44">
      <w:pPr xmlns:w="http://schemas.openxmlformats.org/wordprocessingml/2006/main">
        <w:numPr>
          <w:ilvl w:val="1"/>
          <w:numId w:val="29"/>
        </w:numPr>
        <w:tabs>
          <w:tab w:val="left" w:pos="426"/>
        </w:tabs>
        <w:spacing w:after="0" w:line="360" w:lineRule="auto"/>
        <w:ind w:left="0" w:firstLine="0"/>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declaration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representative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physical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data</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who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signing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hy-AM"/>
        </w:rPr>
        <w:t xml:space="preserve">hereby</w:t>
      </w:r>
      <w:r xmlns:w="http://schemas.openxmlformats.org/wordprocessingml/2006/main" w:rsidRPr="00532D6C">
        <w:rPr>
          <w:rFonts w:ascii="GHEA Grapalat" w:eastAsia="GHEA Grapalat" w:hAnsi="GHEA Grapalat" w:cs="GHEA Grapalat"/>
          <w:sz w:val="24"/>
          <w:szCs w:val="24"/>
          <w:lang w:val="hy-AM"/>
        </w:rPr>
        <w:t xml:space="preserve"> </w:t>
      </w:r>
      <w:r xmlns:w="http://schemas.openxmlformats.org/wordprocessingml/2006/main" w:rsidRPr="00532D6C">
        <w:rPr>
          <w:rFonts w:ascii="GHEA Grapalat" w:eastAsia="GHEA Grapalat" w:hAnsi="GHEA Grapalat" w:cs="Arial"/>
          <w:sz w:val="24"/>
          <w:szCs w:val="24"/>
          <w:lang w:val="hy-AM"/>
        </w:rPr>
        <w:t xml:space="preserve">of the procedure</w:t>
      </w:r>
      <w:r xmlns:w="http://schemas.openxmlformats.org/wordprocessingml/2006/main" w:rsidRPr="00532D6C">
        <w:rPr>
          <w:rFonts w:ascii="GHEA Grapalat" w:eastAsia="GHEA Grapalat" w:hAnsi="GHEA Grapalat" w:cs="GHEA Grapalat"/>
          <w:sz w:val="24"/>
          <w:szCs w:val="24"/>
          <w:lang w:val="hy-AM"/>
        </w:rPr>
        <w:t xml:space="preserve"> </w:t>
      </w:r>
      <w:r xmlns:w="http://schemas.openxmlformats.org/wordprocessingml/2006/main" w:rsidRPr="00532D6C">
        <w:rPr>
          <w:rFonts w:ascii="GHEA Grapalat" w:eastAsia="GHEA Grapalat" w:hAnsi="GHEA Grapalat" w:cs="Arial"/>
          <w:sz w:val="24"/>
          <w:szCs w:val="24"/>
          <w:lang w:val="en-US"/>
        </w:rPr>
        <w:t xml:space="preserve">application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inclusive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documents </w:t>
      </w:r>
      <w:r xmlns:w="http://schemas.openxmlformats.org/wordprocessingml/2006/main" w:rsidRPr="00532D6C">
        <w:rPr>
          <w:rFonts w:ascii="GHEA Grapalat" w:eastAsia="GHEA Grapalat" w:hAnsi="GHEA Grapalat" w:cs="GHEA Grapalat"/>
          <w:sz w:val="24"/>
          <w:szCs w:val="24"/>
          <w:lang w:val="en-US"/>
        </w:rPr>
        <w:t xml:space="preserve">.</w:t>
      </w:r>
    </w:p>
    <w:p w:rsidR="00532D6C" w:rsidRPr="00532D6C" w:rsidRDefault="00532D6C" w:rsidP="00106D44">
      <w:pPr xmlns:w="http://schemas.openxmlformats.org/wordprocessingml/2006/main">
        <w:numPr>
          <w:ilvl w:val="1"/>
          <w:numId w:val="29"/>
        </w:numPr>
        <w:tabs>
          <w:tab w:val="left" w:pos="426"/>
        </w:tabs>
        <w:spacing w:after="0" w:line="360" w:lineRule="auto"/>
        <w:ind w:left="0" w:firstLine="0"/>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GHEA Grapalat"/>
          <w:sz w:val="24"/>
          <w:szCs w:val="24"/>
          <w:lang w:val="en-US"/>
        </w:rPr>
        <w:lastRenderedPageBreak xmlns:w="http://schemas.openxmlformats.org/wordprocessingml/2006/main"/>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Declaration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presentation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the declaration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signing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day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month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year </w:t>
      </w:r>
      <w:r xmlns:w="http://schemas.openxmlformats.org/wordprocessingml/2006/main" w:rsidRPr="00532D6C">
        <w:rPr>
          <w:rFonts w:ascii="GHEA Grapalat" w:eastAsia="GHEA Grapalat" w:hAnsi="GHEA Grapalat" w:cs="GHEA Grapalat"/>
          <w:sz w:val="24"/>
          <w:szCs w:val="24"/>
          <w:lang w:val="en-US"/>
        </w:rPr>
        <w:t xml:space="preserve">of </w:t>
      </w:r>
      <w:r xmlns:w="http://schemas.openxmlformats.org/wordprocessingml/2006/main" w:rsidRPr="00532D6C">
        <w:rPr>
          <w:rFonts w:ascii="GHEA Grapalat" w:eastAsia="GHEA Grapalat" w:hAnsi="GHEA Grapalat" w:cs="Arial"/>
          <w:sz w:val="24"/>
          <w:szCs w:val="24"/>
          <w:lang w:val="en-US"/>
        </w:rPr>
        <w:t xml:space="preserve">the declaration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pages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quantity </w:t>
      </w:r>
      <w:r xmlns:w="http://schemas.openxmlformats.org/wordprocessingml/2006/main" w:rsidRPr="00532D6C">
        <w:rPr>
          <w:rFonts w:ascii="GHEA Grapalat" w:eastAsia="GHEA Grapalat" w:hAnsi="GHEA Grapalat" w:cs="GHEA Grapalat"/>
          <w:sz w:val="24"/>
          <w:szCs w:val="24"/>
          <w:lang w:val="en-US"/>
        </w:rPr>
        <w:t xml:space="preserve">as</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also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put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declaration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representative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signature </w:t>
      </w:r>
      <w:r xmlns:w="http://schemas.openxmlformats.org/wordprocessingml/2006/main" w:rsidRPr="00532D6C">
        <w:rPr>
          <w:rFonts w:ascii="GHEA Grapalat" w:eastAsia="GHEA Grapalat" w:hAnsi="GHEA Grapalat" w:cs="GHEA Grapalat"/>
          <w:sz w:val="24"/>
          <w:szCs w:val="24"/>
          <w:lang w:val="en-US"/>
        </w:rPr>
        <w:t xml:space="preserve">.</w:t>
      </w:r>
    </w:p>
    <w:p w:rsidR="00532D6C" w:rsidRPr="00532D6C" w:rsidRDefault="00532D6C" w:rsidP="00106D44">
      <w:pPr xmlns:w="http://schemas.openxmlformats.org/wordprocessingml/2006/main">
        <w:numPr>
          <w:ilvl w:val="0"/>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GHEA Grapalat"/>
          <w:color w:val="000000"/>
          <w:sz w:val="24"/>
          <w:szCs w:val="24"/>
          <w:lang w:val="en-US"/>
        </w:rPr>
        <w:t xml:space="preserve">2 </w:t>
      </w:r>
      <w:r xmlns:w="http://schemas.openxmlformats.org/wordprocessingml/2006/main" w:rsidRPr="00532D6C">
        <w:rPr>
          <w:rFonts w:ascii="GHEA Grapalat" w:eastAsia="GHEA Grapalat" w:hAnsi="GHEA Grapalat" w:cs="Arial"/>
          <w:color w:val="000000"/>
          <w:sz w:val="24"/>
          <w:szCs w:val="24"/>
          <w:lang w:val="en-US"/>
        </w:rPr>
        <w:t xml:space="preserve">of </w:t>
      </w:r>
      <w:r xmlns:w="http://schemas.openxmlformats.org/wordprocessingml/2006/main" w:rsidRPr="00532D6C">
        <w:rPr>
          <w:rFonts w:ascii="GHEA Grapalat" w:eastAsia="GHEA Grapalat" w:hAnsi="GHEA Grapalat" w:cs="Arial"/>
          <w:sz w:val="24"/>
          <w:szCs w:val="24"/>
          <w:lang w:val="en-US"/>
        </w:rPr>
        <w:t xml:space="preserve">the statement</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section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of Shares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listing</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data </w:t>
      </w:r>
      <w:r xmlns:w="http://schemas.openxmlformats.org/wordprocessingml/2006/main" w:rsidRPr="00532D6C">
        <w:rPr>
          <w:rFonts w:ascii="GHEA Grapalat" w:eastAsia="GHEA Grapalat" w:hAnsi="GHEA Grapalat" w:cs="GHEA Grapalat"/>
          <w:color w:val="000000"/>
          <w:sz w:val="24"/>
          <w:szCs w:val="24"/>
          <w:lang w:val="en-US"/>
        </w:rPr>
        <w:t xml:space="preserve">)</w:t>
      </w:r>
      <w:r xmlns:w="http://schemas.openxmlformats.org/wordprocessingml/2006/main" w:rsidRPr="00532D6C">
        <w:rPr>
          <w:rFonts w:ascii="GHEA Grapalat" w:eastAsia="GHEA Grapalat" w:hAnsi="GHEA Grapalat" w:cs="GHEA Grapalat"/>
          <w:b/>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to be completed</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is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if</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Organization: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Organization </w:t>
      </w:r>
      <w:r xmlns:w="http://schemas.openxmlformats.org/wordprocessingml/2006/main" w:rsidRPr="00532D6C">
        <w:rPr>
          <w:rFonts w:ascii="GHEA Grapalat" w:eastAsia="GHEA Grapalat" w:hAnsi="GHEA Grapalat" w:cs="Arial"/>
          <w:sz w:val="24"/>
          <w:szCs w:val="24"/>
          <w:lang w:val="en-US"/>
        </w:rPr>
        <w:t xml:space="preserve">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completely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controller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other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legal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person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shares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listed</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are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of Armenia</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Republic</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justice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of the minister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by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approved by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real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beneficiaries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equivalent</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disclosure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standards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regulated</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markets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in the list</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included</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in the market.</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Marked</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standards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to match</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case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department</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to be completed</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Organization: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organization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completely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controller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other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legal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person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for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department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complete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case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the declaration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next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departments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subject to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they are not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addition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except for </w:t>
      </w:r>
      <w:r xmlns:w="http://schemas.openxmlformats.org/wordprocessingml/2006/main" w:rsidRPr="00532D6C">
        <w:rPr>
          <w:rFonts w:ascii="GHEA Grapalat" w:eastAsia="GHEA Grapalat" w:hAnsi="GHEA Grapalat" w:cs="GHEA Grapalat"/>
          <w:sz w:val="24"/>
          <w:szCs w:val="24"/>
          <w:lang w:val="en-US"/>
        </w:rPr>
        <w:t xml:space="preserve">the </w:t>
      </w:r>
      <w:r xmlns:w="http://schemas.openxmlformats.org/wordprocessingml/2006/main" w:rsidRPr="00532D6C">
        <w:rPr>
          <w:rFonts w:ascii="GHEA Grapalat" w:eastAsia="GHEA Grapalat" w:hAnsi="GHEA Grapalat" w:cs="Arial"/>
          <w:sz w:val="24"/>
          <w:szCs w:val="24"/>
          <w:lang w:val="en-US"/>
        </w:rPr>
        <w:t xml:space="preserve">5th</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the department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which</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if</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completely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controller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Statutory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capital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has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indirect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This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section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subsections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to be completed</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are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as follows: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by the rules </w:t>
      </w:r>
      <w:r xmlns:w="http://schemas.openxmlformats.org/wordprocessingml/2006/main" w:rsidRPr="00532D6C">
        <w:rPr>
          <w:rFonts w:ascii="MS Mincho" w:eastAsia="MS Mincho" w:hAnsi="MS Mincho" w:cs="MS Mincho" w:hint="eastAsia"/>
          <w:color w:val="000000"/>
          <w:sz w:val="24"/>
          <w:szCs w:val="24"/>
          <w:lang w:val="en-US"/>
        </w:rPr>
        <w:t xml:space="preserve">.</w:t>
      </w:r>
    </w:p>
    <w:p w:rsidR="00532D6C" w:rsidRPr="00532D6C" w:rsidRDefault="00532D6C" w:rsidP="00106D44">
      <w:pPr xmlns:w="http://schemas.openxmlformats.org/wordprocessingml/2006/main">
        <w:numPr>
          <w:ilvl w:val="1"/>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Stocks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listing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data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stock</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the stock market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name: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brackets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also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the stock market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code </w:t>
      </w:r>
      <w:r xmlns:w="http://schemas.openxmlformats.org/wordprocessingml/2006/main" w:rsidRPr="00532D6C">
        <w:rPr>
          <w:rFonts w:ascii="GHEA Grapalat" w:eastAsia="GHEA Grapalat" w:hAnsi="GHEA Grapalat" w:cs="GHEA Grapalat"/>
          <w:sz w:val="24"/>
          <w:szCs w:val="24"/>
          <w:lang w:val="en-US"/>
        </w:rPr>
        <w:t xml:space="preserve">(Market Identifier Code), </w:t>
      </w:r>
      <w:r xmlns:w="http://schemas.openxmlformats.org/wordprocessingml/2006/main" w:rsidRPr="00532D6C">
        <w:rPr>
          <w:rFonts w:ascii="GHEA Grapalat" w:eastAsia="GHEA Grapalat" w:hAnsi="GHEA Grapalat" w:cs="Arial"/>
          <w:sz w:val="24"/>
          <w:szCs w:val="24"/>
          <w:lang w:val="en-US"/>
        </w:rPr>
        <w:t xml:space="preserve">where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listed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completely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controller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other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shares </w:t>
      </w:r>
      <w:r xmlns:w="http://schemas.openxmlformats.org/wordprocessingml/2006/main" w:rsidRPr="00532D6C">
        <w:rPr>
          <w:rFonts w:ascii="GHEA Grapalat" w:eastAsia="GHEA Grapalat" w:hAnsi="GHEA Grapalat" w:cs="GHEA Grapalat"/>
          <w:sz w:val="24"/>
          <w:szCs w:val="24"/>
          <w:lang w:val="en-US"/>
        </w:rPr>
        <w:t xml:space="preserve">as</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also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happening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link:</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on the stock exchange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available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documents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availability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case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documents </w:t>
      </w:r>
      <w:r xmlns:w="http://schemas.openxmlformats.org/wordprocessingml/2006/main" w:rsidRPr="00532D6C">
        <w:rPr>
          <w:rFonts w:ascii="GHEA Grapalat" w:eastAsia="GHEA Grapalat" w:hAnsi="GHEA Grapalat" w:cs="GHEA Grapalat"/>
          <w:sz w:val="24"/>
          <w:szCs w:val="24"/>
          <w:lang w:val="en-US"/>
        </w:rPr>
        <w:t xml:space="preserve">that</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contains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information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given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owners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regarding</w:t>
      </w:r>
      <w:r xmlns:w="http://schemas.openxmlformats.org/wordprocessingml/2006/main" w:rsidRPr="00532D6C">
        <w:rPr>
          <w:rFonts w:ascii="GHEA Grapalat" w:eastAsia="GHEA Grapalat" w:hAnsi="GHEA Grapalat" w:cs="GHEA Grapalat"/>
          <w:sz w:val="24"/>
          <w:szCs w:val="24"/>
          <w:lang w:val="en-US"/>
        </w:rPr>
        <w:t xml:space="preserve">​</w:t>
      </w:r>
    </w:p>
    <w:p w:rsidR="00532D6C" w:rsidRPr="00532D6C" w:rsidRDefault="00532D6C" w:rsidP="00106D44">
      <w:pPr xmlns:w="http://schemas.openxmlformats.org/wordprocessingml/2006/main">
        <w:numPr>
          <w:ilvl w:val="1"/>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controller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data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if</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 xml:space="preserve">2.1 </w:t>
      </w:r>
      <w:r xmlns:w="http://schemas.openxmlformats.org/wordprocessingml/2006/main" w:rsidRPr="00532D6C">
        <w:rPr>
          <w:rFonts w:ascii="GHEA Grapalat" w:eastAsia="GHEA Grapalat" w:hAnsi="GHEA Grapalat" w:cs="Arial"/>
          <w:sz w:val="24"/>
          <w:szCs w:val="24"/>
          <w:lang w:val="en-US"/>
        </w:rPr>
        <w:t xml:space="preserve">of </w:t>
      </w:r>
      <w:r xmlns:w="http://schemas.openxmlformats.org/wordprocessingml/2006/main" w:rsidRPr="00532D6C">
        <w:rPr>
          <w:rFonts w:ascii="GHEA Grapalat" w:eastAsia="GHEA Grapalat" w:hAnsi="GHEA Grapalat" w:cs="Arial"/>
          <w:sz w:val="24"/>
          <w:szCs w:val="24"/>
          <w:lang w:val="en-US"/>
        </w:rPr>
        <w:t xml:space="preserve">the declaration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data</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refers to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declaration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representative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the person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other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completely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controller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other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controller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name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that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including: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Latin letter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registration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data </w:t>
      </w:r>
      <w:r xmlns:w="http://schemas.openxmlformats.org/wordprocessingml/2006/main" w:rsidRPr="00532D6C">
        <w:rPr>
          <w:rFonts w:ascii="GHEA Grapalat" w:eastAsia="GHEA Grapalat" w:hAnsi="GHEA Grapalat" w:cs="Arial"/>
          <w:sz w:val="24"/>
          <w:szCs w:val="24"/>
          <w:lang w:val="en-US"/>
        </w:rPr>
        <w:t xml:space="preserve">including </w:t>
      </w:r>
      <w:r xmlns:w="http://schemas.openxmlformats.org/wordprocessingml/2006/main" w:rsidRPr="00532D6C">
        <w:rPr>
          <w:rFonts w:ascii="GHEA Grapalat" w:eastAsia="GHEA Grapalat" w:hAnsi="GHEA Grapalat" w:cs="GHEA Grapalat"/>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organizational 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form</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about </w:t>
      </w:r>
      <w:r xmlns:w="http://schemas.openxmlformats.org/wordprocessingml/2006/main" w:rsidRPr="00532D6C">
        <w:rPr>
          <w:rFonts w:ascii="GHEA Grapalat" w:eastAsia="GHEA Grapalat" w:hAnsi="GHEA Grapalat" w:cs="GHEA Grapalat"/>
          <w:sz w:val="24"/>
          <w:szCs w:val="24"/>
          <w:lang w:val="en-US"/>
        </w:rPr>
        <w:t xml:space="preserve">how</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also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executive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the body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lead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name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last </w:t>
      </w:r>
      <w:r xmlns:w="http://schemas.openxmlformats.org/wordprocessingml/2006/main" w:rsidRPr="00532D6C">
        <w:rPr>
          <w:rFonts w:ascii="GHEA Grapalat" w:eastAsia="GHEA Grapalat" w:hAnsi="GHEA Grapalat" w:cs="GHEA Grapalat"/>
          <w:sz w:val="24"/>
          <w:szCs w:val="24"/>
          <w:lang w:val="en-US"/>
        </w:rPr>
        <w:t xml:space="preserve">name</w:t>
      </w:r>
    </w:p>
    <w:p w:rsidR="00532D6C" w:rsidRPr="00532D6C" w:rsidRDefault="00532D6C" w:rsidP="00106D44">
      <w:pPr xmlns:w="http://schemas.openxmlformats.org/wordprocessingml/2006/main">
        <w:numPr>
          <w:ilvl w:val="1"/>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Control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level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if</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 xml:space="preserve">2 </w:t>
      </w:r>
      <w:r xmlns:w="http://schemas.openxmlformats.org/wordprocessingml/2006/main" w:rsidRPr="00532D6C">
        <w:rPr>
          <w:rFonts w:ascii="GHEA Grapalat" w:eastAsia="GHEA Grapalat" w:hAnsi="GHEA Grapalat" w:cs="Arial"/>
          <w:sz w:val="24"/>
          <w:szCs w:val="24"/>
          <w:lang w:val="en-US"/>
        </w:rPr>
        <w:t xml:space="preserve">of the declaration </w:t>
      </w:r>
      <w:r xmlns:w="http://schemas.openxmlformats.org/wordprocessingml/2006/main" w:rsidRPr="00532D6C">
        <w:rPr>
          <w:rFonts w:ascii="MS Mincho" w:eastAsia="MS Mincho" w:hAnsi="MS Mincho" w:cs="MS Mincho" w:hint="eastAsia"/>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on </w:t>
      </w:r>
      <w:r xmlns:w="http://schemas.openxmlformats.org/wordprocessingml/2006/main" w:rsidRPr="00532D6C">
        <w:rPr>
          <w:rFonts w:ascii="GHEA Grapalat" w:eastAsia="GHEA Grapalat" w:hAnsi="GHEA Grapalat" w:cs="GHEA Grapalat"/>
          <w:sz w:val="24"/>
          <w:szCs w:val="24"/>
          <w:lang w:val="en-US"/>
        </w:rPr>
        <w:t xml:space="preserve">the 1st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completely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controller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the 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pertaining to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data.</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lastRenderedPageBreak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Statutory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capital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controller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size: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percentage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 xml:space="preserve">with </w:t>
      </w:r>
      <w:r xmlns:w="http://schemas.openxmlformats.org/wordprocessingml/2006/main" w:rsidRPr="00532D6C">
        <w:rPr>
          <w:rFonts w:ascii="GHEA Grapalat" w:eastAsia="GHEA Grapalat" w:hAnsi="GHEA Grapalat" w:cs="Arial"/>
          <w:sz w:val="24"/>
          <w:szCs w:val="24"/>
          <w:lang w:val="en-US"/>
        </w:rPr>
        <w:t xml:space="preserve">expression </w:t>
      </w:r>
      <w:r xmlns:w="http://schemas.openxmlformats.org/wordprocessingml/2006/main" w:rsidRPr="00532D6C">
        <w:rPr>
          <w:rFonts w:ascii="GHEA Grapalat" w:eastAsia="GHEA Grapalat" w:hAnsi="GHEA Grapalat" w:cs="Arial"/>
          <w:sz w:val="24"/>
          <w:szCs w:val="24"/>
          <w:lang w:val="en-US"/>
        </w:rPr>
        <w:t xml:space="preserve">like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also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type.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Statutory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capital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size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kind of</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regarding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notes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happening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hereby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 xml:space="preserve">4th </w:t>
      </w:r>
      <w:r xmlns:w="http://schemas.openxmlformats.org/wordprocessingml/2006/main" w:rsidRPr="00532D6C">
        <w:rPr>
          <w:rFonts w:ascii="GHEA Grapalat" w:eastAsia="GHEA Grapalat" w:hAnsi="GHEA Grapalat" w:cs="Arial"/>
          <w:sz w:val="24"/>
          <w:szCs w:val="24"/>
          <w:lang w:val="en-US"/>
        </w:rPr>
        <w:t xml:space="preserve">grade</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Item </w:t>
      </w:r>
      <w:r xmlns:w="http://schemas.openxmlformats.org/wordprocessingml/2006/main" w:rsidRPr="00532D6C">
        <w:rPr>
          <w:rFonts w:ascii="GHEA Grapalat" w:eastAsia="GHEA Grapalat" w:hAnsi="GHEA Grapalat" w:cs="GHEA Grapalat"/>
          <w:sz w:val="24"/>
          <w:szCs w:val="24"/>
          <w:lang w:val="en-US"/>
        </w:rPr>
        <w:t xml:space="preserve">5</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paragraph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sub-item</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defined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rules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by accounting.</w:t>
      </w:r>
    </w:p>
    <w:p w:rsidR="00532D6C" w:rsidRPr="00532D6C" w:rsidRDefault="00532D6C" w:rsidP="00106D44">
      <w:pPr>
        <w:pBdr>
          <w:top w:val="nil"/>
          <w:left w:val="nil"/>
          <w:bottom w:val="nil"/>
          <w:right w:val="nil"/>
          <w:between w:val="nil"/>
        </w:pBdr>
        <w:tabs>
          <w:tab w:val="left" w:pos="426"/>
        </w:tabs>
        <w:spacing w:after="0" w:line="360" w:lineRule="auto"/>
        <w:jc w:val="both"/>
        <w:rPr>
          <w:rFonts w:ascii="GHEA Grapalat" w:eastAsia="GHEA Grapalat" w:hAnsi="GHEA Grapalat" w:cs="GHEA Grapalat"/>
          <w:sz w:val="24"/>
          <w:szCs w:val="24"/>
          <w:lang w:val="en-US"/>
        </w:rPr>
      </w:pPr>
    </w:p>
    <w:p w:rsidR="00532D6C" w:rsidRPr="00532D6C" w:rsidRDefault="00532D6C" w:rsidP="00106D44">
      <w:pPr xmlns:w="http://schemas.openxmlformats.org/wordprocessingml/2006/main">
        <w:numPr>
          <w:ilvl w:val="0"/>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GHEA Grapalat"/>
          <w:color w:val="000000"/>
          <w:sz w:val="24"/>
          <w:szCs w:val="24"/>
          <w:lang w:val="en-US"/>
        </w:rPr>
        <w:t xml:space="preserve">3rd </w:t>
      </w:r>
      <w:r xmlns:w="http://schemas.openxmlformats.org/wordprocessingml/2006/main" w:rsidRPr="00532D6C">
        <w:rPr>
          <w:rFonts w:ascii="GHEA Grapalat" w:eastAsia="GHEA Grapalat" w:hAnsi="GHEA Grapalat" w:cs="Arial"/>
          <w:color w:val="000000"/>
          <w:sz w:val="24"/>
          <w:szCs w:val="24"/>
          <w:lang w:val="en-US"/>
        </w:rPr>
        <w:t xml:space="preserve">of </w:t>
      </w:r>
      <w:r xmlns:w="http://schemas.openxmlformats.org/wordprocessingml/2006/main" w:rsidRPr="00532D6C">
        <w:rPr>
          <w:rFonts w:ascii="GHEA Grapalat" w:eastAsia="GHEA Grapalat" w:hAnsi="GHEA Grapalat" w:cs="Arial"/>
          <w:color w:val="000000"/>
          <w:sz w:val="24"/>
          <w:szCs w:val="24"/>
          <w:lang w:val="en-US"/>
        </w:rPr>
        <w:t xml:space="preserve">the statement</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department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State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community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international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organization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participation </w:t>
      </w:r>
      <w:r xmlns:w="http://schemas.openxmlformats.org/wordprocessingml/2006/main" w:rsidRPr="00532D6C">
        <w:rPr>
          <w:rFonts w:ascii="GHEA Grapalat" w:eastAsia="GHEA Grapalat" w:hAnsi="GHEA Grapalat" w:cs="GHEA Grapalat"/>
          <w:color w:val="000000"/>
          <w:sz w:val="24"/>
          <w:szCs w:val="24"/>
          <w:lang w:val="en-US"/>
        </w:rPr>
        <w:t xml:space="preserve">)</w:t>
      </w:r>
      <w:r xmlns:w="http://schemas.openxmlformats.org/wordprocessingml/2006/main" w:rsidRPr="00532D6C">
        <w:rPr>
          <w:rFonts w:ascii="GHEA Grapalat" w:eastAsia="GHEA Grapalat" w:hAnsi="GHEA Grapalat" w:cs="GHEA Grapalat"/>
          <w:b/>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to be completed</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is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if</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Organization: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Statutory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in capital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directly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indirect</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participation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has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any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state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community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international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organization.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Section: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can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be completed</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don't</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how many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even </w:t>
      </w:r>
      <w:r xmlns:w="http://schemas.openxmlformats.org/wordprocessingml/2006/main" w:rsidRPr="00532D6C">
        <w:rPr>
          <w:rFonts w:ascii="GHEA Grapalat" w:eastAsia="GHEA Grapalat" w:hAnsi="GHEA Grapalat" w:cs="GHEA Grapalat"/>
          <w:color w:val="000000"/>
          <w:sz w:val="24"/>
          <w:szCs w:val="24"/>
          <w:lang w:val="en-US"/>
        </w:rPr>
        <w:t xml:space="preserve">if</w:t>
      </w:r>
      <w:r xmlns:w="http://schemas.openxmlformats.org/wordprocessingml/2006/main" w:rsidRPr="00532D6C">
        <w:rPr>
          <w:rFonts w:ascii="GHEA Grapalat" w:eastAsia="GHEA Grapalat" w:hAnsi="GHEA Grapalat" w:cs="Arial"/>
          <w:color w:val="000000"/>
          <w:sz w:val="24"/>
          <w:szCs w:val="24"/>
          <w:lang w:val="en-US"/>
        </w:rPr>
        <w:t xml:space="preserv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Organization: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Statutory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in capital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directly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indirect</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participation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have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don't</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how many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state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community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international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organization.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This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section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subsections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to be completed</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are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as follows: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by the rules </w:t>
      </w:r>
      <w:r xmlns:w="http://schemas.openxmlformats.org/wordprocessingml/2006/main" w:rsidRPr="00532D6C">
        <w:rPr>
          <w:rFonts w:ascii="MS Mincho" w:eastAsia="MS Mincho" w:hAnsi="MS Mincho" w:cs="MS Mincho" w:hint="eastAsia"/>
          <w:color w:val="000000"/>
          <w:sz w:val="24"/>
          <w:szCs w:val="24"/>
          <w:lang w:val="en-US"/>
        </w:rPr>
        <w:t xml:space="preserve">.</w:t>
      </w:r>
    </w:p>
    <w:p w:rsidR="00532D6C" w:rsidRPr="00532D6C" w:rsidRDefault="00532D6C" w:rsidP="00106D44">
      <w:pPr xmlns:w="http://schemas.openxmlformats.org/wordprocessingml/2006/main">
        <w:numPr>
          <w:ilvl w:val="1"/>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the State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community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if</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declaration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representative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Statutory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capital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available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the state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community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directly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indirect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case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the state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community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case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also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community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name.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also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Statutory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capital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the state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community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size: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percentage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 xml:space="preserve">with </w:t>
      </w:r>
      <w:r xmlns:w="http://schemas.openxmlformats.org/wordprocessingml/2006/main" w:rsidRPr="00532D6C">
        <w:rPr>
          <w:rFonts w:ascii="GHEA Grapalat" w:eastAsia="GHEA Grapalat" w:hAnsi="GHEA Grapalat" w:cs="Arial"/>
          <w:sz w:val="24"/>
          <w:szCs w:val="24"/>
          <w:lang w:val="en-US"/>
        </w:rPr>
        <w:t xml:space="preserve">expression </w:t>
      </w:r>
      <w:r xmlns:w="http://schemas.openxmlformats.org/wordprocessingml/2006/main" w:rsidRPr="00532D6C">
        <w:rPr>
          <w:rFonts w:ascii="GHEA Grapalat" w:eastAsia="GHEA Grapalat" w:hAnsi="GHEA Grapalat" w:cs="Arial"/>
          <w:sz w:val="24"/>
          <w:szCs w:val="24"/>
          <w:lang w:val="en-US"/>
        </w:rPr>
        <w:t xml:space="preserve">like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also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type.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Statutory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capital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size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kind of</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regarding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notes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happening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hereby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 xml:space="preserve">4th </w:t>
      </w:r>
      <w:r xmlns:w="http://schemas.openxmlformats.org/wordprocessingml/2006/main" w:rsidRPr="00532D6C">
        <w:rPr>
          <w:rFonts w:ascii="GHEA Grapalat" w:eastAsia="GHEA Grapalat" w:hAnsi="GHEA Grapalat" w:cs="Arial"/>
          <w:sz w:val="24"/>
          <w:szCs w:val="24"/>
          <w:lang w:val="en-US"/>
        </w:rPr>
        <w:t xml:space="preserve">grade</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Item </w:t>
      </w:r>
      <w:r xmlns:w="http://schemas.openxmlformats.org/wordprocessingml/2006/main" w:rsidRPr="00532D6C">
        <w:rPr>
          <w:rFonts w:ascii="GHEA Grapalat" w:eastAsia="GHEA Grapalat" w:hAnsi="GHEA Grapalat" w:cs="GHEA Grapalat"/>
          <w:sz w:val="24"/>
          <w:szCs w:val="24"/>
          <w:lang w:val="en-US"/>
        </w:rPr>
        <w:t xml:space="preserve">5</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paragraph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sub-item</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defined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rules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by accounting </w:t>
      </w:r>
      <w:r xmlns:w="http://schemas.openxmlformats.org/wordprocessingml/2006/main" w:rsidRPr="00532D6C">
        <w:rPr>
          <w:rFonts w:ascii="GHEA Grapalat" w:eastAsia="GHEA Grapalat" w:hAnsi="GHEA Grapalat" w:cs="GHEA Grapalat"/>
          <w:sz w:val="24"/>
          <w:szCs w:val="24"/>
          <w:lang w:val="en-US"/>
        </w:rPr>
        <w:t xml:space="preserve">.</w:t>
      </w:r>
    </w:p>
    <w:p w:rsidR="00532D6C" w:rsidRPr="00454CDE" w:rsidRDefault="00532D6C" w:rsidP="00106D44">
      <w:pPr xmlns:w="http://schemas.openxmlformats.org/wordprocessingml/2006/main">
        <w:numPr>
          <w:ilvl w:val="1"/>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GHEA Grapalat"/>
          <w:sz w:val="24"/>
          <w:szCs w:val="24"/>
          <w:lang w:val="en-US"/>
        </w:rPr>
        <w:t xml:space="preserve">International</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if</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declaration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representative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Statutory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capital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available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international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directly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indirect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international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name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that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including: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Latin letter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Statutory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capital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international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size: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percentage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 xml:space="preserve">with </w:t>
      </w:r>
      <w:r xmlns:w="http://schemas.openxmlformats.org/wordprocessingml/2006/main" w:rsidRPr="00532D6C">
        <w:rPr>
          <w:rFonts w:ascii="GHEA Grapalat" w:eastAsia="GHEA Grapalat" w:hAnsi="GHEA Grapalat" w:cs="Arial"/>
          <w:sz w:val="24"/>
          <w:szCs w:val="24"/>
          <w:lang w:val="en-US"/>
        </w:rPr>
        <w:t xml:space="preserve">expression </w:t>
      </w:r>
      <w:r xmlns:w="http://schemas.openxmlformats.org/wordprocessingml/2006/main" w:rsidRPr="00532D6C">
        <w:rPr>
          <w:rFonts w:ascii="GHEA Grapalat" w:eastAsia="GHEA Grapalat" w:hAnsi="GHEA Grapalat" w:cs="Arial"/>
          <w:sz w:val="24"/>
          <w:szCs w:val="24"/>
          <w:lang w:val="en-US"/>
        </w:rPr>
        <w:t xml:space="preserve">like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also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type.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Statutory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capital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size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kind of</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regarding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notes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happening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hereby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 xml:space="preserve">4th </w:t>
      </w:r>
      <w:r xmlns:w="http://schemas.openxmlformats.org/wordprocessingml/2006/main" w:rsidRPr="00532D6C">
        <w:rPr>
          <w:rFonts w:ascii="GHEA Grapalat" w:eastAsia="GHEA Grapalat" w:hAnsi="GHEA Grapalat" w:cs="Arial"/>
          <w:sz w:val="24"/>
          <w:szCs w:val="24"/>
          <w:lang w:val="en-US"/>
        </w:rPr>
        <w:t xml:space="preserve">grade</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Item </w:t>
      </w:r>
      <w:r xmlns:w="http://schemas.openxmlformats.org/wordprocessingml/2006/main" w:rsidRPr="00532D6C">
        <w:rPr>
          <w:rFonts w:ascii="GHEA Grapalat" w:eastAsia="GHEA Grapalat" w:hAnsi="GHEA Grapalat" w:cs="GHEA Grapalat"/>
          <w:sz w:val="24"/>
          <w:szCs w:val="24"/>
          <w:lang w:val="en-US"/>
        </w:rPr>
        <w:t xml:space="preserve">5</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paragraph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sub-item</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defined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rules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by accounting.</w:t>
      </w:r>
    </w:p>
    <w:p w:rsidR="00532D6C" w:rsidRPr="00532D6C" w:rsidRDefault="00532D6C" w:rsidP="00106D44">
      <w:pPr xmlns:w="http://schemas.openxmlformats.org/wordprocessingml/2006/main">
        <w:numPr>
          <w:ilvl w:val="0"/>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Arial"/>
          <w:color w:val="000000"/>
          <w:sz w:val="24"/>
          <w:szCs w:val="24"/>
          <w:lang w:val="en-US"/>
        </w:rPr>
        <w:lastRenderedPageBreak xmlns:w="http://schemas.openxmlformats.org/wordprocessingml/2006/main"/>
      </w:r>
      <w:r xmlns:w="http://schemas.openxmlformats.org/wordprocessingml/2006/main" w:rsidRPr="00532D6C">
        <w:rPr>
          <w:rFonts w:ascii="GHEA Grapalat" w:eastAsia="GHEA Grapalat" w:hAnsi="GHEA Grapalat" w:cs="GHEA Grapalat"/>
          <w:color w:val="000000"/>
          <w:sz w:val="24"/>
          <w:szCs w:val="24"/>
          <w:lang w:val="en-US"/>
        </w:rPr>
        <w:t xml:space="preserve">4th </w:t>
      </w:r>
      <w:r xmlns:w="http://schemas.openxmlformats.org/wordprocessingml/2006/main" w:rsidRPr="00532D6C">
        <w:rPr>
          <w:rFonts w:ascii="GHEA Grapalat" w:eastAsia="GHEA Grapalat" w:hAnsi="GHEA Grapalat" w:cs="Arial"/>
          <w:color w:val="000000"/>
          <w:sz w:val="24"/>
          <w:szCs w:val="24"/>
          <w:lang w:val="en-US"/>
        </w:rPr>
        <w:t xml:space="preserve">of </w:t>
      </w:r>
      <w:r xmlns:w="http://schemas.openxmlformats.org/wordprocessingml/2006/main" w:rsidRPr="00532D6C">
        <w:rPr>
          <w:rFonts w:ascii="GHEA Grapalat" w:eastAsia="GHEA Grapalat" w:hAnsi="GHEA Grapalat" w:cs="Arial"/>
          <w:color w:val="000000"/>
          <w:sz w:val="24"/>
          <w:szCs w:val="24"/>
          <w:lang w:val="en-US"/>
        </w:rPr>
        <w:t xml:space="preserve">the declaration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section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Real: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beneficiary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data </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to be completed</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each</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real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beneficiary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for</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separately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Organization: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real</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beneficiaries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in quantity.</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This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section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subsections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to be completed</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are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as follows: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by the rules </w:t>
      </w:r>
      <w:r xmlns:w="http://schemas.openxmlformats.org/wordprocessingml/2006/main" w:rsidRPr="00532D6C">
        <w:rPr>
          <w:rFonts w:ascii="MS Mincho" w:eastAsia="MS Mincho" w:hAnsi="MS Mincho" w:cs="MS Mincho" w:hint="eastAsia"/>
          <w:color w:val="000000"/>
          <w:sz w:val="24"/>
          <w:szCs w:val="24"/>
          <w:lang w:val="en-US"/>
        </w:rPr>
        <w:t xml:space="preserve">.</w:t>
      </w:r>
    </w:p>
    <w:p w:rsidR="00532D6C" w:rsidRPr="00532D6C" w:rsidRDefault="00532D6C" w:rsidP="00106D44">
      <w:pPr xmlns:w="http://schemas.openxmlformats.org/wordprocessingml/2006/main">
        <w:numPr>
          <w:ilvl w:val="1"/>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Personally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identity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certifier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data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data.</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data</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so </w:t>
      </w:r>
      <w:r xmlns:w="http://schemas.openxmlformats.org/wordprocessingml/2006/main" w:rsidRPr="00532D6C">
        <w:rPr>
          <w:rFonts w:ascii="GHEA Grapalat" w:eastAsia="GHEA Grapalat" w:hAnsi="GHEA Grapalat" w:cs="GHEA Grapalat"/>
          <w:sz w:val="24"/>
          <w:szCs w:val="24"/>
          <w:lang w:val="en-US"/>
        </w:rPr>
        <w:t xml:space="preserve">as</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them</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confirmatory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the document.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If:</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name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last name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Armenian: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Latin letter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available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they are not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latter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confirmatory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the document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declaration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them</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transcription </w:t>
      </w:r>
      <w:r xmlns:w="http://schemas.openxmlformats.org/wordprocessingml/2006/main" w:rsidRPr="00532D6C">
        <w:rPr>
          <w:rFonts w:ascii="GHEA Grapalat" w:eastAsia="GHEA Grapalat" w:hAnsi="GHEA Grapalat" w:cs="GHEA Grapalat"/>
          <w:sz w:val="24"/>
          <w:szCs w:val="24"/>
          <w:lang w:val="en-US"/>
        </w:rPr>
        <w:t xml:space="preserve">.</w:t>
      </w:r>
    </w:p>
    <w:p w:rsidR="00532D6C" w:rsidRPr="00532D6C" w:rsidRDefault="00532D6C" w:rsidP="00106D44">
      <w:pPr xmlns:w="http://schemas.openxmlformats.org/wordprocessingml/2006/main">
        <w:numPr>
          <w:ilvl w:val="1"/>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confirmatory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document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information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confirmatory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the document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regarding</w:t>
      </w:r>
      <w:r xmlns:w="http://schemas.openxmlformats.org/wordprocessingml/2006/main" w:rsidRPr="00532D6C">
        <w:rPr>
          <w:rFonts w:ascii="GHEA Grapalat" w:eastAsia="GHEA Grapalat" w:hAnsi="GHEA Grapalat" w:cs="GHEA Grapalat"/>
          <w:sz w:val="24"/>
          <w:szCs w:val="24"/>
          <w:lang w:val="en-US"/>
        </w:rPr>
        <w:t xml:space="preserve">​</w:t>
      </w:r>
    </w:p>
    <w:p w:rsidR="00532D6C" w:rsidRPr="00532D6C" w:rsidRDefault="00532D6C" w:rsidP="00106D44">
      <w:pPr xmlns:w="http://schemas.openxmlformats.org/wordprocessingml/2006/main">
        <w:numPr>
          <w:ilvl w:val="1"/>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Personally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accounting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address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accounting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wild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 xml:space="preserve">the </w:t>
      </w:r>
      <w:r xmlns:w="http://schemas.openxmlformats.org/wordprocessingml/2006/main" w:rsidRPr="00532D6C">
        <w:rPr>
          <w:rFonts w:ascii="GHEA Grapalat" w:eastAsia="GHEA Grapalat" w:hAnsi="GHEA Grapalat" w:cs="Arial"/>
          <w:sz w:val="24"/>
          <w:szCs w:val="24"/>
          <w:lang w:val="en-US"/>
        </w:rPr>
        <w:t xml:space="preserve">address</w:t>
      </w:r>
    </w:p>
    <w:p w:rsidR="00532D6C" w:rsidRPr="00532D6C" w:rsidRDefault="00532D6C" w:rsidP="00106D44">
      <w:pPr xmlns:w="http://schemas.openxmlformats.org/wordprocessingml/2006/main">
        <w:numPr>
          <w:ilvl w:val="1"/>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Personally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residence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address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if</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accounting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address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differs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latter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residence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from the address.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residence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wild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 xml:space="preserve">the </w:t>
      </w:r>
      <w:r xmlns:w="http://schemas.openxmlformats.org/wordprocessingml/2006/main" w:rsidRPr="00532D6C">
        <w:rPr>
          <w:rFonts w:ascii="GHEA Grapalat" w:eastAsia="GHEA Grapalat" w:hAnsi="GHEA Grapalat" w:cs="Arial"/>
          <w:sz w:val="24"/>
          <w:szCs w:val="24"/>
          <w:lang w:val="en-US"/>
        </w:rPr>
        <w:t xml:space="preserve">address</w:t>
      </w:r>
    </w:p>
    <w:p w:rsidR="00532D6C" w:rsidRPr="00532D6C" w:rsidRDefault="00532D6C" w:rsidP="00106D44">
      <w:pPr xmlns:w="http://schemas.openxmlformats.org/wordprocessingml/2006/main">
        <w:numPr>
          <w:ilvl w:val="1"/>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bases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except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for internal use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the field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accountable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organizations </w:t>
      </w:r>
      <w:proofErr xmlns:w="http://schemas.openxmlformats.org/wordprocessingml/2006/main" w:type="gramStart"/>
      <w:r xmlns:w="http://schemas.openxmlformats.org/wordprocessingml/2006/main" w:rsidRPr="00532D6C">
        <w:rPr>
          <w:rFonts w:ascii="GHEA Grapalat" w:eastAsia="GHEA Grapalat" w:hAnsi="GHEA Grapalat" w:cs="GHEA Grapalat"/>
          <w:sz w:val="24"/>
          <w:szCs w:val="24"/>
          <w:lang w:val="en-US"/>
        </w:rPr>
        <w:t xml:space="preserve">)"</w:t>
      </w:r>
      <w:proofErr xmlns:w="http://schemas.openxmlformats.org/wordprocessingml/2006/main" w:type="gramEnd"/>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if</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declaration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representative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for internal use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the field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accountable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Money</w:t>
      </w:r>
      <w:r xmlns:w="http://schemas.openxmlformats.org/wordprocessingml/2006/main" w:rsidRPr="00532D6C">
        <w:rPr>
          <w:rFonts w:ascii="GHEA Grapalat" w:eastAsia="GHEA Grapalat" w:hAnsi="GHEA Grapalat" w:cs="GHEA Grapalat"/>
          <w:sz w:val="24"/>
          <w:szCs w:val="24"/>
          <w:lang w:val="en-US"/>
        </w:rPr>
        <w:t xml:space="preserve">​</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washing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terrorism</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financing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against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about </w:t>
      </w:r>
      <w:r xmlns:w="http://schemas.openxmlformats.org/wordprocessingml/2006/main" w:rsidRPr="00532D6C">
        <w:rPr>
          <w:rFonts w:ascii="GHEA Grapalat" w:eastAsia="GHEA Grapalat" w:hAnsi="GHEA Grapalat" w:cs="GHEA Grapalat"/>
          <w:sz w:val="24"/>
          <w:szCs w:val="24"/>
          <w:lang w:val="en-US"/>
        </w:rPr>
        <w:t xml:space="preserve">the </w:t>
      </w:r>
      <w:r xmlns:w="http://schemas.openxmlformats.org/wordprocessingml/2006/main" w:rsidRPr="00532D6C">
        <w:rPr>
          <w:rFonts w:ascii="GHEA Grapalat" w:eastAsia="GHEA Grapalat" w:hAnsi="GHEA Grapalat" w:cs="Arial"/>
          <w:sz w:val="24"/>
          <w:szCs w:val="24"/>
          <w:lang w:val="en-US"/>
        </w:rPr>
        <w:t xml:space="preserve">struggle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by law</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planned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that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basis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who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 included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that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foundations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relation to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required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information.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From one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more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on grounds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case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happening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all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foundations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part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appropriate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points.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foundations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regarding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data</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as follows: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by the rules </w:t>
      </w:r>
      <w:r xmlns:w="http://schemas.openxmlformats.org/wordprocessingml/2006/main" w:rsidRPr="00532D6C">
        <w:rPr>
          <w:rFonts w:ascii="MS Mincho" w:eastAsia="MS Mincho" w:hAnsi="MS Mincho" w:cs="MS Mincho" w:hint="eastAsia"/>
          <w:sz w:val="24"/>
          <w:szCs w:val="24"/>
          <w:lang w:val="en-US"/>
        </w:rPr>
        <w:t xml:space="preserve">.</w:t>
      </w:r>
    </w:p>
    <w:p w:rsidR="00532D6C" w:rsidRPr="00532D6C" w:rsidRDefault="00532D6C" w:rsidP="00106D44">
      <w:pPr xmlns:w="http://schemas.openxmlformats.org/wordprocessingml/2006/main">
        <w:pBdr>
          <w:top w:val="nil"/>
          <w:left w:val="nil"/>
          <w:bottom w:val="nil"/>
          <w:right w:val="nil"/>
          <w:between w:val="nil"/>
        </w:pBdr>
        <w:tabs>
          <w:tab w:val="left" w:pos="426"/>
        </w:tabs>
        <w:spacing w:after="0" w:line="360" w:lineRule="auto"/>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Arial"/>
          <w:sz w:val="24"/>
          <w:szCs w:val="24"/>
          <w:lang w:val="en-US"/>
        </w:rPr>
        <w:t xml:space="preserve">a </w:t>
      </w:r>
      <w:r xmlns:w="http://schemas.openxmlformats.org/wordprocessingml/2006/main" w:rsidRPr="00532D6C">
        <w:rPr>
          <w:rFonts w:ascii="MS Mincho" w:eastAsia="MS Mincho" w:hAnsi="MS Mincho" w:cs="MS Mincho" w:hint="eastAsia"/>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subsection </w:t>
      </w:r>
      <w:r xmlns:w="http://schemas.openxmlformats.org/wordprocessingml/2006/main" w:rsidRPr="00532D6C">
        <w:rPr>
          <w:rFonts w:ascii="GHEA Grapalat" w:eastAsia="GHEA Grapalat" w:hAnsi="GHEA Grapalat" w:cs="Arial"/>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 xml:space="preserve">a </w:t>
      </w:r>
      <w:r xmlns:w="http://schemas.openxmlformats.org/wordprocessingml/2006/main" w:rsidRPr="00532D6C">
        <w:rPr>
          <w:rFonts w:ascii="GHEA Grapalat" w:eastAsia="GHEA Grapalat" w:hAnsi="GHEA Grapalat" w:cs="Arial"/>
          <w:b/>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happening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note </w:t>
      </w:r>
      <w:r xmlns:w="http://schemas.openxmlformats.org/wordprocessingml/2006/main" w:rsidRPr="00532D6C">
        <w:rPr>
          <w:rFonts w:ascii="GHEA Grapalat" w:eastAsia="GHEA Grapalat" w:hAnsi="GHEA Grapalat" w:cs="GHEA Grapalat"/>
          <w:sz w:val="24"/>
          <w:szCs w:val="24"/>
          <w:lang w:val="en-US"/>
        </w:rPr>
        <w:t xml:space="preserve">if</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physical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directly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indirect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possession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voice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right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giver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shares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shares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stakes </w:t>
      </w:r>
      <w:r xmlns:w="http://schemas.openxmlformats.org/wordprocessingml/2006/main" w:rsidRPr="00532D6C">
        <w:rPr>
          <w:rFonts w:ascii="GHEA Grapalat" w:eastAsia="GHEA Grapalat" w:hAnsi="GHEA Grapalat" w:cs="GHEA Grapalat"/>
          <w:sz w:val="24"/>
          <w:szCs w:val="24"/>
          <w:lang w:val="en-US"/>
        </w:rPr>
        <w:t xml:space="preserve">) 20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more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percent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directly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indirect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manner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has </w:t>
      </w:r>
      <w:r xmlns:w="http://schemas.openxmlformats.org/wordprocessingml/2006/main" w:rsidRPr="00532D6C">
        <w:rPr>
          <w:rFonts w:ascii="GHEA Grapalat" w:eastAsia="GHEA Grapalat" w:hAnsi="GHEA Grapalat" w:cs="GHEA Grapalat"/>
          <w:sz w:val="24"/>
          <w:szCs w:val="24"/>
          <w:lang w:val="en-US"/>
        </w:rPr>
        <w:t xml:space="preserve">20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more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percent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Statutory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the capital.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can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share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share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share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property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by right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possess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by force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directly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owner </w:t>
      </w:r>
      <w:r xmlns:w="http://schemas.openxmlformats.org/wordprocessingml/2006/main" w:rsidRPr="00532D6C">
        <w:rPr>
          <w:rFonts w:ascii="GHEA Grapalat" w:eastAsia="GHEA Grapalat" w:hAnsi="GHEA Grapalat" w:cs="GHEA Grapalat"/>
          <w:sz w:val="24"/>
          <w:szCs w:val="24"/>
          <w:lang w:val="en-US"/>
        </w:rPr>
        <w:t xml:space="preserve">of </w:t>
      </w:r>
      <w:r xmlns:w="http://schemas.openxmlformats.org/wordprocessingml/2006/main" w:rsidRPr="00532D6C">
        <w:rPr>
          <w:rFonts w:ascii="GHEA Grapalat" w:eastAsia="GHEA Grapalat" w:hAnsi="GHEA Grapalat" w:cs="Arial"/>
          <w:sz w:val="24"/>
          <w:szCs w:val="24"/>
          <w:lang w:val="en-US"/>
        </w:rPr>
        <w:t xml:space="preserve">the </w:t>
      </w:r>
      <w:r xmlns:w="http://schemas.openxmlformats.org/wordprocessingml/2006/main" w:rsidRPr="00532D6C">
        <w:rPr>
          <w:rFonts w:ascii="GHEA Grapalat" w:eastAsia="GHEA Grapalat" w:hAnsi="GHEA Grapalat" w:cs="Arial"/>
          <w:sz w:val="24"/>
          <w:szCs w:val="24"/>
          <w:lang w:val="en-US"/>
        </w:rPr>
        <w:t xml:space="preserve">share</w:t>
      </w:r>
      <w:r xmlns:w="http://schemas.openxmlformats.org/wordprocessingml/2006/main" w:rsidRPr="00532D6C">
        <w:rPr>
          <w:rFonts w:ascii="GHEA Grapalat" w:eastAsia="GHEA Grapalat" w:hAnsi="GHEA Grapalat" w:cs="GHEA Grapalat"/>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w:t>
      </w:r>
      <w:r xmlns:w="http://schemas.openxmlformats.org/wordprocessingml/2006/main" w:rsidRPr="00532D6C">
        <w:rPr>
          <w:rFonts w:ascii="GHEA Grapalat" w:eastAsia="GHEA Grapalat" w:hAnsi="GHEA Grapalat" w:cs="Arial"/>
          <w:sz w:val="24"/>
          <w:szCs w:val="24"/>
          <w:lang w:val="en-US"/>
        </w:rPr>
        <w:lastRenderedPageBreak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other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share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share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share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property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by right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possess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by force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indirectly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 </w:t>
      </w:r>
      <w:proofErr xmlns:w="http://schemas.openxmlformats.org/wordprocessingml/2006/main" w:type="gramStart"/>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w:t>
      </w:r>
      <w:proofErr xmlns:w="http://schemas.openxmlformats.org/wordprocessingml/2006/main" w:type="gramEnd"/>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Indirectly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can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implemented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independently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physical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owner </w:t>
      </w:r>
      <w:r xmlns:w="http://schemas.openxmlformats.org/wordprocessingml/2006/main" w:rsidRPr="00532D6C">
        <w:rPr>
          <w:rFonts w:ascii="GHEA Grapalat" w:eastAsia="GHEA Grapalat" w:hAnsi="GHEA Grapalat" w:cs="GHEA Grapalat"/>
          <w:sz w:val="24"/>
          <w:szCs w:val="24"/>
          <w:lang w:val="en-US"/>
        </w:rPr>
        <w:t xml:space="preserve">of </w:t>
      </w:r>
      <w:r xmlns:w="http://schemas.openxmlformats.org/wordprocessingml/2006/main" w:rsidRPr="00532D6C">
        <w:rPr>
          <w:rFonts w:ascii="GHEA Grapalat" w:eastAsia="GHEA Grapalat" w:hAnsi="GHEA Grapalat" w:cs="Arial"/>
          <w:sz w:val="24"/>
          <w:szCs w:val="24"/>
          <w:lang w:val="en-US"/>
        </w:rPr>
        <w:t xml:space="preserve">the </w:t>
      </w:r>
      <w:r xmlns:w="http://schemas.openxmlformats.org/wordprocessingml/2006/main" w:rsidRPr="00532D6C">
        <w:rPr>
          <w:rFonts w:ascii="GHEA Grapalat" w:eastAsia="GHEA Grapalat" w:hAnsi="GHEA Grapalat" w:cs="Arial"/>
          <w:sz w:val="24"/>
          <w:szCs w:val="24"/>
          <w:lang w:val="en-US"/>
        </w:rPr>
        <w:t xml:space="preserve">share</w:t>
      </w:r>
      <w:r xmlns:w="http://schemas.openxmlformats.org/wordprocessingml/2006/main" w:rsidRPr="00532D6C">
        <w:rPr>
          <w:rFonts w:ascii="GHEA Grapalat" w:eastAsia="GHEA Grapalat" w:hAnsi="GHEA Grapalat" w:cs="GHEA Grapalat"/>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the chain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available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intermediate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from quantity.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size </w:t>
      </w:r>
      <w:r xmlns:w="http://schemas.openxmlformats.org/wordprocessingml/2006/main" w:rsidRPr="00532D6C">
        <w:rPr>
          <w:rFonts w:ascii="GHEA Grapalat" w:eastAsia="GHEA Grapalat" w:hAnsi="GHEA Grapalat" w:cs="Arial"/>
          <w:sz w:val="24"/>
          <w:szCs w:val="24"/>
          <w:lang w:val="en-US"/>
        </w:rPr>
        <w:t xml:space="preserve">in the </w:t>
      </w:r>
      <w:r xmlns:w="http://schemas.openxmlformats.org/wordprocessingml/2006/main" w:rsidRPr="00532D6C">
        <w:rPr>
          <w:rFonts w:ascii="GHEA Grapalat" w:eastAsia="GHEA Grapalat" w:hAnsi="GHEA Grapalat" w:cs="GHEA Grapalat"/>
          <w:sz w:val="24"/>
          <w:szCs w:val="24"/>
          <w:lang w:val="en-US"/>
        </w:rPr>
        <w:t xml:space="preserve">field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Statutory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capital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size: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percentage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expression.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size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calculated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basis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accepting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directly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indirect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as a result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Statutory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capital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all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interest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total.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Indirectly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the case of </w:t>
      </w:r>
      <w:r xmlns:w="http://schemas.openxmlformats.org/wordprocessingml/2006/main" w:rsidRPr="00532D6C">
        <w:rPr>
          <w:rFonts w:ascii="GHEA Grapalat" w:eastAsia="GHEA Grapalat" w:hAnsi="GHEA Grapalat" w:cs="GHEA Grapalat"/>
          <w:sz w:val="24"/>
          <w:szCs w:val="24"/>
          <w:lang w:val="en-US"/>
        </w:rPr>
        <w:t xml:space="preserve">the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Statutory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capital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calculated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basis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accepting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each</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previous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intermediate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size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participant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percentage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expression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size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by multiplying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participant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Statutory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capital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appropriate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Participant: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percentage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expression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the amount of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continuously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until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the beneficiary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reaching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type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the field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happening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Statutory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capital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directly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indirect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about.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Statutory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capital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both</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directly </w:t>
      </w:r>
      <w:r xmlns:w="http://schemas.openxmlformats.org/wordprocessingml/2006/main" w:rsidRPr="00532D6C">
        <w:rPr>
          <w:rFonts w:ascii="GHEA Grapalat" w:eastAsia="GHEA Grapalat" w:hAnsi="GHEA Grapalat" w:cs="GHEA Grapalat"/>
          <w:sz w:val="24"/>
          <w:szCs w:val="24"/>
          <w:lang w:val="en-US"/>
        </w:rPr>
        <w:t xml:space="preserve">and</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indirect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availability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case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happening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at the same time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both</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directly </w:t>
      </w:r>
      <w:r xmlns:w="http://schemas.openxmlformats.org/wordprocessingml/2006/main" w:rsidRPr="00532D6C">
        <w:rPr>
          <w:rFonts w:ascii="GHEA Grapalat" w:eastAsia="GHEA Grapalat" w:hAnsi="GHEA Grapalat" w:cs="GHEA Grapalat"/>
          <w:sz w:val="24"/>
          <w:szCs w:val="24"/>
          <w:lang w:val="en-US"/>
        </w:rPr>
        <w:t xml:space="preserve">and</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indirect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availability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regarding</w:t>
      </w:r>
      <w:r xmlns:w="http://schemas.openxmlformats.org/wordprocessingml/2006/main" w:rsidRPr="00532D6C">
        <w:rPr>
          <w:rFonts w:ascii="GHEA Grapalat" w:eastAsia="GHEA Grapalat" w:hAnsi="GHEA Grapalat" w:cs="GHEA Grapalat"/>
          <w:sz w:val="24"/>
          <w:szCs w:val="24"/>
          <w:lang w:val="en-US"/>
        </w:rPr>
        <w:t xml:space="preserve">​</w:t>
      </w:r>
    </w:p>
    <w:p w:rsidR="00532D6C" w:rsidRPr="00532D6C" w:rsidRDefault="00532D6C" w:rsidP="00106D44">
      <w:pPr xmlns:w="http://schemas.openxmlformats.org/wordprocessingml/2006/main">
        <w:pBdr>
          <w:top w:val="nil"/>
          <w:left w:val="nil"/>
          <w:bottom w:val="nil"/>
          <w:right w:val="nil"/>
          <w:between w:val="nil"/>
        </w:pBdr>
        <w:tabs>
          <w:tab w:val="left" w:pos="426"/>
        </w:tabs>
        <w:spacing w:after="0" w:line="360" w:lineRule="auto"/>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Arial"/>
          <w:sz w:val="24"/>
          <w:szCs w:val="24"/>
          <w:lang w:val="en-US"/>
        </w:rPr>
        <w:t xml:space="preserve">b </w:t>
      </w:r>
      <w:r xmlns:w="http://schemas.openxmlformats.org/wordprocessingml/2006/main" w:rsidRPr="00532D6C">
        <w:rPr>
          <w:rFonts w:ascii="MS Mincho" w:eastAsia="MS Mincho" w:hAnsi="MS Mincho" w:cs="MS Mincho" w:hint="eastAsia"/>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in </w:t>
      </w:r>
      <w:r xmlns:w="http://schemas.openxmlformats.org/wordprocessingml/2006/main" w:rsidRPr="00532D6C">
        <w:rPr>
          <w:rFonts w:ascii="GHEA Grapalat" w:eastAsia="GHEA Grapalat" w:hAnsi="GHEA Grapalat" w:cs="Arial"/>
          <w:sz w:val="24"/>
          <w:szCs w:val="24"/>
          <w:lang w:val="en-US"/>
        </w:rPr>
        <w:t xml:space="preserve">clause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b/>
          <w:sz w:val="24"/>
          <w:szCs w:val="24"/>
          <w:lang w:val="en-US"/>
        </w:rPr>
        <w:t xml:space="preserve">b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happening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note </w:t>
      </w:r>
      <w:r xmlns:w="http://schemas.openxmlformats.org/wordprocessingml/2006/main" w:rsidRPr="00532D6C">
        <w:rPr>
          <w:rFonts w:ascii="GHEA Grapalat" w:eastAsia="GHEA Grapalat" w:hAnsi="GHEA Grapalat" w:cs="GHEA Grapalat"/>
          <w:sz w:val="24"/>
          <w:szCs w:val="24"/>
          <w:lang w:val="en-US"/>
        </w:rPr>
        <w:t xml:space="preserve">if</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 </w:t>
      </w:r>
      <w:r xmlns:w="http://schemas.openxmlformats.org/wordprocessingml/2006/main" w:rsidRPr="00532D6C">
        <w:rPr>
          <w:rFonts w:ascii="GHEA Grapalat" w:eastAsia="GHEA Grapalat" w:hAnsi="GHEA Grapalat" w:cs="Arial"/>
          <w:sz w:val="24"/>
          <w:szCs w:val="24"/>
          <w:lang w:val="en-US"/>
        </w:rPr>
        <w:t xml:space="preserve">to point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 </w:t>
      </w:r>
      <w:r xmlns:w="http://schemas.openxmlformats.org/wordprocessingml/2006/main" w:rsidRPr="00532D6C">
        <w:rPr>
          <w:rFonts w:ascii="GHEA Grapalat" w:eastAsia="GHEA Grapalat" w:hAnsi="GHEA Grapalat" w:cs="GHEA Grapalat"/>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sense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however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control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tools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that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including: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sealed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transactions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by force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other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nature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impact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based 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other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by means </w:t>
      </w:r>
      <w:r xmlns:w="http://schemas.openxmlformats.org/wordprocessingml/2006/main" w:rsidRPr="00532D6C">
        <w:rPr>
          <w:rFonts w:ascii="GHEA Grapalat" w:eastAsia="GHEA Grapalat" w:hAnsi="GHEA Grapalat" w:cs="GHEA Grapalat"/>
          <w:sz w:val="24"/>
          <w:szCs w:val="24"/>
          <w:lang w:val="en-US"/>
        </w:rPr>
        <w:t xml:space="preserve">.</w:t>
      </w:r>
    </w:p>
    <w:p w:rsidR="00532D6C" w:rsidRPr="00532D6C" w:rsidRDefault="00532D6C" w:rsidP="00106D44">
      <w:pPr xmlns:w="http://schemas.openxmlformats.org/wordprocessingml/2006/main">
        <w:pBdr>
          <w:top w:val="nil"/>
          <w:left w:val="nil"/>
          <w:bottom w:val="nil"/>
          <w:right w:val="nil"/>
          <w:between w:val="nil"/>
        </w:pBdr>
        <w:tabs>
          <w:tab w:val="left" w:pos="426"/>
        </w:tabs>
        <w:spacing w:after="0" w:line="360" w:lineRule="auto"/>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Arial"/>
          <w:sz w:val="24"/>
          <w:szCs w:val="24"/>
          <w:lang w:val="en-US"/>
        </w:rPr>
        <w:t xml:space="preserve">c </w:t>
      </w:r>
      <w:r xmlns:w="http://schemas.openxmlformats.org/wordprocessingml/2006/main" w:rsidRPr="00532D6C">
        <w:rPr>
          <w:rFonts w:ascii="MS Mincho" w:eastAsia="MS Mincho" w:hAnsi="MS Mincho" w:cs="MS Mincho" w:hint="eastAsia"/>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in </w:t>
      </w:r>
      <w:r xmlns:w="http://schemas.openxmlformats.org/wordprocessingml/2006/main" w:rsidRPr="00532D6C">
        <w:rPr>
          <w:rFonts w:ascii="GHEA Grapalat" w:eastAsia="GHEA Grapalat" w:hAnsi="GHEA Grapalat" w:cs="Arial"/>
          <w:sz w:val="24"/>
          <w:szCs w:val="24"/>
          <w:lang w:val="en-US"/>
        </w:rPr>
        <w:t xml:space="preserve">clause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b/>
          <w:sz w:val="24"/>
          <w:szCs w:val="24"/>
          <w:lang w:val="en-US"/>
        </w:rPr>
        <w:t xml:space="preserve">c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happening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note </w:t>
      </w:r>
      <w:r xmlns:w="http://schemas.openxmlformats.org/wordprocessingml/2006/main" w:rsidRPr="00532D6C">
        <w:rPr>
          <w:rFonts w:ascii="GHEA Grapalat" w:eastAsia="GHEA Grapalat" w:hAnsi="GHEA Grapalat" w:cs="GHEA Grapalat"/>
          <w:sz w:val="24"/>
          <w:szCs w:val="24"/>
          <w:lang w:val="en-US"/>
        </w:rPr>
        <w:t xml:space="preserve">if</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activity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general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current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management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executor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official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w:t>
      </w:r>
      <w:r xmlns:w="http://schemas.openxmlformats.org/wordprocessingml/2006/main" w:rsidRPr="00532D6C">
        <w:rPr>
          <w:rFonts w:ascii="GHEA Grapalat" w:eastAsia="GHEA Grapalat" w:hAnsi="GHEA Grapalat" w:cs="Arial"/>
          <w:sz w:val="24"/>
          <w:szCs w:val="24"/>
          <w:lang w:val="en-US"/>
        </w:rPr>
        <w:t xml:space="preserve">case </w:t>
      </w:r>
      <w:r xmlns:w="http://schemas.openxmlformats.org/wordprocessingml/2006/main" w:rsidRPr="00532D6C">
        <w:rPr>
          <w:rFonts w:ascii="GHEA Grapalat" w:eastAsia="GHEA Grapalat" w:hAnsi="GHEA Grapalat" w:cs="GHEA Grapalat"/>
          <w:sz w:val="24"/>
          <w:szCs w:val="24"/>
          <w:lang w:val="en-US"/>
        </w:rPr>
        <w:t xml:space="preserve">when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available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points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and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requirements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matching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physical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w:t>
      </w:r>
    </w:p>
    <w:p w:rsidR="00532D6C" w:rsidRPr="00532D6C" w:rsidRDefault="00532D6C" w:rsidP="00106D44">
      <w:pPr xmlns:w="http://schemas.openxmlformats.org/wordprocessingml/2006/main">
        <w:numPr>
          <w:ilvl w:val="1"/>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sz w:val="24"/>
          <w:szCs w:val="24"/>
          <w:lang w:val="en-US"/>
        </w:rPr>
      </w:pPr>
      <w:bookmarkStart xmlns:w="http://schemas.openxmlformats.org/wordprocessingml/2006/main" w:id="7" w:name="_heading=h.gjdgxs" w:colFirst="0" w:colLast="0"/>
      <w:bookmarkEnd xmlns:w="http://schemas.openxmlformats.org/wordprocessingml/2006/main" w:id="7"/>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foundations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subsoil use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the field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accountable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for </w:t>
      </w:r>
      <w:proofErr xmlns:w="http://schemas.openxmlformats.org/wordprocessingml/2006/main" w:type="gramStart"/>
      <w:r xmlns:w="http://schemas.openxmlformats.org/wordprocessingml/2006/main" w:rsidRPr="00532D6C">
        <w:rPr>
          <w:rFonts w:ascii="GHEA Grapalat" w:eastAsia="GHEA Grapalat" w:hAnsi="GHEA Grapalat" w:cs="GHEA Grapalat"/>
          <w:sz w:val="24"/>
          <w:szCs w:val="24"/>
          <w:lang w:val="en-US"/>
        </w:rPr>
        <w:t xml:space="preserve">)"</w:t>
      </w:r>
      <w:proofErr xmlns:w="http://schemas.openxmlformats.org/wordprocessingml/2006/main" w:type="gramEnd"/>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if</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declaration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representative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for internal use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the field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accountable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beneficiaries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disclosure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being implemented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lastRenderedPageBreak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Underneath</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about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by the code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defined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by criteria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notes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happening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hereby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order </w:t>
      </w:r>
      <w:r xmlns:w="http://schemas.openxmlformats.org/wordprocessingml/2006/main" w:rsidRPr="00532D6C">
        <w:rPr>
          <w:rFonts w:ascii="GHEA Grapalat" w:eastAsia="GHEA Grapalat" w:hAnsi="GHEA Grapalat" w:cs="GHEA Grapalat"/>
          <w:sz w:val="24"/>
          <w:szCs w:val="24"/>
          <w:lang w:val="en-US"/>
        </w:rPr>
        <w:t xml:space="preserve">4 </w:t>
      </w:r>
      <w:r xmlns:w="http://schemas.openxmlformats.org/wordprocessingml/2006/main" w:rsidRPr="00532D6C">
        <w:rPr>
          <w:rFonts w:ascii="MS Mincho" w:eastAsia="MS Mincho" w:hAnsi="MS Mincho" w:cs="MS Mincho" w:hint="eastAsia"/>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 xml:space="preserve">5th</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at the point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defined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rules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by accounting.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foundations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regarding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data</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as follows: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by the rules </w:t>
      </w:r>
      <w:r xmlns:w="http://schemas.openxmlformats.org/wordprocessingml/2006/main" w:rsidRPr="00532D6C">
        <w:rPr>
          <w:rFonts w:ascii="MS Mincho" w:eastAsia="MS Mincho" w:hAnsi="MS Mincho" w:cs="MS Mincho" w:hint="eastAsia"/>
          <w:sz w:val="24"/>
          <w:szCs w:val="24"/>
          <w:lang w:val="en-US"/>
        </w:rPr>
        <w:t xml:space="preserve">.</w:t>
      </w:r>
    </w:p>
    <w:p w:rsidR="00532D6C" w:rsidRPr="00532D6C" w:rsidRDefault="00532D6C" w:rsidP="00106D44">
      <w:pPr xmlns:w="http://schemas.openxmlformats.org/wordprocessingml/2006/main">
        <w:pBdr>
          <w:top w:val="nil"/>
          <w:left w:val="nil"/>
          <w:bottom w:val="nil"/>
          <w:right w:val="nil"/>
          <w:between w:val="nil"/>
        </w:pBdr>
        <w:tabs>
          <w:tab w:val="left" w:pos="426"/>
        </w:tabs>
        <w:spacing w:after="0" w:line="360" w:lineRule="auto"/>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Arial"/>
          <w:sz w:val="24"/>
          <w:szCs w:val="24"/>
          <w:lang w:val="en-US"/>
        </w:rPr>
        <w:t xml:space="preserve">a </w:t>
      </w:r>
      <w:r xmlns:w="http://schemas.openxmlformats.org/wordprocessingml/2006/main" w:rsidRPr="00532D6C">
        <w:rPr>
          <w:rFonts w:ascii="MS Mincho" w:eastAsia="MS Mincho" w:hAnsi="MS Mincho" w:cs="MS Mincho" w:hint="eastAsia"/>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subsection </w:t>
      </w:r>
      <w:r xmlns:w="http://schemas.openxmlformats.org/wordprocessingml/2006/main" w:rsidRPr="00532D6C">
        <w:rPr>
          <w:rFonts w:ascii="GHEA Grapalat" w:eastAsia="GHEA Grapalat" w:hAnsi="GHEA Grapalat" w:cs="Arial"/>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 xml:space="preserve">a </w:t>
      </w:r>
      <w:r xmlns:w="http://schemas.openxmlformats.org/wordprocessingml/2006/main" w:rsidRPr="00532D6C">
        <w:rPr>
          <w:rFonts w:ascii="GHEA Grapalat" w:eastAsia="GHEA Grapalat" w:hAnsi="GHEA Grapalat" w:cs="Arial"/>
          <w:b/>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happening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note </w:t>
      </w:r>
      <w:r xmlns:w="http://schemas.openxmlformats.org/wordprocessingml/2006/main" w:rsidRPr="00532D6C">
        <w:rPr>
          <w:rFonts w:ascii="GHEA Grapalat" w:eastAsia="GHEA Grapalat" w:hAnsi="GHEA Grapalat" w:cs="GHEA Grapalat"/>
          <w:sz w:val="24"/>
          <w:szCs w:val="24"/>
          <w:lang w:val="en-US"/>
        </w:rPr>
        <w:t xml:space="preserve">if</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physical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directly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indirect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manner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possession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given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 </w:t>
      </w:r>
      <w:r xmlns:w="http://schemas.openxmlformats.org/wordprocessingml/2006/main" w:rsidRPr="00532D6C">
        <w:rPr>
          <w:rFonts w:ascii="GHEA Grapalat" w:eastAsia="GHEA Grapalat" w:hAnsi="GHEA Grapalat" w:cs="GHEA Grapalat"/>
          <w:sz w:val="24"/>
          <w:szCs w:val="24"/>
          <w:lang w:val="en-US"/>
        </w:rPr>
        <w:t xml:space="preserve">'s </w:t>
      </w:r>
      <w:r xmlns:w="http://schemas.openxmlformats.org/wordprocessingml/2006/main" w:rsidRPr="00532D6C">
        <w:rPr>
          <w:rFonts w:ascii="GHEA Grapalat" w:eastAsia="GHEA Grapalat" w:hAnsi="GHEA Grapalat" w:cs="Arial"/>
          <w:sz w:val="24"/>
          <w:szCs w:val="24"/>
          <w:lang w:val="en-US"/>
        </w:rPr>
        <w:t xml:space="preserve">voice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right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giver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shares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shares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stakes </w:t>
      </w:r>
      <w:r xmlns:w="http://schemas.openxmlformats.org/wordprocessingml/2006/main" w:rsidRPr="00532D6C">
        <w:rPr>
          <w:rFonts w:ascii="GHEA Grapalat" w:eastAsia="GHEA Grapalat" w:hAnsi="GHEA Grapalat" w:cs="GHEA Grapalat"/>
          <w:sz w:val="24"/>
          <w:szCs w:val="24"/>
          <w:lang w:val="en-US"/>
        </w:rPr>
        <w:t xml:space="preserve">) 10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more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percent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directly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indirect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manner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has </w:t>
      </w:r>
      <w:r xmlns:w="http://schemas.openxmlformats.org/wordprocessingml/2006/main" w:rsidRPr="00532D6C">
        <w:rPr>
          <w:rFonts w:ascii="GHEA Grapalat" w:eastAsia="GHEA Grapalat" w:hAnsi="GHEA Grapalat" w:cs="GHEA Grapalat"/>
          <w:sz w:val="24"/>
          <w:szCs w:val="24"/>
          <w:lang w:val="en-US"/>
        </w:rPr>
        <w:t xml:space="preserve">10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more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percent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Statutory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the capital.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hereby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 xml:space="preserve">4th </w:t>
      </w:r>
      <w:r xmlns:w="http://schemas.openxmlformats.org/wordprocessingml/2006/main" w:rsidRPr="00532D6C">
        <w:rPr>
          <w:rFonts w:ascii="GHEA Grapalat" w:eastAsia="GHEA Grapalat" w:hAnsi="GHEA Grapalat" w:cs="Arial"/>
          <w:sz w:val="24"/>
          <w:szCs w:val="24"/>
          <w:lang w:val="en-US"/>
        </w:rPr>
        <w:t xml:space="preserve">grade</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Item </w:t>
      </w:r>
      <w:r xmlns:w="http://schemas.openxmlformats.org/wordprocessingml/2006/main" w:rsidRPr="00532D6C">
        <w:rPr>
          <w:rFonts w:ascii="GHEA Grapalat" w:eastAsia="GHEA Grapalat" w:hAnsi="GHEA Grapalat" w:cs="GHEA Grapalat"/>
          <w:sz w:val="24"/>
          <w:szCs w:val="24"/>
          <w:lang w:val="en-US"/>
        </w:rPr>
        <w:t xml:space="preserve">5</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paragraph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sub-item</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defined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rules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by accounting </w:t>
      </w:r>
      <w:r xmlns:w="http://schemas.openxmlformats.org/wordprocessingml/2006/main" w:rsidRPr="00532D6C">
        <w:rPr>
          <w:rFonts w:ascii="GHEA Grapalat" w:eastAsia="GHEA Grapalat" w:hAnsi="GHEA Grapalat" w:cs="GHEA Grapalat"/>
          <w:sz w:val="24"/>
          <w:szCs w:val="24"/>
          <w:lang w:val="en-US"/>
        </w:rPr>
        <w:t xml:space="preserve">.</w:t>
      </w:r>
    </w:p>
    <w:p w:rsidR="00532D6C" w:rsidRPr="00532D6C" w:rsidRDefault="00532D6C" w:rsidP="00106D44">
      <w:pPr xmlns:w="http://schemas.openxmlformats.org/wordprocessingml/2006/main">
        <w:pBdr>
          <w:top w:val="nil"/>
          <w:left w:val="nil"/>
          <w:bottom w:val="nil"/>
          <w:right w:val="nil"/>
          <w:between w:val="nil"/>
        </w:pBdr>
        <w:tabs>
          <w:tab w:val="left" w:pos="426"/>
        </w:tabs>
        <w:spacing w:after="0" w:line="360" w:lineRule="auto"/>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532D6C">
        <w:rPr>
          <w:rFonts w:ascii="GHEA Grapalat" w:eastAsia="GHEA Grapalat" w:hAnsi="GHEA Grapalat" w:cs="Arial"/>
          <w:sz w:val="24"/>
          <w:szCs w:val="24"/>
          <w:lang w:val="en-US"/>
        </w:rPr>
        <w:t xml:space="preserve">b </w:t>
      </w:r>
      <w:proofErr xmlns:w="http://schemas.openxmlformats.org/wordprocessingml/2006/main" w:type="gramEnd"/>
      <w:r xmlns:w="http://schemas.openxmlformats.org/wordprocessingml/2006/main" w:rsidRPr="00532D6C">
        <w:rPr>
          <w:rFonts w:ascii="MS Mincho" w:eastAsia="MS Mincho" w:hAnsi="MS Mincho" w:cs="MS Mincho" w:hint="eastAsia"/>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in </w:t>
      </w:r>
      <w:r xmlns:w="http://schemas.openxmlformats.org/wordprocessingml/2006/main" w:rsidRPr="00532D6C">
        <w:rPr>
          <w:rFonts w:ascii="GHEA Grapalat" w:eastAsia="GHEA Grapalat" w:hAnsi="GHEA Grapalat" w:cs="Arial"/>
          <w:sz w:val="24"/>
          <w:szCs w:val="24"/>
          <w:lang w:val="en-US"/>
        </w:rPr>
        <w:t xml:space="preserve">clause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b/>
          <w:sz w:val="24"/>
          <w:szCs w:val="24"/>
          <w:lang w:val="en-US"/>
        </w:rPr>
        <w:t xml:space="preserve">b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happening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note </w:t>
      </w:r>
      <w:r xmlns:w="http://schemas.openxmlformats.org/wordprocessingml/2006/main" w:rsidRPr="00532D6C">
        <w:rPr>
          <w:rFonts w:ascii="GHEA Grapalat" w:eastAsia="GHEA Grapalat" w:hAnsi="GHEA Grapalat" w:cs="GHEA Grapalat"/>
          <w:sz w:val="24"/>
          <w:szCs w:val="24"/>
          <w:lang w:val="en-US"/>
        </w:rPr>
        <w:t xml:space="preserve">if</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right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has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assign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remove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management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bodies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members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the majority </w:t>
      </w:r>
      <w:r xmlns:w="http://schemas.openxmlformats.org/wordprocessingml/2006/main" w:rsidRPr="00532D6C">
        <w:rPr>
          <w:rFonts w:ascii="GHEA Grapalat" w:eastAsia="GHEA Grapalat" w:hAnsi="GHEA Grapalat" w:cs="GHEA Grapalat"/>
          <w:sz w:val="24"/>
          <w:szCs w:val="24"/>
          <w:lang w:val="en-US"/>
        </w:rPr>
        <w:t xml:space="preserve">.</w:t>
      </w:r>
    </w:p>
    <w:p w:rsidR="00532D6C" w:rsidRPr="00532D6C" w:rsidRDefault="00532D6C" w:rsidP="00106D44">
      <w:pPr xmlns:w="http://schemas.openxmlformats.org/wordprocessingml/2006/main">
        <w:pBdr>
          <w:top w:val="nil"/>
          <w:left w:val="nil"/>
          <w:bottom w:val="nil"/>
          <w:right w:val="nil"/>
          <w:between w:val="nil"/>
        </w:pBdr>
        <w:tabs>
          <w:tab w:val="left" w:pos="426"/>
        </w:tabs>
        <w:spacing w:after="0" w:line="360" w:lineRule="auto"/>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532D6C">
        <w:rPr>
          <w:rFonts w:ascii="GHEA Grapalat" w:eastAsia="GHEA Grapalat" w:hAnsi="GHEA Grapalat" w:cs="Arial"/>
          <w:sz w:val="24"/>
          <w:szCs w:val="24"/>
          <w:lang w:val="en-US"/>
        </w:rPr>
        <w:t xml:space="preserve">c </w:t>
      </w:r>
      <w:proofErr xmlns:w="http://schemas.openxmlformats.org/wordprocessingml/2006/main" w:type="gramEnd"/>
      <w:r xmlns:w="http://schemas.openxmlformats.org/wordprocessingml/2006/main" w:rsidRPr="00532D6C">
        <w:rPr>
          <w:rFonts w:ascii="MS Mincho" w:eastAsia="MS Mincho" w:hAnsi="MS Mincho" w:cs="MS Mincho" w:hint="eastAsia"/>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in </w:t>
      </w:r>
      <w:r xmlns:w="http://schemas.openxmlformats.org/wordprocessingml/2006/main" w:rsidRPr="00532D6C">
        <w:rPr>
          <w:rFonts w:ascii="GHEA Grapalat" w:eastAsia="GHEA Grapalat" w:hAnsi="GHEA Grapalat" w:cs="Arial"/>
          <w:sz w:val="24"/>
          <w:szCs w:val="24"/>
          <w:lang w:val="en-US"/>
        </w:rPr>
        <w:t xml:space="preserve">clause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b/>
          <w:sz w:val="24"/>
          <w:szCs w:val="24"/>
          <w:lang w:val="en-US"/>
        </w:rPr>
        <w:t xml:space="preserve">c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happening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note </w:t>
      </w:r>
      <w:r xmlns:w="http://schemas.openxmlformats.org/wordprocessingml/2006/main" w:rsidRPr="00532D6C">
        <w:rPr>
          <w:rFonts w:ascii="GHEA Grapalat" w:eastAsia="GHEA Grapalat" w:hAnsi="GHEA Grapalat" w:cs="GHEA Grapalat"/>
          <w:sz w:val="24"/>
          <w:szCs w:val="24"/>
          <w:lang w:val="en-US"/>
        </w:rPr>
        <w:t xml:space="preserve">if</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From the 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free of charge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received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accountable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the year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preceding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the year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during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given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received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profit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at least </w:t>
      </w:r>
      <w:r xmlns:w="http://schemas.openxmlformats.org/wordprocessingml/2006/main" w:rsidRPr="00532D6C">
        <w:rPr>
          <w:rFonts w:ascii="GHEA Grapalat" w:eastAsia="GHEA Grapalat" w:hAnsi="GHEA Grapalat" w:cs="GHEA Grapalat"/>
          <w:sz w:val="24"/>
          <w:szCs w:val="24"/>
          <w:lang w:val="en-US"/>
        </w:rPr>
        <w:t xml:space="preserve">15 </w:t>
      </w:r>
      <w:r xmlns:w="http://schemas.openxmlformats.org/wordprocessingml/2006/main" w:rsidRPr="00532D6C">
        <w:rPr>
          <w:rFonts w:ascii="GHEA Grapalat" w:eastAsia="GHEA Grapalat" w:hAnsi="GHEA Grapalat" w:cs="Arial"/>
          <w:sz w:val="24"/>
          <w:szCs w:val="24"/>
          <w:lang w:val="en-US"/>
        </w:rPr>
        <w:t xml:space="preserve">percent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size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benefit</w:t>
      </w:r>
      <w:r xmlns:w="http://schemas.openxmlformats.org/wordprocessingml/2006/main" w:rsidRPr="00532D6C">
        <w:rPr>
          <w:rFonts w:ascii="GHEA Grapalat" w:eastAsia="GHEA Grapalat" w:hAnsi="GHEA Grapalat" w:cs="GHEA Grapalat"/>
          <w:sz w:val="24"/>
          <w:szCs w:val="24"/>
          <w:lang w:val="en-US"/>
        </w:rPr>
        <w:t xml:space="preserve">​</w:t>
      </w:r>
    </w:p>
    <w:p w:rsidR="00532D6C" w:rsidRPr="00532D6C" w:rsidRDefault="00532D6C" w:rsidP="00106D44">
      <w:pPr xmlns:w="http://schemas.openxmlformats.org/wordprocessingml/2006/main">
        <w:pBdr>
          <w:top w:val="nil"/>
          <w:left w:val="nil"/>
          <w:bottom w:val="nil"/>
          <w:right w:val="nil"/>
          <w:between w:val="nil"/>
        </w:pBdr>
        <w:tabs>
          <w:tab w:val="left" w:pos="426"/>
        </w:tabs>
        <w:spacing w:after="0" w:line="360" w:lineRule="auto"/>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Arial"/>
          <w:sz w:val="24"/>
          <w:szCs w:val="24"/>
          <w:lang w:val="en-US"/>
        </w:rPr>
        <w:t xml:space="preserve">d </w:t>
      </w:r>
      <w:r xmlns:w="http://schemas.openxmlformats.org/wordprocessingml/2006/main" w:rsidRPr="00532D6C">
        <w:rPr>
          <w:rFonts w:ascii="MS Mincho" w:eastAsia="MS Mincho" w:hAnsi="MS Mincho" w:cs="MS Mincho" w:hint="eastAsia"/>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b/>
          <w:sz w:val="24"/>
          <w:szCs w:val="24"/>
          <w:lang w:val="en-US"/>
        </w:rPr>
        <w:t xml:space="preserve">d </w:t>
      </w:r>
      <w:r xmlns:w="http://schemas.openxmlformats.org/wordprocessingml/2006/main" w:rsidRPr="00532D6C">
        <w:rPr>
          <w:rFonts w:ascii="GHEA Grapalat" w:eastAsia="GHEA Grapalat" w:hAnsi="GHEA Grapalat" w:cs="GHEA Grapalat"/>
          <w:sz w:val="24"/>
          <w:szCs w:val="24"/>
          <w:lang w:val="en-US"/>
        </w:rPr>
        <w:t xml:space="preserve">"</w:t>
      </w:r>
      <w:r xmlns:w="http://schemas.openxmlformats.org/wordprocessingml/2006/main" w:rsidRPr="00532D6C">
        <w:rPr>
          <w:rFonts w:ascii="GHEA Grapalat" w:eastAsia="GHEA Grapalat" w:hAnsi="GHEA Grapalat" w:cs="GHEA Grapalat"/>
          <w:b/>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at the point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happening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note </w:t>
      </w:r>
      <w:r xmlns:w="http://schemas.openxmlformats.org/wordprocessingml/2006/main" w:rsidRPr="00532D6C">
        <w:rPr>
          <w:rFonts w:ascii="GHEA Grapalat" w:eastAsia="GHEA Grapalat" w:hAnsi="GHEA Grapalat" w:cs="GHEA Grapalat"/>
          <w:sz w:val="24"/>
          <w:szCs w:val="24"/>
          <w:lang w:val="en-US"/>
        </w:rPr>
        <w:t xml:space="preserve">if</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 of </w:t>
      </w:r>
      <w:r xmlns:w="http://schemas.openxmlformats.org/wordprocessingml/2006/main" w:rsidRPr="00532D6C">
        <w:rPr>
          <w:rFonts w:ascii="GHEA Grapalat" w:eastAsia="GHEA Grapalat" w:hAnsi="GHEA Grapalat" w:cs="Arial"/>
          <w:sz w:val="24"/>
          <w:szCs w:val="24"/>
          <w:lang w:val="en-US"/>
        </w:rPr>
        <w:t xml:space="preserve">points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 </w:t>
      </w:r>
      <w:r xmlns:w="http://schemas.openxmlformats.org/wordprocessingml/2006/main" w:rsidRPr="00532D6C">
        <w:rPr>
          <w:rFonts w:ascii="GHEA Grapalat" w:eastAsia="GHEA Grapalat" w:hAnsi="GHEA Grapalat" w:cs="GHEA Grapalat"/>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sense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however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control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tools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that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including: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sealed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transactions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by force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other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nature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impact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based 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other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by means </w:t>
      </w:r>
      <w:r xmlns:w="http://schemas.openxmlformats.org/wordprocessingml/2006/main" w:rsidRPr="00532D6C">
        <w:rPr>
          <w:rFonts w:ascii="GHEA Grapalat" w:eastAsia="GHEA Grapalat" w:hAnsi="GHEA Grapalat" w:cs="GHEA Grapalat"/>
          <w:sz w:val="24"/>
          <w:szCs w:val="24"/>
          <w:lang w:val="en-US"/>
        </w:rPr>
        <w:t xml:space="preserve">.</w:t>
      </w:r>
    </w:p>
    <w:p w:rsidR="00532D6C" w:rsidRPr="00532D6C" w:rsidRDefault="00532D6C" w:rsidP="00106D44">
      <w:pPr xmlns:w="http://schemas.openxmlformats.org/wordprocessingml/2006/main">
        <w:pBdr>
          <w:top w:val="nil"/>
          <w:left w:val="nil"/>
          <w:bottom w:val="nil"/>
          <w:right w:val="nil"/>
          <w:between w:val="nil"/>
        </w:pBdr>
        <w:tabs>
          <w:tab w:val="left" w:pos="426"/>
        </w:tabs>
        <w:spacing w:after="0" w:line="360" w:lineRule="auto"/>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Arial"/>
          <w:sz w:val="24"/>
          <w:szCs w:val="24"/>
          <w:lang w:val="en-US"/>
        </w:rPr>
        <w:t xml:space="preserve">e </w:t>
      </w:r>
      <w:r xmlns:w="http://schemas.openxmlformats.org/wordprocessingml/2006/main" w:rsidRPr="00532D6C">
        <w:rPr>
          <w:rFonts w:ascii="MS Mincho" w:eastAsia="MS Mincho" w:hAnsi="MS Mincho" w:cs="MS Mincho" w:hint="eastAsia"/>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point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b/>
          <w:sz w:val="24"/>
          <w:szCs w:val="24"/>
          <w:lang w:val="en-US"/>
        </w:rPr>
        <w:t xml:space="preserve">e </w:t>
      </w:r>
      <w:r xmlns:w="http://schemas.openxmlformats.org/wordprocessingml/2006/main" w:rsidRPr="00532D6C">
        <w:rPr>
          <w:rFonts w:ascii="GHEA Grapalat" w:eastAsia="GHEA Grapalat" w:hAnsi="GHEA Grapalat" w:cs="GHEA Grapalat"/>
          <w:sz w:val="24"/>
          <w:szCs w:val="24"/>
          <w:lang w:val="en-US"/>
        </w:rPr>
        <w:t xml:space="preserve">" of the </w:t>
      </w:r>
      <w:r xmlns:w="http://schemas.openxmlformats.org/wordprocessingml/2006/main" w:rsidRPr="00532D6C">
        <w:rPr>
          <w:rFonts w:ascii="GHEA Grapalat" w:eastAsia="GHEA Grapalat" w:hAnsi="GHEA Grapalat" w:cs="Arial"/>
          <w:sz w:val="24"/>
          <w:szCs w:val="24"/>
          <w:lang w:val="en-US"/>
        </w:rPr>
        <w:t xml:space="preserve">sub- 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happening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note </w:t>
      </w:r>
      <w:r xmlns:w="http://schemas.openxmlformats.org/wordprocessingml/2006/main" w:rsidRPr="00532D6C">
        <w:rPr>
          <w:rFonts w:ascii="GHEA Grapalat" w:eastAsia="GHEA Grapalat" w:hAnsi="GHEA Grapalat" w:cs="GHEA Grapalat"/>
          <w:sz w:val="24"/>
          <w:szCs w:val="24"/>
          <w:lang w:val="en-US"/>
        </w:rPr>
        <w:t xml:space="preserve">if</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activity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general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current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management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executor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official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w:t>
      </w:r>
      <w:r xmlns:w="http://schemas.openxmlformats.org/wordprocessingml/2006/main" w:rsidRPr="00532D6C">
        <w:rPr>
          <w:rFonts w:ascii="GHEA Grapalat" w:eastAsia="GHEA Grapalat" w:hAnsi="GHEA Grapalat" w:cs="Arial"/>
          <w:sz w:val="24"/>
          <w:szCs w:val="24"/>
          <w:lang w:val="en-US"/>
        </w:rPr>
        <w:t xml:space="preserve">case </w:t>
      </w:r>
      <w:r xmlns:w="http://schemas.openxmlformats.org/wordprocessingml/2006/main" w:rsidRPr="00532D6C">
        <w:rPr>
          <w:rFonts w:ascii="GHEA Grapalat" w:eastAsia="GHEA Grapalat" w:hAnsi="GHEA Grapalat" w:cs="GHEA Grapalat"/>
          <w:sz w:val="24"/>
          <w:szCs w:val="24"/>
          <w:lang w:val="en-US"/>
        </w:rPr>
        <w:t xml:space="preserve">when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available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points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requirements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matching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physical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w:t>
      </w:r>
    </w:p>
    <w:p w:rsidR="00532D6C" w:rsidRPr="00532D6C" w:rsidRDefault="00532D6C" w:rsidP="00106D44">
      <w:pPr xmlns:w="http://schemas.openxmlformats.org/wordprocessingml/2006/main">
        <w:numPr>
          <w:ilvl w:val="1"/>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status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regarding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information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become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day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month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year.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happening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towards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control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implementation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form</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regarding.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Interrelated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with</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together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control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implementation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regarding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happening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note </w:t>
      </w:r>
      <w:r xmlns:w="http://schemas.openxmlformats.org/wordprocessingml/2006/main" w:rsidRPr="00532D6C">
        <w:rPr>
          <w:rFonts w:ascii="GHEA Grapalat" w:eastAsia="GHEA Grapalat" w:hAnsi="GHEA Grapalat" w:cs="GHEA Grapalat"/>
          <w:sz w:val="24"/>
          <w:szCs w:val="24"/>
          <w:lang w:val="en-US"/>
        </w:rPr>
        <w:t xml:space="preserve">if</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control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her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with</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interconnected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with</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agreed upon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act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by force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can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control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her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with</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interconnected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with</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agreed upon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act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case.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If:</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declaration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representative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for internal use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the field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accountable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also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lastRenderedPageBreak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is happening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Underneath</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about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 xml:space="preserve">3 </w:t>
      </w:r>
      <w:r xmlns:w="http://schemas.openxmlformats.org/wordprocessingml/2006/main" w:rsidRPr="00532D6C">
        <w:rPr>
          <w:rFonts w:ascii="GHEA Grapalat" w:eastAsia="GHEA Grapalat" w:hAnsi="GHEA Grapalat" w:cs="Arial"/>
          <w:sz w:val="24"/>
          <w:szCs w:val="24"/>
          <w:lang w:val="en-US"/>
        </w:rPr>
        <w:t xml:space="preserve">of </w:t>
      </w:r>
      <w:r xmlns:w="http://schemas.openxmlformats.org/wordprocessingml/2006/main" w:rsidRPr="00532D6C">
        <w:rPr>
          <w:rFonts w:ascii="GHEA Grapalat" w:eastAsia="GHEA Grapalat" w:hAnsi="GHEA Grapalat" w:cs="Arial"/>
          <w:sz w:val="24"/>
          <w:szCs w:val="24"/>
          <w:lang w:val="en-US"/>
        </w:rPr>
        <w:t xml:space="preserve">the Code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 xml:space="preserve">1 </w:t>
      </w:r>
      <w:r xmlns:w="http://schemas.openxmlformats.org/wordprocessingml/2006/main" w:rsidRPr="00532D6C">
        <w:rPr>
          <w:rFonts w:ascii="GHEA Grapalat" w:eastAsia="GHEA Grapalat" w:hAnsi="GHEA Grapalat" w:cs="Arial"/>
          <w:sz w:val="24"/>
          <w:szCs w:val="24"/>
          <w:lang w:val="en-US"/>
        </w:rPr>
        <w:t xml:space="preserve">of </w:t>
      </w:r>
      <w:r xmlns:w="http://schemas.openxmlformats.org/wordprocessingml/2006/main" w:rsidRPr="00532D6C">
        <w:rPr>
          <w:rFonts w:ascii="GHEA Grapalat" w:eastAsia="GHEA Grapalat" w:hAnsi="GHEA Grapalat" w:cs="Arial"/>
          <w:sz w:val="24"/>
          <w:szCs w:val="24"/>
          <w:lang w:val="en-US"/>
        </w:rPr>
        <w:t xml:space="preserve">the article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 </w:t>
      </w:r>
      <w:r xmlns:w="http://schemas.openxmlformats.org/wordprocessingml/2006/main" w:rsidRPr="00532D6C">
        <w:rPr>
          <w:rFonts w:ascii="GHEA Grapalat" w:eastAsia="GHEA Grapalat" w:hAnsi="GHEA Grapalat" w:cs="GHEA Grapalat"/>
          <w:sz w:val="24"/>
          <w:szCs w:val="24"/>
          <w:lang w:val="en-US"/>
        </w:rPr>
        <w:t xml:space="preserve">53</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point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sense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official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family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member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regarding</w:t>
      </w:r>
      <w:r xmlns:w="http://schemas.openxmlformats.org/wordprocessingml/2006/main" w:rsidRPr="00532D6C">
        <w:rPr>
          <w:rFonts w:ascii="GHEA Grapalat" w:eastAsia="GHEA Grapalat" w:hAnsi="GHEA Grapalat" w:cs="GHEA Grapalat"/>
          <w:sz w:val="24"/>
          <w:szCs w:val="24"/>
          <w:lang w:val="en-US"/>
        </w:rPr>
        <w:t xml:space="preserve">​</w:t>
      </w:r>
    </w:p>
    <w:p w:rsidR="00532D6C" w:rsidRPr="00532D6C" w:rsidRDefault="00532D6C" w:rsidP="00106D44">
      <w:pPr xmlns:w="http://schemas.openxmlformats.org/wordprocessingml/2006/main">
        <w:numPr>
          <w:ilvl w:val="1"/>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contact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data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electronic</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mail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address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phone number </w:t>
      </w:r>
      <w:r xmlns:w="http://schemas.openxmlformats.org/wordprocessingml/2006/main" w:rsidRPr="00532D6C">
        <w:rPr>
          <w:rFonts w:ascii="GHEA Grapalat" w:eastAsia="GHEA Grapalat" w:hAnsi="GHEA Grapalat" w:cs="GHEA Grapalat"/>
          <w:sz w:val="24"/>
          <w:szCs w:val="24"/>
          <w:lang w:val="en-US"/>
        </w:rPr>
        <w:t xml:space="preserve">:</w:t>
      </w:r>
    </w:p>
    <w:p w:rsidR="00532D6C" w:rsidRPr="00532D6C" w:rsidRDefault="00532D6C" w:rsidP="00106D44">
      <w:pPr xmlns:w="http://schemas.openxmlformats.org/wordprocessingml/2006/main">
        <w:numPr>
          <w:ilvl w:val="0"/>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color w:val="000000"/>
          <w:sz w:val="24"/>
          <w:szCs w:val="24"/>
          <w:lang w:val="en-US"/>
        </w:rPr>
      </w:pPr>
      <w:r xmlns:w="http://schemas.openxmlformats.org/wordprocessingml/2006/main" w:rsidRPr="00532D6C">
        <w:rPr>
          <w:rFonts w:ascii="GHEA Grapalat" w:eastAsia="GHEA Grapalat" w:hAnsi="GHEA Grapalat" w:cs="GHEA Grapalat"/>
          <w:sz w:val="24"/>
          <w:szCs w:val="24"/>
          <w:lang w:val="en-US"/>
        </w:rPr>
        <w:t xml:space="preserve">5th </w:t>
      </w:r>
      <w:r xmlns:w="http://schemas.openxmlformats.org/wordprocessingml/2006/main" w:rsidRPr="00532D6C">
        <w:rPr>
          <w:rFonts w:ascii="GHEA Grapalat" w:eastAsia="GHEA Grapalat" w:hAnsi="GHEA Grapalat" w:cs="Arial"/>
          <w:sz w:val="24"/>
          <w:szCs w:val="24"/>
          <w:lang w:val="en-US"/>
        </w:rPr>
        <w:t xml:space="preserve">of </w:t>
      </w:r>
      <w:r xmlns:w="http://schemas.openxmlformats.org/wordprocessingml/2006/main" w:rsidRPr="00532D6C">
        <w:rPr>
          <w:rFonts w:ascii="GHEA Grapalat" w:eastAsia="GHEA Grapalat" w:hAnsi="GHEA Grapalat" w:cs="Arial"/>
          <w:sz w:val="24"/>
          <w:szCs w:val="24"/>
          <w:lang w:val="en-US"/>
        </w:rPr>
        <w:t xml:space="preserve">the statement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section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Intermediate: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if</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declaration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representative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completely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controller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has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indirect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Statutory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the capital.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department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subject to</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is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filling</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each</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intermediate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separately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all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intermediate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quantity.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This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section</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subsections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to be completed</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are</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as follows:</w:t>
      </w:r>
      <w:r xmlns:w="http://schemas.openxmlformats.org/wordprocessingml/2006/main" w:rsidRPr="00532D6C">
        <w:rPr>
          <w:rFonts w:ascii="GHEA Grapalat" w:eastAsia="GHEA Grapalat" w:hAnsi="GHEA Grapalat" w:cs="GHEA Grapalat"/>
          <w:color w:val="000000"/>
          <w:sz w:val="24"/>
          <w:szCs w:val="24"/>
          <w:lang w:val="en-US"/>
        </w:rPr>
        <w:t xml:space="preserve"> </w:t>
      </w:r>
      <w:r xmlns:w="http://schemas.openxmlformats.org/wordprocessingml/2006/main" w:rsidRPr="00532D6C">
        <w:rPr>
          <w:rFonts w:ascii="GHEA Grapalat" w:eastAsia="GHEA Grapalat" w:hAnsi="GHEA Grapalat" w:cs="Arial"/>
          <w:color w:val="000000"/>
          <w:sz w:val="24"/>
          <w:szCs w:val="24"/>
          <w:lang w:val="en-US"/>
        </w:rPr>
        <w:t xml:space="preserve">by the rules </w:t>
      </w:r>
      <w:r xmlns:w="http://schemas.openxmlformats.org/wordprocessingml/2006/main" w:rsidRPr="00532D6C">
        <w:rPr>
          <w:rFonts w:ascii="MS Mincho" w:eastAsia="MS Mincho" w:hAnsi="MS Mincho" w:cs="MS Mincho" w:hint="eastAsia"/>
          <w:color w:val="000000"/>
          <w:sz w:val="24"/>
          <w:szCs w:val="24"/>
          <w:lang w:val="en-US"/>
        </w:rPr>
        <w:t xml:space="preserve">.</w:t>
      </w:r>
    </w:p>
    <w:p w:rsidR="00532D6C" w:rsidRPr="00532D6C" w:rsidRDefault="00532D6C" w:rsidP="00106D44">
      <w:pPr xmlns:w="http://schemas.openxmlformats.org/wordprocessingml/2006/main">
        <w:numPr>
          <w:ilvl w:val="1"/>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data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intermediate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name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that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including: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Latin letter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registration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data </w:t>
      </w:r>
      <w:r xmlns:w="http://schemas.openxmlformats.org/wordprocessingml/2006/main" w:rsidRPr="00532D6C">
        <w:rPr>
          <w:rFonts w:ascii="GHEA Grapalat" w:eastAsia="GHEA Grapalat" w:hAnsi="GHEA Grapalat" w:cs="Arial"/>
          <w:sz w:val="24"/>
          <w:szCs w:val="24"/>
          <w:lang w:val="en-US"/>
        </w:rPr>
        <w:t xml:space="preserve">including </w:t>
      </w:r>
      <w:r xmlns:w="http://schemas.openxmlformats.org/wordprocessingml/2006/main" w:rsidRPr="00532D6C">
        <w:rPr>
          <w:rFonts w:ascii="GHEA Grapalat" w:eastAsia="GHEA Grapalat" w:hAnsi="GHEA Grapalat" w:cs="GHEA Grapalat"/>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organizational 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form</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about</w:t>
      </w:r>
      <w:r xmlns:w="http://schemas.openxmlformats.org/wordprocessingml/2006/main" w:rsidRPr="00532D6C">
        <w:rPr>
          <w:rFonts w:ascii="GHEA Grapalat" w:eastAsia="GHEA Grapalat" w:hAnsi="GHEA Grapalat" w:cs="GHEA Grapalat"/>
          <w:sz w:val="24"/>
          <w:szCs w:val="24"/>
          <w:lang w:val="en-US"/>
        </w:rPr>
        <w:t xml:space="preserve">​</w:t>
      </w:r>
    </w:p>
    <w:p w:rsidR="00532D6C" w:rsidRPr="00532D6C" w:rsidRDefault="00532D6C" w:rsidP="00106D44">
      <w:pPr xmlns:w="http://schemas.openxmlformats.org/wordprocessingml/2006/main">
        <w:numPr>
          <w:ilvl w:val="1"/>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data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proofErr xmlns:w="http://schemas.openxmlformats.org/wordprocessingml/2006/main" w:type="gramStart"/>
      <w:r xmlns:w="http://schemas.openxmlformats.org/wordprocessingml/2006/main" w:rsidRPr="00532D6C">
        <w:rPr>
          <w:rFonts w:ascii="GHEA Grapalat" w:eastAsia="GHEA Grapalat" w:hAnsi="GHEA Grapalat" w:cs="Arial"/>
          <w:sz w:val="24"/>
          <w:szCs w:val="24"/>
          <w:lang w:val="en-US"/>
        </w:rPr>
        <w:t xml:space="preserve">Beneficiary </w:t>
      </w:r>
      <w:r xmlns:w="http://schemas.openxmlformats.org/wordprocessingml/2006/main" w:rsidRPr="00532D6C">
        <w:rPr>
          <w:rFonts w:ascii="GHEA Grapalat" w:eastAsia="GHEA Grapalat" w:hAnsi="GHEA Grapalat" w:cs="GHEA Grapalat"/>
          <w:sz w:val="24"/>
          <w:szCs w:val="24"/>
          <w:lang w:val="en-US"/>
        </w:rPr>
        <w:t xml:space="preserve">( </w:t>
      </w:r>
      <w:proofErr xmlns:w="http://schemas.openxmlformats.org/wordprocessingml/2006/main" w:type="gramEnd"/>
      <w:r xmlns:w="http://schemas.openxmlformats.org/wordprocessingml/2006/main" w:rsidRPr="00532D6C">
        <w:rPr>
          <w:rFonts w:ascii="GHEA Grapalat" w:eastAsia="GHEA Grapalat" w:hAnsi="GHEA Grapalat" w:cs="Arial"/>
          <w:sz w:val="24"/>
          <w:szCs w:val="24"/>
          <w:lang w:val="en-US"/>
        </w:rPr>
        <w:t xml:space="preserve">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name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last name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whose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intermediate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If</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intermediate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data</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completely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controller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for </w:t>
      </w:r>
      <w:r xmlns:w="http://schemas.openxmlformats.org/wordprocessingml/2006/main" w:rsidRPr="00532D6C">
        <w:rPr>
          <w:rFonts w:ascii="GHEA Grapalat" w:eastAsia="GHEA Grapalat" w:hAnsi="GHEA Grapalat" w:cs="GHEA Grapalat"/>
          <w:sz w:val="24"/>
          <w:szCs w:val="24"/>
          <w:lang w:val="en-US"/>
        </w:rPr>
        <w:t xml:space="preserve">this</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subject to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filling.</w:t>
      </w:r>
    </w:p>
    <w:p w:rsidR="00532D6C" w:rsidRPr="00532D6C" w:rsidRDefault="00532D6C" w:rsidP="00106D44">
      <w:pPr xmlns:w="http://schemas.openxmlformats.org/wordprocessingml/2006/main">
        <w:numPr>
          <w:ilvl w:val="1"/>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Intermediate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shares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listing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data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subject to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mandatory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filling.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can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GHEA Grapalat"/>
          <w:sz w:val="24"/>
          <w:szCs w:val="24"/>
          <w:lang w:val="en-US"/>
        </w:rPr>
        <w:t xml:space="preserve">be </w:t>
      </w:r>
      <w:r xmlns:w="http://schemas.openxmlformats.org/wordprocessingml/2006/main" w:rsidRPr="00532D6C">
        <w:rPr>
          <w:rFonts w:ascii="GHEA Grapalat" w:eastAsia="GHEA Grapalat" w:hAnsi="GHEA Grapalat" w:cs="Arial"/>
          <w:sz w:val="24"/>
          <w:szCs w:val="24"/>
          <w:lang w:val="en-US"/>
        </w:rPr>
        <w:t xml:space="preserve">completed </w:t>
      </w:r>
      <w:r xmlns:w="http://schemas.openxmlformats.org/wordprocessingml/2006/main" w:rsidRPr="00532D6C">
        <w:rPr>
          <w:rFonts w:ascii="GHEA Grapalat" w:eastAsia="GHEA Grapalat" w:hAnsi="GHEA Grapalat" w:cs="Arial"/>
          <w:sz w:val="24"/>
          <w:szCs w:val="24"/>
          <w:lang w:val="en-US"/>
        </w:rPr>
        <w:t xml:space="preserve">if</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intermediate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shares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listed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regulated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the market.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stock</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the stock market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name: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brackets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also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the stock market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code </w:t>
      </w:r>
      <w:r xmlns:w="http://schemas.openxmlformats.org/wordprocessingml/2006/main" w:rsidRPr="00532D6C">
        <w:rPr>
          <w:rFonts w:ascii="GHEA Grapalat" w:eastAsia="GHEA Grapalat" w:hAnsi="GHEA Grapalat" w:cs="GHEA Grapalat"/>
          <w:sz w:val="24"/>
          <w:szCs w:val="24"/>
          <w:lang w:val="en-US"/>
        </w:rPr>
        <w:t xml:space="preserve">(Market Identifier Code), </w:t>
      </w:r>
      <w:r xmlns:w="http://schemas.openxmlformats.org/wordprocessingml/2006/main" w:rsidRPr="00532D6C">
        <w:rPr>
          <w:rFonts w:ascii="GHEA Grapalat" w:eastAsia="GHEA Grapalat" w:hAnsi="GHEA Grapalat" w:cs="Arial"/>
          <w:sz w:val="24"/>
          <w:szCs w:val="24"/>
          <w:lang w:val="en-US"/>
        </w:rPr>
        <w:t xml:space="preserve">where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listed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shares </w:t>
      </w:r>
      <w:r xmlns:w="http://schemas.openxmlformats.org/wordprocessingml/2006/main" w:rsidRPr="00532D6C">
        <w:rPr>
          <w:rFonts w:ascii="GHEA Grapalat" w:eastAsia="GHEA Grapalat" w:hAnsi="GHEA Grapalat" w:cs="GHEA Grapalat"/>
          <w:sz w:val="24"/>
          <w:szCs w:val="24"/>
          <w:lang w:val="en-US"/>
        </w:rPr>
        <w:t xml:space="preserve">as</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also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happening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link:</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on the stock exchange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available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documents.</w:t>
      </w:r>
    </w:p>
    <w:p w:rsidR="00532D6C" w:rsidRPr="00532D6C" w:rsidRDefault="00532D6C" w:rsidP="00106D44">
      <w:pPr xmlns:w="http://schemas.openxmlformats.org/wordprocessingml/2006/main">
        <w:numPr>
          <w:ilvl w:val="0"/>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GHEA Grapalat"/>
          <w:sz w:val="24"/>
          <w:szCs w:val="24"/>
          <w:lang w:val="en-US"/>
        </w:rPr>
        <w:t xml:space="preserve">6th </w:t>
      </w:r>
      <w:r xmlns:w="http://schemas.openxmlformats.org/wordprocessingml/2006/main" w:rsidRPr="00532D6C">
        <w:rPr>
          <w:rFonts w:ascii="GHEA Grapalat" w:eastAsia="GHEA Grapalat" w:hAnsi="GHEA Grapalat" w:cs="Arial"/>
          <w:sz w:val="24"/>
          <w:szCs w:val="24"/>
          <w:lang w:val="en-US"/>
        </w:rPr>
        <w:t xml:space="preserve">of </w:t>
      </w:r>
      <w:r xmlns:w="http://schemas.openxmlformats.org/wordprocessingml/2006/main" w:rsidRPr="00532D6C">
        <w:rPr>
          <w:rFonts w:ascii="GHEA Grapalat" w:eastAsia="GHEA Grapalat" w:hAnsi="GHEA Grapalat" w:cs="Arial"/>
          <w:sz w:val="24"/>
          <w:szCs w:val="24"/>
          <w:lang w:val="en-US"/>
        </w:rPr>
        <w:t xml:space="preserve">the declaration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section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Additional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notes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if</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available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extra</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information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extra</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clarifications </w:t>
      </w:r>
      <w:r xmlns:w="http://schemas.openxmlformats.org/wordprocessingml/2006/main" w:rsidRPr="00532D6C">
        <w:rPr>
          <w:rFonts w:ascii="GHEA Grapalat" w:eastAsia="GHEA Grapalat" w:hAnsi="GHEA Grapalat" w:cs="GHEA Grapalat"/>
          <w:sz w:val="24"/>
          <w:szCs w:val="24"/>
          <w:lang w:val="en-US"/>
        </w:rPr>
        <w:t xml:space="preserve">which</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related to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declaration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filling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subject to</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the data.</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subsection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can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 completed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extra</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clarifications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beneficiary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to control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foundations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regarding </w:t>
      </w:r>
      <w:r xmlns:w="http://schemas.openxmlformats.org/wordprocessingml/2006/main" w:rsidRPr="00532D6C">
        <w:rPr>
          <w:rFonts w:ascii="GHEA Grapalat" w:eastAsia="GHEA Grapalat" w:hAnsi="GHEA Grapalat" w:cs="Arial"/>
          <w:sz w:val="24"/>
          <w:szCs w:val="24"/>
          <w:lang w:val="en-US"/>
        </w:rPr>
        <w:t xml:space="preserve">the </w:t>
      </w:r>
      <w:r xmlns:w="http://schemas.openxmlformats.org/wordprocessingml/2006/main" w:rsidRPr="00532D6C">
        <w:rPr>
          <w:rFonts w:ascii="GHEA Grapalat" w:eastAsia="GHEA Grapalat" w:hAnsi="GHEA Grapalat" w:cs="GHEA Grapalat"/>
          <w:sz w:val="24"/>
          <w:szCs w:val="24"/>
          <w:lang w:val="en-US"/>
        </w:rPr>
        <w:t xml:space="preserve">state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community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bodies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regarding </w:t>
      </w:r>
      <w:r xmlns:w="http://schemas.openxmlformats.org/wordprocessingml/2006/main" w:rsidRPr="00532D6C">
        <w:rPr>
          <w:rFonts w:ascii="GHEA Grapalat" w:eastAsia="GHEA Grapalat" w:hAnsi="GHEA Grapalat" w:cs="GHEA Grapalat"/>
          <w:sz w:val="24"/>
          <w:szCs w:val="24"/>
          <w:lang w:val="en-US"/>
        </w:rPr>
        <w:t xml:space="preserve">which</w:t>
      </w:r>
      <w:r xmlns:w="http://schemas.openxmlformats.org/wordprocessingml/2006/main" w:rsidRPr="00532D6C">
        <w:rPr>
          <w:rFonts w:ascii="GHEA Grapalat" w:eastAsia="GHEA Grapalat" w:hAnsi="GHEA Grapalat" w:cs="Arial"/>
          <w:sz w:val="24"/>
          <w:szCs w:val="24"/>
          <w:lang w:val="en-US"/>
        </w:rPr>
        <w:t xml:space="preser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implements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are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Organization: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control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w:t>
      </w:r>
      <w:r xmlns:w="http://schemas.openxmlformats.org/wordprocessingml/2006/main" w:rsidRPr="00532D6C">
        <w:rPr>
          <w:rFonts w:ascii="GHEA Grapalat" w:eastAsia="GHEA Grapalat" w:hAnsi="GHEA Grapalat" w:cs="Arial"/>
          <w:sz w:val="24"/>
          <w:szCs w:val="24"/>
          <w:lang w:val="en-US"/>
        </w:rPr>
        <w:t xml:space="preserve">case </w:t>
      </w:r>
      <w:r xmlns:w="http://schemas.openxmlformats.org/wordprocessingml/2006/main" w:rsidRPr="00532D6C">
        <w:rPr>
          <w:rFonts w:ascii="GHEA Grapalat" w:eastAsia="GHEA Grapalat" w:hAnsi="GHEA Grapalat" w:cs="GHEA Grapalat"/>
          <w:sz w:val="24"/>
          <w:szCs w:val="24"/>
          <w:lang w:val="en-US"/>
        </w:rPr>
        <w:t xml:space="preserve">if</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lastRenderedPageBreak xmlns:w="http://schemas.openxmlformats.org/wordprocessingml/2006/main"/>
      </w:r>
      <w:r xmlns:w="http://schemas.openxmlformats.org/wordprocessingml/2006/main" w:rsidRPr="00532D6C">
        <w:rPr>
          <w:rFonts w:ascii="GHEA Grapalat" w:eastAsia="GHEA Grapalat" w:hAnsi="GHEA Grapalat" w:cs="Arial"/>
          <w:sz w:val="24"/>
          <w:szCs w:val="24"/>
          <w:lang w:val="en-US"/>
        </w:rPr>
        <w:t xml:space="preserve">the declaration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representative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legal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person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Statutory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capital</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available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the state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community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directly</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indirect</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participation </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other</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phrases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of the declaration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in relation to</w:t>
      </w:r>
    </w:p>
    <w:p w:rsidR="00532D6C" w:rsidRPr="00532D6C" w:rsidRDefault="00532D6C" w:rsidP="00106D44">
      <w:pPr xmlns:w="http://schemas.openxmlformats.org/wordprocessingml/2006/main">
        <w:numPr>
          <w:ilvl w:val="0"/>
          <w:numId w:val="29"/>
        </w:numPr>
        <w:pBdr>
          <w:top w:val="nil"/>
          <w:left w:val="nil"/>
          <w:bottom w:val="nil"/>
          <w:right w:val="nil"/>
          <w:between w:val="nil"/>
        </w:pBdr>
        <w:tabs>
          <w:tab w:val="left" w:pos="426"/>
        </w:tabs>
        <w:spacing w:after="0" w:line="360" w:lineRule="auto"/>
        <w:ind w:left="0" w:firstLine="0"/>
        <w:jc w:val="both"/>
        <w:rPr>
          <w:rFonts w:ascii="GHEA Grapalat" w:eastAsia="GHEA Grapalat" w:hAnsi="GHEA Grapalat" w:cs="GHEA Grapalat"/>
          <w:sz w:val="24"/>
          <w:szCs w:val="24"/>
          <w:lang w:val="en-US"/>
        </w:rPr>
      </w:pPr>
      <w:r xmlns:w="http://schemas.openxmlformats.org/wordprocessingml/2006/main" w:rsidRPr="00532D6C">
        <w:rPr>
          <w:rFonts w:ascii="GHEA Grapalat" w:eastAsia="GHEA Grapalat" w:hAnsi="GHEA Grapalat" w:cs="Arial"/>
          <w:sz w:val="24"/>
          <w:szCs w:val="24"/>
          <w:lang w:val="en-US"/>
        </w:rPr>
        <w:t xml:space="preserve">The declaration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filling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and:</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signing</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is</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application</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representative</w:t>
      </w:r>
      <w:r xmlns:w="http://schemas.openxmlformats.org/wordprocessingml/2006/main" w:rsidRPr="00532D6C">
        <w:rPr>
          <w:rFonts w:ascii="GHEA Grapalat" w:eastAsia="GHEA Grapalat" w:hAnsi="GHEA Grapalat" w:cs="GHEA Grapalat"/>
          <w:sz w:val="24"/>
          <w:szCs w:val="24"/>
          <w:lang w:val="en-US"/>
        </w:rPr>
        <w:t xml:space="preserve"> </w:t>
      </w:r>
      <w:r xmlns:w="http://schemas.openxmlformats.org/wordprocessingml/2006/main" w:rsidRPr="00532D6C">
        <w:rPr>
          <w:rFonts w:ascii="GHEA Grapalat" w:eastAsia="GHEA Grapalat" w:hAnsi="GHEA Grapalat" w:cs="Arial"/>
          <w:sz w:val="24"/>
          <w:szCs w:val="24"/>
          <w:lang w:val="en-US"/>
        </w:rPr>
        <w:t xml:space="preserve">the person.</w:t>
      </w:r>
      <w:r xmlns:w="http://schemas.openxmlformats.org/wordprocessingml/2006/main" w:rsidRPr="00532D6C">
        <w:rPr>
          <w:rFonts w:ascii="GHEA Grapalat" w:eastAsia="GHEA Grapalat" w:hAnsi="GHEA Grapalat" w:cs="GHEA Grapalat"/>
          <w:sz w:val="24"/>
          <w:szCs w:val="24"/>
          <w:lang w:val="en-US"/>
        </w:rPr>
        <w:t xml:space="preserve"> </w:t>
      </w:r>
    </w:p>
    <w:p w:rsidR="00532D6C" w:rsidRPr="00532D6C" w:rsidRDefault="00532D6C" w:rsidP="00106D44">
      <w:pPr>
        <w:tabs>
          <w:tab w:val="left" w:pos="426"/>
        </w:tabs>
        <w:spacing w:after="0" w:line="240" w:lineRule="auto"/>
        <w:jc w:val="both"/>
        <w:rPr>
          <w:rFonts w:ascii="GHEA Grapalat" w:eastAsia="Times New Roman" w:hAnsi="GHEA Grapalat" w:cs="Sylfaen"/>
          <w:sz w:val="16"/>
          <w:szCs w:val="16"/>
          <w:lang w:val="hy-AM" w:eastAsia="ru-RU"/>
        </w:rPr>
      </w:pPr>
    </w:p>
    <w:p w:rsidR="00532D6C" w:rsidRPr="00532D6C" w:rsidRDefault="00532D6C" w:rsidP="00106D44">
      <w:pPr>
        <w:tabs>
          <w:tab w:val="left" w:pos="426"/>
        </w:tabs>
        <w:spacing w:after="0" w:line="240" w:lineRule="auto"/>
        <w:jc w:val="both"/>
        <w:rPr>
          <w:rFonts w:ascii="GHEA Grapalat" w:eastAsia="Times New Roman" w:hAnsi="GHEA Grapalat" w:cs="Sylfaen"/>
          <w:sz w:val="16"/>
          <w:szCs w:val="16"/>
          <w:lang w:val="hy-AM" w:eastAsia="ru-RU"/>
        </w:rPr>
      </w:pPr>
    </w:p>
    <w:p w:rsidR="00532D6C" w:rsidRPr="00532D6C" w:rsidRDefault="00532D6C" w:rsidP="00106D44">
      <w:pPr>
        <w:tabs>
          <w:tab w:val="left" w:pos="426"/>
        </w:tabs>
        <w:spacing w:after="0" w:line="240" w:lineRule="auto"/>
        <w:jc w:val="both"/>
        <w:rPr>
          <w:rFonts w:ascii="GHEA Grapalat" w:eastAsia="Times New Roman" w:hAnsi="GHEA Grapalat" w:cs="Sylfaen"/>
          <w:sz w:val="16"/>
          <w:szCs w:val="16"/>
          <w:lang w:val="hy-AM" w:eastAsia="ru-RU"/>
        </w:rPr>
      </w:pPr>
    </w:p>
    <w:p w:rsidR="00532D6C" w:rsidRPr="00532D6C" w:rsidRDefault="00532D6C" w:rsidP="00106D44">
      <w:pPr>
        <w:tabs>
          <w:tab w:val="left" w:pos="426"/>
        </w:tabs>
        <w:spacing w:after="0" w:line="240" w:lineRule="auto"/>
        <w:jc w:val="both"/>
        <w:rPr>
          <w:rFonts w:ascii="GHEA Grapalat" w:eastAsia="Times New Roman" w:hAnsi="GHEA Grapalat" w:cs="Sylfaen"/>
          <w:sz w:val="16"/>
          <w:szCs w:val="16"/>
          <w:lang w:val="hy-AM" w:eastAsia="ru-RU"/>
        </w:rPr>
      </w:pPr>
    </w:p>
    <w:p w:rsidR="00532D6C" w:rsidRPr="00532D6C" w:rsidRDefault="00532D6C" w:rsidP="00106D44">
      <w:pPr>
        <w:tabs>
          <w:tab w:val="left" w:pos="426"/>
        </w:tabs>
        <w:spacing w:after="0" w:line="240" w:lineRule="auto"/>
        <w:jc w:val="both"/>
        <w:rPr>
          <w:rFonts w:ascii="GHEA Grapalat" w:eastAsia="Times New Roman" w:hAnsi="GHEA Grapalat" w:cs="Sylfaen"/>
          <w:sz w:val="16"/>
          <w:szCs w:val="16"/>
          <w:lang w:val="hy-AM" w:eastAsia="ru-RU"/>
        </w:rPr>
      </w:pPr>
    </w:p>
    <w:p w:rsidR="00532D6C" w:rsidRPr="00532D6C" w:rsidRDefault="00532D6C" w:rsidP="00106D44">
      <w:pPr>
        <w:tabs>
          <w:tab w:val="left" w:pos="426"/>
        </w:tabs>
        <w:spacing w:after="0" w:line="240" w:lineRule="auto"/>
        <w:jc w:val="both"/>
        <w:rPr>
          <w:rFonts w:ascii="GHEA Grapalat" w:eastAsia="Times New Roman" w:hAnsi="GHEA Grapalat" w:cs="Sylfaen"/>
          <w:sz w:val="16"/>
          <w:szCs w:val="16"/>
          <w:lang w:val="hy-AM" w:eastAsia="ru-RU"/>
        </w:rPr>
      </w:pPr>
    </w:p>
    <w:p w:rsidR="00532D6C" w:rsidRPr="00532D6C" w:rsidRDefault="00532D6C" w:rsidP="00106D44">
      <w:pPr>
        <w:tabs>
          <w:tab w:val="left" w:pos="426"/>
        </w:tabs>
        <w:spacing w:after="0" w:line="240" w:lineRule="auto"/>
        <w:jc w:val="both"/>
        <w:rPr>
          <w:rFonts w:ascii="GHEA Grapalat" w:eastAsia="Times New Roman" w:hAnsi="GHEA Grapalat" w:cs="Sylfaen"/>
          <w:sz w:val="16"/>
          <w:szCs w:val="16"/>
          <w:lang w:val="hy-AM" w:eastAsia="ru-RU"/>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16"/>
          <w:szCs w:val="16"/>
          <w:lang w:val="hy-AM"/>
        </w:rPr>
      </w:pPr>
      <w:r xmlns:w="http://schemas.openxmlformats.org/wordprocessingml/2006/main" w:rsidRPr="00532D6C">
        <w:rPr>
          <w:rFonts w:ascii="GHEA Grapalat" w:eastAsia="Times New Roman" w:hAnsi="GHEA Grapalat" w:cs="Sylfaen"/>
          <w:sz w:val="16"/>
          <w:szCs w:val="16"/>
          <w:lang w:val="hy-AM" w:eastAsia="ru-RU"/>
        </w:rPr>
        <w:t xml:space="preserve">*</w:t>
      </w:r>
      <w:r xmlns:w="http://schemas.openxmlformats.org/wordprocessingml/2006/main" w:rsidRPr="00532D6C">
        <w:rPr>
          <w:rFonts w:ascii="GHEA Grapalat" w:eastAsia="Times New Roman" w:hAnsi="GHEA Grapalat" w:cs="Times New Roman"/>
          <w:sz w:val="16"/>
          <w:szCs w:val="16"/>
          <w:lang w:val="af-ZA"/>
        </w:rPr>
        <w:t xml:space="preserve"> </w:t>
      </w:r>
      <w:r xmlns:w="http://schemas.openxmlformats.org/wordprocessingml/2006/main" w:rsidRPr="00532D6C">
        <w:rPr>
          <w:rFonts w:ascii="GHEA Grapalat" w:eastAsia="Times New Roman" w:hAnsi="GHEA Grapalat" w:cs="Arial"/>
          <w:sz w:val="16"/>
          <w:szCs w:val="16"/>
          <w:lang w:val="hy-AM"/>
        </w:rPr>
        <w:t xml:space="preserve">to be completed</w:t>
      </w:r>
      <w:r xmlns:w="http://schemas.openxmlformats.org/wordprocessingml/2006/main" w:rsidRPr="00532D6C">
        <w:rPr>
          <w:rFonts w:ascii="GHEA Grapalat" w:eastAsia="Times New Roman" w:hAnsi="GHEA Grapalat" w:cs="Times New Roman"/>
          <w:sz w:val="16"/>
          <w:szCs w:val="16"/>
          <w:lang w:val="af-ZA"/>
        </w:rPr>
        <w:t xml:space="preserve"> </w:t>
      </w:r>
      <w:r xmlns:w="http://schemas.openxmlformats.org/wordprocessingml/2006/main" w:rsidRPr="00532D6C">
        <w:rPr>
          <w:rFonts w:ascii="GHEA Grapalat" w:eastAsia="Times New Roman" w:hAnsi="GHEA Grapalat" w:cs="Arial"/>
          <w:sz w:val="16"/>
          <w:szCs w:val="16"/>
          <w:lang w:val="hy-AM"/>
        </w:rPr>
        <w:t xml:space="preserve">is</w:t>
      </w:r>
      <w:r xmlns:w="http://schemas.openxmlformats.org/wordprocessingml/2006/main" w:rsidRPr="00532D6C">
        <w:rPr>
          <w:rFonts w:ascii="GHEA Grapalat" w:eastAsia="Times New Roman" w:hAnsi="GHEA Grapalat" w:cs="Times New Roman"/>
          <w:sz w:val="16"/>
          <w:szCs w:val="16"/>
          <w:lang w:val="af-ZA"/>
        </w:rPr>
        <w:t xml:space="preserve"> </w:t>
      </w:r>
      <w:r xmlns:w="http://schemas.openxmlformats.org/wordprocessingml/2006/main" w:rsidRPr="00532D6C">
        <w:rPr>
          <w:rFonts w:ascii="GHEA Grapalat" w:eastAsia="Times New Roman" w:hAnsi="GHEA Grapalat" w:cs="Arial"/>
          <w:sz w:val="16"/>
          <w:szCs w:val="16"/>
          <w:lang w:val="hy-AM"/>
        </w:rPr>
        <w:t xml:space="preserve">of the commission</w:t>
      </w:r>
      <w:r xmlns:w="http://schemas.openxmlformats.org/wordprocessingml/2006/main" w:rsidRPr="00532D6C">
        <w:rPr>
          <w:rFonts w:ascii="GHEA Grapalat" w:eastAsia="Times New Roman" w:hAnsi="GHEA Grapalat" w:cs="Times New Roman"/>
          <w:sz w:val="16"/>
          <w:szCs w:val="16"/>
          <w:lang w:val="af-ZA"/>
        </w:rPr>
        <w:t xml:space="preserve"> </w:t>
      </w:r>
      <w:r xmlns:w="http://schemas.openxmlformats.org/wordprocessingml/2006/main" w:rsidRPr="00532D6C">
        <w:rPr>
          <w:rFonts w:ascii="GHEA Grapalat" w:eastAsia="Times New Roman" w:hAnsi="GHEA Grapalat" w:cs="Arial"/>
          <w:sz w:val="16"/>
          <w:szCs w:val="16"/>
          <w:lang w:val="hy-AM"/>
        </w:rPr>
        <w:t xml:space="preserve">of the secretary</w:t>
      </w:r>
      <w:r xmlns:w="http://schemas.openxmlformats.org/wordprocessingml/2006/main" w:rsidRPr="00532D6C">
        <w:rPr>
          <w:rFonts w:ascii="GHEA Grapalat" w:eastAsia="Times New Roman" w:hAnsi="GHEA Grapalat" w:cs="Times New Roman"/>
          <w:sz w:val="16"/>
          <w:szCs w:val="16"/>
          <w:lang w:val="af-ZA"/>
        </w:rPr>
        <w:t xml:space="preserve"> </w:t>
      </w:r>
      <w:r xmlns:w="http://schemas.openxmlformats.org/wordprocessingml/2006/main" w:rsidRPr="00532D6C">
        <w:rPr>
          <w:rFonts w:ascii="GHEA Grapalat" w:eastAsia="Times New Roman" w:hAnsi="GHEA Grapalat" w:cs="Arial"/>
          <w:sz w:val="16"/>
          <w:szCs w:val="16"/>
          <w:lang w:val="hy-AM"/>
        </w:rPr>
        <w:t xml:space="preserve">by </w:t>
      </w:r>
      <w:r xmlns:w="http://schemas.openxmlformats.org/wordprocessingml/2006/main" w:rsidRPr="00532D6C">
        <w:rPr>
          <w:rFonts w:ascii="GHEA Grapalat" w:eastAsia="Times New Roman" w:hAnsi="GHEA Grapalat" w:cs="Times New Roman"/>
          <w:sz w:val="16"/>
          <w:szCs w:val="16"/>
          <w:lang w:val="af-ZA"/>
        </w:rPr>
        <w:t xml:space="preserve">: </w:t>
      </w:r>
      <w:r xmlns:w="http://schemas.openxmlformats.org/wordprocessingml/2006/main" w:rsidRPr="00532D6C">
        <w:rPr>
          <w:rFonts w:ascii="GHEA Grapalat" w:eastAsia="Times New Roman" w:hAnsi="GHEA Grapalat" w:cs="Arial"/>
          <w:sz w:val="16"/>
          <w:szCs w:val="16"/>
          <w:lang w:val="hy-AM"/>
        </w:rPr>
        <w:t xml:space="preserve">until</w:t>
      </w:r>
      <w:r xmlns:w="http://schemas.openxmlformats.org/wordprocessingml/2006/main" w:rsidRPr="00532D6C">
        <w:rPr>
          <w:rFonts w:ascii="GHEA Grapalat" w:eastAsia="Times New Roman" w:hAnsi="GHEA Grapalat" w:cs="Times New Roman"/>
          <w:sz w:val="16"/>
          <w:szCs w:val="16"/>
          <w:lang w:val="af-ZA"/>
        </w:rPr>
        <w:t xml:space="preserve"> </w:t>
      </w:r>
      <w:r xmlns:w="http://schemas.openxmlformats.org/wordprocessingml/2006/main" w:rsidRPr="00532D6C">
        <w:rPr>
          <w:rFonts w:ascii="GHEA Grapalat" w:eastAsia="Times New Roman" w:hAnsi="GHEA Grapalat" w:cs="Arial"/>
          <w:sz w:val="16"/>
          <w:szCs w:val="16"/>
          <w:lang w:val="hy-AM"/>
        </w:rPr>
        <w:t xml:space="preserve">the invitation</w:t>
      </w:r>
      <w:r xmlns:w="http://schemas.openxmlformats.org/wordprocessingml/2006/main" w:rsidRPr="00532D6C">
        <w:rPr>
          <w:rFonts w:ascii="GHEA Grapalat" w:eastAsia="Times New Roman" w:hAnsi="GHEA Grapalat" w:cs="Times New Roman"/>
          <w:sz w:val="16"/>
          <w:szCs w:val="16"/>
          <w:lang w:val="af-ZA"/>
        </w:rPr>
        <w:t xml:space="preserve"> </w:t>
      </w:r>
      <w:r xmlns:w="http://schemas.openxmlformats.org/wordprocessingml/2006/main" w:rsidRPr="00532D6C">
        <w:rPr>
          <w:rFonts w:ascii="GHEA Grapalat" w:eastAsia="Times New Roman" w:hAnsi="GHEA Grapalat" w:cs="Arial"/>
          <w:sz w:val="16"/>
          <w:szCs w:val="16"/>
          <w:lang w:val="hy-AM"/>
        </w:rPr>
        <w:t xml:space="preserve">in the newsletter</w:t>
      </w:r>
      <w:r xmlns:w="http://schemas.openxmlformats.org/wordprocessingml/2006/main" w:rsidRPr="00532D6C">
        <w:rPr>
          <w:rFonts w:ascii="GHEA Grapalat" w:eastAsia="Times New Roman" w:hAnsi="GHEA Grapalat" w:cs="Times New Roman"/>
          <w:sz w:val="16"/>
          <w:szCs w:val="16"/>
          <w:lang w:val="af-ZA"/>
        </w:rPr>
        <w:t xml:space="preserve"> </w:t>
      </w:r>
      <w:r xmlns:w="http://schemas.openxmlformats.org/wordprocessingml/2006/main" w:rsidRPr="00532D6C">
        <w:rPr>
          <w:rFonts w:ascii="GHEA Grapalat" w:eastAsia="Times New Roman" w:hAnsi="GHEA Grapalat" w:cs="Arial"/>
          <w:sz w:val="16"/>
          <w:szCs w:val="16"/>
          <w:lang w:val="hy-AM"/>
        </w:rPr>
        <w:t xml:space="preserve">publishing</w:t>
      </w:r>
      <w:r xmlns:w="http://schemas.openxmlformats.org/wordprocessingml/2006/main" w:rsidRPr="00532D6C">
        <w:rPr>
          <w:rFonts w:ascii="GHEA Grapalat" w:eastAsia="Times New Roman" w:hAnsi="GHEA Grapalat" w:cs="Times New Roman"/>
          <w:sz w:val="16"/>
          <w:szCs w:val="16"/>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16"/>
          <w:szCs w:val="16"/>
          <w:lang w:val="hy-AM" w:eastAsia="ru-RU"/>
        </w:rPr>
      </w:pPr>
      <w:r xmlns:w="http://schemas.openxmlformats.org/wordprocessingml/2006/main" w:rsidRPr="00532D6C">
        <w:rPr>
          <w:rFonts w:ascii="GHEA Grapalat" w:eastAsia="Times New Roman" w:hAnsi="GHEA Grapalat" w:cs="Sylfaen"/>
          <w:sz w:val="16"/>
          <w:szCs w:val="16"/>
          <w:lang w:val="hy-AM" w:eastAsia="ru-RU"/>
        </w:rPr>
        <w:t xml:space="preserve">** 1.2</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the app</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no</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is introduced</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to participate</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by</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if</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wearable</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is</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hereby</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with attachment </w:t>
      </w:r>
      <w:r xmlns:w="http://schemas.openxmlformats.org/wordprocessingml/2006/main" w:rsidRPr="00532D6C">
        <w:rPr>
          <w:rFonts w:ascii="GHEA Grapalat" w:eastAsia="Times New Roman" w:hAnsi="GHEA Grapalat" w:cs="Times New Roman"/>
          <w:sz w:val="16"/>
          <w:szCs w:val="16"/>
          <w:lang w:val="hy-AM"/>
        </w:rPr>
        <w:t xml:space="preserve">N 1 </w:t>
      </w:r>
      <w:r xmlns:w="http://schemas.openxmlformats.org/wordprocessingml/2006/main" w:rsidRPr="00532D6C">
        <w:rPr>
          <w:rFonts w:ascii="GHEA Grapalat" w:eastAsia="Times New Roman" w:hAnsi="GHEA Grapalat" w:cs="Arial"/>
          <w:sz w:val="16"/>
          <w:szCs w:val="16"/>
          <w:lang w:val="hy-AM"/>
        </w:rPr>
        <w:t xml:space="preserve">of the invitation</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defined by</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legal</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person</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real</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beneficiaries</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regarding</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information</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containing</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website</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the link</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to present</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regarding</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setting </w:t>
      </w:r>
      <w:r xmlns:w="http://schemas.openxmlformats.org/wordprocessingml/2006/main" w:rsidRPr="00532D6C">
        <w:rPr>
          <w:rFonts w:ascii="GHEA Grapalat" w:eastAsia="Times New Roman" w:hAnsi="GHEA Grapalat" w:cs="Times New Roman"/>
          <w:sz w:val="16"/>
          <w:szCs w:val="16"/>
          <w:lang w:val="hy-AM"/>
        </w:rPr>
        <w:t xml:space="preserve">how</w:t>
      </w:r>
      <w:r xmlns:w="http://schemas.openxmlformats.org/wordprocessingml/2006/main" w:rsidRPr="00532D6C">
        <w:rPr>
          <w:rFonts w:ascii="GHEA Grapalat" w:eastAsia="Times New Roman" w:hAnsi="GHEA Grapalat" w:cs="Arial"/>
          <w:sz w:val="16"/>
          <w:szCs w:val="16"/>
          <w:lang w:val="hy-AM"/>
        </w:rPr>
        <w:t xml:space="preserve">​</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also</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if</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the participant</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individual</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entrepreneur</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is</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or</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physical</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a person</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Arial"/>
          <w:b/>
          <w:sz w:val="20"/>
          <w:szCs w:val="20"/>
          <w:lang w:val="hy-AM"/>
        </w:rPr>
      </w:pPr>
      <w:r xmlns:w="http://schemas.openxmlformats.org/wordprocessingml/2006/main" w:rsidRPr="00532D6C">
        <w:rPr>
          <w:rFonts w:ascii="GHEA Grapalat" w:eastAsia="Times New Roman" w:hAnsi="GHEA Grapalat" w:cs="Times New Roman"/>
          <w:b/>
          <w:sz w:val="20"/>
          <w:szCs w:val="20"/>
          <w:lang w:val="hy-AM"/>
        </w:rPr>
        <w:t xml:space="preserve"> </w:t>
      </w:r>
      <w:r xmlns:w="http://schemas.openxmlformats.org/wordprocessingml/2006/main" w:rsidRPr="00532D6C">
        <w:rPr>
          <w:rFonts w:ascii="GHEA Grapalat" w:eastAsia="Times New Roman" w:hAnsi="GHEA Grapalat" w:cs="Times New Roman"/>
          <w:b/>
          <w:sz w:val="20"/>
          <w:szCs w:val="20"/>
          <w:lang w:val="hy-AM"/>
        </w:rPr>
        <w:br xmlns:w="http://schemas.openxmlformats.org/wordprocessingml/2006/main" w:type="page"/>
      </w:r>
      <w:r xmlns:w="http://schemas.openxmlformats.org/wordprocessingml/2006/main" w:rsidRPr="00532D6C">
        <w:rPr>
          <w:rFonts w:ascii="GHEA Grapalat" w:eastAsia="Times New Roman" w:hAnsi="GHEA Grapalat" w:cs="Arial"/>
          <w:b/>
          <w:sz w:val="20"/>
          <w:szCs w:val="20"/>
          <w:lang w:val="hy-AM"/>
        </w:rPr>
        <w:lastRenderedPageBreak xmlns:w="http://schemas.openxmlformats.org/wordprocessingml/2006/main"/>
      </w:r>
      <w:r xmlns:w="http://schemas.openxmlformats.org/wordprocessingml/2006/main" w:rsidRPr="00532D6C">
        <w:rPr>
          <w:rFonts w:ascii="GHEA Grapalat" w:eastAsia="Times New Roman" w:hAnsi="GHEA Grapalat" w:cs="Arial"/>
          <w:b/>
          <w:sz w:val="20"/>
          <w:szCs w:val="20"/>
          <w:lang w:val="hy-AM"/>
        </w:rPr>
        <w:t xml:space="preserve">Appendix 2</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Arial"/>
          <w:b/>
          <w:sz w:val="20"/>
          <w:szCs w:val="20"/>
          <w:lang w:val="es-ES"/>
        </w:rPr>
      </w:pPr>
      <w:r xmlns:w="http://schemas.openxmlformats.org/wordprocessingml/2006/main" w:rsidRPr="00532D6C">
        <w:rPr>
          <w:rFonts w:ascii="GHEA Grapalat" w:eastAsia="Times New Roman" w:hAnsi="GHEA Grapalat" w:cs="Times New Roman"/>
          <w:b/>
          <w:color w:val="000000"/>
          <w:sz w:val="20"/>
          <w:szCs w:val="27"/>
          <w:lang w:val="af-ZA"/>
        </w:rPr>
        <w:t xml:space="preserve">" </w:t>
      </w:r>
      <w:r xmlns:w="http://schemas.openxmlformats.org/wordprocessingml/2006/main" w:rsidR="004C0DFD">
        <w:rPr>
          <w:rFonts w:ascii="Arial" w:eastAsia="Times New Roman" w:hAnsi="Arial" w:cs="Arial"/>
          <w:b/>
          <w:color w:val="000000"/>
          <w:sz w:val="20"/>
          <w:szCs w:val="27"/>
          <w:lang w:val="af-ZA"/>
        </w:rPr>
        <w:t xml:space="preserve">LM-THAT-GHAPSDB-25/03</w:t>
      </w:r>
      <w:r xmlns:w="http://schemas.openxmlformats.org/wordprocessingml/2006/main" w:rsidR="002D32DD">
        <w:rPr>
          <w:rFonts w:ascii="GHEA Grapalat" w:eastAsia="Times New Roman" w:hAnsi="GHEA Grapalat" w:cs="Arial"/>
          <w:b/>
          <w:color w:val="000000"/>
          <w:sz w:val="20"/>
          <w:szCs w:val="27"/>
          <w:lang w:val="af-ZA"/>
        </w:rPr>
        <w:t xml:space="preserve">         </w:t>
      </w:r>
      <w:r xmlns:w="http://schemas.openxmlformats.org/wordprocessingml/2006/main" w:rsidRPr="00532D6C">
        <w:rPr>
          <w:rFonts w:ascii="GHEA Grapalat" w:eastAsia="Times New Roman" w:hAnsi="GHEA Grapalat" w:cs="Franklin Gothic Medium Cond"/>
          <w:b/>
          <w:color w:val="000000"/>
          <w:sz w:val="20"/>
          <w:szCs w:val="27"/>
          <w:lang w:val="af-ZA"/>
        </w:rPr>
        <w:t xml:space="preserve">»</w:t>
      </w:r>
      <w:r xmlns:w="http://schemas.openxmlformats.org/wordprocessingml/2006/main" w:rsidRPr="00532D6C">
        <w:rPr>
          <w:rFonts w:ascii="GHEA Grapalat" w:eastAsia="Times New Roman" w:hAnsi="GHEA Grapalat" w:cs="Times New Roman"/>
          <w:b/>
          <w:color w:val="000000"/>
          <w:sz w:val="20"/>
          <w:szCs w:val="27"/>
          <w:lang w:val="af-ZA"/>
        </w:rPr>
        <w:t xml:space="preserve"> </w:t>
      </w:r>
      <w:r xmlns:w="http://schemas.openxmlformats.org/wordprocessingml/2006/main" w:rsidRPr="00532D6C">
        <w:rPr>
          <w:rFonts w:ascii="GHEA Grapalat" w:eastAsia="Times New Roman" w:hAnsi="GHEA Grapalat" w:cs="Arial"/>
          <w:b/>
          <w:sz w:val="20"/>
          <w:szCs w:val="20"/>
          <w:lang w:val="es-ES"/>
        </w:rPr>
        <w:t xml:space="preserve">with code</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Arial"/>
          <w:b/>
          <w:sz w:val="20"/>
          <w:szCs w:val="20"/>
          <w:lang w:val="es-ES"/>
        </w:rPr>
      </w:pPr>
      <w:r xmlns:w="http://schemas.openxmlformats.org/wordprocessingml/2006/main" w:rsidRPr="00532D6C">
        <w:rPr>
          <w:rFonts w:ascii="GHEA Grapalat" w:eastAsia="Times New Roman" w:hAnsi="GHEA Grapalat" w:cs="Arial"/>
          <w:b/>
          <w:sz w:val="20"/>
          <w:szCs w:val="20"/>
          <w:lang w:val="es-ES"/>
        </w:rPr>
        <w:t xml:space="preserve">quote</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of inquiry</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of invitation</w:t>
      </w:r>
    </w:p>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4"/>
          <w:lang w:val="es-ES"/>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4"/>
          <w:lang w:val="hy-AM"/>
        </w:rPr>
      </w:pPr>
      <w:r xmlns:w="http://schemas.openxmlformats.org/wordprocessingml/2006/main" w:rsidRPr="00532D6C">
        <w:rPr>
          <w:rFonts w:ascii="GHEA Grapalat" w:eastAsia="Times New Roman" w:hAnsi="GHEA Grapalat" w:cs="Arial"/>
          <w:b/>
          <w:sz w:val="20"/>
          <w:szCs w:val="24"/>
          <w:lang w:val="hy-AM"/>
        </w:rPr>
        <w:t xml:space="preserve">C:</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N:</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A:</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Y:</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In:</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N:</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A:</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R:</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A:</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J:</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A:</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R:</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K:</w:t>
      </w:r>
    </w:p>
    <w:p w:rsidR="00532D6C" w:rsidRPr="00532D6C" w:rsidRDefault="00532D6C" w:rsidP="00106D44">
      <w:pPr>
        <w:tabs>
          <w:tab w:val="left" w:pos="426"/>
        </w:tabs>
        <w:spacing w:after="0" w:line="240" w:lineRule="auto"/>
        <w:rPr>
          <w:rFonts w:ascii="GHEA Grapalat" w:eastAsia="Times New Roman" w:hAnsi="GHEA Grapalat" w:cs="Times New Roman"/>
          <w:sz w:val="24"/>
          <w:szCs w:val="24"/>
          <w:lang w:val="hy-AM"/>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Arial"/>
          <w:sz w:val="24"/>
          <w:szCs w:val="24"/>
          <w:lang w:val="hy-AM"/>
        </w:rPr>
      </w:pPr>
      <w:r xmlns:w="http://schemas.openxmlformats.org/wordprocessingml/2006/main" w:rsidRPr="00532D6C">
        <w:rPr>
          <w:rFonts w:ascii="GHEA Grapalat" w:eastAsia="Times New Roman" w:hAnsi="GHEA Grapalat" w:cs="Arial"/>
          <w:sz w:val="20"/>
          <w:szCs w:val="20"/>
          <w:lang w:val="es-ES"/>
        </w:rPr>
        <w:t xml:space="preserve">Studying </w:t>
      </w:r>
      <w:r xmlns:w="http://schemas.openxmlformats.org/wordprocessingml/2006/main" w:rsidRPr="00532D6C">
        <w:rPr>
          <w:rFonts w:ascii="GHEA Grapalat" w:eastAsia="Times New Roman" w:hAnsi="GHEA Grapalat" w:cs="Times New Roman"/>
          <w:b/>
          <w:color w:val="000000"/>
          <w:sz w:val="24"/>
          <w:szCs w:val="27"/>
          <w:lang w:val="af-ZA"/>
        </w:rPr>
        <w:t xml:space="preserve">" </w:t>
      </w:r>
      <w:r xmlns:w="http://schemas.openxmlformats.org/wordprocessingml/2006/main" w:rsidR="004C0DFD">
        <w:rPr>
          <w:rFonts w:ascii="Arial" w:eastAsia="Times New Roman" w:hAnsi="Arial" w:cs="Arial"/>
          <w:b/>
          <w:color w:val="000000"/>
          <w:sz w:val="24"/>
          <w:szCs w:val="27"/>
          <w:lang w:val="af-ZA"/>
        </w:rPr>
        <w:t xml:space="preserve">LM-THAT-GHAPZB-25/03</w:t>
      </w:r>
      <w:r xmlns:w="http://schemas.openxmlformats.org/wordprocessingml/2006/main" w:rsidR="002D32DD">
        <w:rPr>
          <w:rFonts w:ascii="GHEA Grapalat" w:eastAsia="Times New Roman" w:hAnsi="GHEA Grapalat" w:cs="Arial"/>
          <w:b/>
          <w:color w:val="000000"/>
          <w:sz w:val="24"/>
          <w:szCs w:val="27"/>
          <w:lang w:val="af-ZA"/>
        </w:rPr>
        <w:t xml:space="preserve">         </w:t>
      </w:r>
      <w:r xmlns:w="http://schemas.openxmlformats.org/wordprocessingml/2006/main" w:rsidRPr="00532D6C">
        <w:rPr>
          <w:rFonts w:ascii="GHEA Grapalat" w:eastAsia="Times New Roman" w:hAnsi="GHEA Grapalat" w:cs="Franklin Gothic Medium Cond"/>
          <w:b/>
          <w:color w:val="000000"/>
          <w:sz w:val="24"/>
          <w:szCs w:val="27"/>
          <w:lang w:val="af-ZA"/>
        </w:rPr>
        <w:t xml:space="preserve">" </w:t>
      </w:r>
      <w:r xmlns:w="http://schemas.openxmlformats.org/wordprocessingml/2006/main" w:rsidRPr="00532D6C">
        <w:rPr>
          <w:rFonts w:ascii="GHEA Grapalat" w:eastAsia="Times New Roman" w:hAnsi="GHEA Grapalat" w:cs="Arial"/>
          <w:sz w:val="20"/>
          <w:szCs w:val="20"/>
          <w:lang w:val="es-ES"/>
        </w:rPr>
        <w:t xml:space="preserve">the invitation to request a quotation with the code, including the draft of the contract to be concluded </w:t>
      </w:r>
      <w:r xmlns:w="http://schemas.openxmlformats.org/wordprocessingml/2006/main" w:rsidRPr="00532D6C">
        <w:rPr>
          <w:rFonts w:ascii="GHEA Grapalat" w:eastAsia="Times New Roman" w:hAnsi="GHEA Grapalat" w:cs="Arial"/>
          <w:sz w:val="24"/>
          <w:szCs w:val="24"/>
          <w:lang w:val="hy-AM"/>
        </w:rPr>
        <w:t xml:space="preserve">,</w:t>
      </w:r>
      <w:r xmlns:w="http://schemas.openxmlformats.org/wordprocessingml/2006/main" w:rsidRPr="00532D6C">
        <w:rPr>
          <w:rFonts w:ascii="GHEA Grapalat" w:eastAsia="Times New Roman" w:hAnsi="GHEA Grapalat" w:cs="Times New Roman"/>
          <w:sz w:val="20"/>
          <w:szCs w:val="24"/>
          <w:u w:val="single"/>
          <w:lang w:val="hy-AM"/>
        </w:rPr>
        <w:t xml:space="preserve">                  </w:t>
      </w:r>
      <w:r xmlns:w="http://schemas.openxmlformats.org/wordprocessingml/2006/main" w:rsidRPr="00532D6C">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hy-AM"/>
        </w:rPr>
        <w:t xml:space="preserve">     </w:t>
      </w:r>
      <w:r xmlns:w="http://schemas.openxmlformats.org/wordprocessingml/2006/main" w:rsidRPr="00532D6C">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u w:val="single"/>
          <w:lang w:val="hy-AM"/>
        </w:rPr>
        <w:t xml:space="preserve">           </w:t>
      </w:r>
      <w:r xmlns:w="http://schemas.openxmlformats.org/wordprocessingml/2006/main" w:rsidRPr="00532D6C">
        <w:rPr>
          <w:rFonts w:ascii="GHEA Grapalat" w:eastAsia="Times New Roman" w:hAnsi="GHEA Grapalat" w:cs="Arial"/>
          <w:sz w:val="20"/>
          <w:szCs w:val="20"/>
          <w:lang w:val="es-ES"/>
        </w:rPr>
        <w:t xml:space="preserve">offers</w:t>
      </w:r>
      <w:r xmlns:w="http://schemas.openxmlformats.org/wordprocessingml/2006/main" w:rsidRPr="00532D6C">
        <w:rPr>
          <w:rFonts w:ascii="GHEA Grapalat" w:eastAsia="Times New Roman" w:hAnsi="GHEA Grapalat" w:cs="Arial"/>
          <w:sz w:val="24"/>
          <w:szCs w:val="24"/>
          <w:lang w:val="hy-AM"/>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Arial"/>
          <w:sz w:val="24"/>
          <w:szCs w:val="24"/>
          <w:lang w:val="en-US"/>
        </w:rPr>
      </w:pPr>
      <w:bookmarkStart xmlns:w="http://schemas.openxmlformats.org/wordprocessingml/2006/main" w:id="8" w:name="_Hlk23147299"/>
      <w:r xmlns:w="http://schemas.openxmlformats.org/wordprocessingml/2006/main" w:rsidRPr="00532D6C">
        <w:rPr>
          <w:rFonts w:ascii="GHEA Grapalat" w:eastAsia="Times New Roman" w:hAnsi="GHEA Grapalat" w:cs="Sylfaen"/>
          <w:sz w:val="24"/>
          <w:szCs w:val="24"/>
          <w:vertAlign w:val="superscript"/>
          <w:lang w:val="hy-AM"/>
        </w:rPr>
        <w:t xml:space="preserve">                                                                                     </w:t>
      </w:r>
      <w:r xmlns:w="http://schemas.openxmlformats.org/wordprocessingml/2006/main" w:rsidRPr="00532D6C">
        <w:rPr>
          <w:rFonts w:ascii="GHEA Grapalat" w:eastAsia="Times New Roman" w:hAnsi="GHEA Grapalat" w:cs="Arial"/>
          <w:sz w:val="24"/>
          <w:szCs w:val="24"/>
          <w:vertAlign w:val="superscript"/>
          <w:lang w:val="hy-AM"/>
        </w:rPr>
        <w:t xml:space="preserve">to participate</w:t>
      </w:r>
      <w:r xmlns:w="http://schemas.openxmlformats.org/wordprocessingml/2006/main" w:rsidRPr="00532D6C">
        <w:rPr>
          <w:rFonts w:ascii="GHEA Grapalat" w:eastAsia="Times New Roman" w:hAnsi="GHEA Grapalat" w:cs="Sylfaen"/>
          <w:sz w:val="24"/>
          <w:szCs w:val="24"/>
          <w:vertAlign w:val="superscript"/>
          <w:lang w:val="hy-AM"/>
        </w:rPr>
        <w:t xml:space="preserve"> </w:t>
      </w:r>
      <w:r xmlns:w="http://schemas.openxmlformats.org/wordprocessingml/2006/main" w:rsidRPr="00532D6C">
        <w:rPr>
          <w:rFonts w:ascii="GHEA Grapalat" w:eastAsia="Times New Roman" w:hAnsi="GHEA Grapalat" w:cs="Arial"/>
          <w:sz w:val="24"/>
          <w:szCs w:val="24"/>
          <w:vertAlign w:val="superscript"/>
          <w:lang w:val="hy-AM"/>
        </w:rPr>
        <w:t xml:space="preserve">name:</w:t>
      </w:r>
    </w:p>
    <w:bookmarkEnd w:id="8"/>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Arial"/>
          <w:sz w:val="20"/>
          <w:szCs w:val="20"/>
          <w:lang w:val="es-ES"/>
        </w:rPr>
        <w:t xml:space="preserve">perform the contract at the general prices mentioned below.</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0"/>
          <w:lang w:val="es-ES"/>
        </w:rPr>
        <w:t xml:space="preserve">                                                                                                                                   </w:t>
      </w:r>
      <w:r xmlns:w="http://schemas.openxmlformats.org/wordprocessingml/2006/main" w:rsidRPr="00532D6C">
        <w:rPr>
          <w:rFonts w:ascii="GHEA Grapalat" w:eastAsia="Times New Roman" w:hAnsi="GHEA Grapalat" w:cs="Arial"/>
          <w:sz w:val="20"/>
          <w:szCs w:val="24"/>
          <w:lang w:val="es-ES"/>
        </w:rPr>
        <w:t xml:space="preserve">RA:</w:t>
      </w:r>
      <w:r xmlns:w="http://schemas.openxmlformats.org/wordprocessingml/2006/main" w:rsidRPr="00532D6C">
        <w:rPr>
          <w:rFonts w:ascii="GHEA Grapalat" w:eastAsia="Times New Roman" w:hAnsi="GHEA Grapalat" w:cs="Times New Roman"/>
          <w:sz w:val="20"/>
          <w:szCs w:val="24"/>
          <w:lang w:val="es-ES"/>
        </w:rPr>
        <w:t xml:space="preserve"> </w:t>
      </w:r>
      <w:r xmlns:w="http://schemas.openxmlformats.org/wordprocessingml/2006/main" w:rsidRPr="00532D6C">
        <w:rPr>
          <w:rFonts w:ascii="GHEA Grapalat" w:eastAsia="Times New Roman" w:hAnsi="GHEA Grapalat" w:cs="Arial"/>
          <w:sz w:val="20"/>
          <w:szCs w:val="24"/>
          <w:lang w:val="es-ES"/>
        </w:rPr>
        <w:t xml:space="preserve">AMD</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532D6C" w:rsidRPr="004C0DFD" w:rsidTr="00532D6C">
        <w:trPr>
          <w:cantSplit/>
          <w:trHeight w:val="916"/>
          <w:jc w:val="center"/>
        </w:trPr>
        <w:tc>
          <w:tcPr>
            <w:tcW w:w="1136" w:type="dxa"/>
            <w:tcBorders>
              <w:top w:val="single" w:sz="4" w:space="0" w:color="auto"/>
              <w:left w:val="single" w:sz="4" w:space="0" w:color="auto"/>
              <w:right w:val="single" w:sz="4" w:space="0" w:color="auto"/>
            </w:tcBorders>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532D6C">
              <w:rPr>
                <w:rFonts w:ascii="GHEA Grapalat" w:eastAsia="Times New Roman" w:hAnsi="GHEA Grapalat" w:cs="Arial"/>
                <w:b/>
                <w:bCs/>
                <w:sz w:val="16"/>
                <w:szCs w:val="18"/>
                <w:lang w:val="es-ES"/>
              </w:rPr>
              <w:t xml:space="preserve">Chapa </w:t>
            </w:r>
            <w:r xmlns:w="http://schemas.openxmlformats.org/wordprocessingml/2006/main" w:rsidRPr="00532D6C">
              <w:rPr>
                <w:rFonts w:ascii="GHEA Grapalat" w:eastAsia="Times New Roman" w:hAnsi="GHEA Grapalat" w:cs="Times New Roman"/>
                <w:b/>
                <w:bCs/>
                <w:sz w:val="16"/>
                <w:szCs w:val="18"/>
                <w:lang w:val="es-ES"/>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bCs/>
                <w:sz w:val="16"/>
                <w:szCs w:val="24"/>
                <w:lang w:val="es-ES"/>
              </w:rPr>
            </w:pPr>
            <w:r xmlns:w="http://schemas.openxmlformats.org/wordprocessingml/2006/main" w:rsidRPr="00532D6C">
              <w:rPr>
                <w:rFonts w:ascii="GHEA Grapalat" w:eastAsia="Times New Roman" w:hAnsi="GHEA Grapalat" w:cs="Arial"/>
                <w:b/>
                <w:bCs/>
                <w:sz w:val="16"/>
                <w:szCs w:val="18"/>
                <w:lang w:val="es-ES"/>
              </w:rPr>
              <w:t xml:space="preserve">departments</w:t>
            </w:r>
            <w:r xmlns:w="http://schemas.openxmlformats.org/wordprocessingml/2006/main" w:rsidRPr="00532D6C">
              <w:rPr>
                <w:rFonts w:ascii="GHEA Grapalat" w:eastAsia="Times New Roman" w:hAnsi="GHEA Grapalat" w:cs="Times New Roman"/>
                <w:b/>
                <w:bCs/>
                <w:sz w:val="16"/>
                <w:szCs w:val="18"/>
                <w:lang w:val="es-ES"/>
              </w:rPr>
              <w:t xml:space="preserve"> </w:t>
            </w:r>
            <w:r xmlns:w="http://schemas.openxmlformats.org/wordprocessingml/2006/main" w:rsidRPr="00532D6C">
              <w:rPr>
                <w:rFonts w:ascii="GHEA Grapalat" w:eastAsia="Times New Roman" w:hAnsi="GHEA Grapalat" w:cs="Arial"/>
                <w:b/>
                <w:bCs/>
                <w:sz w:val="16"/>
                <w:szCs w:val="18"/>
                <w:lang w:val="es-ES"/>
              </w:rPr>
              <w:t xml:space="preserve">numbers</w:t>
            </w:r>
          </w:p>
        </w:tc>
        <w:tc>
          <w:tcPr>
            <w:tcW w:w="3259" w:type="dxa"/>
            <w:tcBorders>
              <w:top w:val="single" w:sz="4" w:space="0" w:color="auto"/>
              <w:left w:val="single" w:sz="4" w:space="0" w:color="auto"/>
              <w:right w:val="single" w:sz="4" w:space="0" w:color="auto"/>
            </w:tcBorders>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532D6C">
              <w:rPr>
                <w:rFonts w:ascii="GHEA Grapalat" w:eastAsia="Times New Roman" w:hAnsi="GHEA Grapalat" w:cs="Arial"/>
                <w:b/>
                <w:bCs/>
                <w:sz w:val="16"/>
                <w:szCs w:val="18"/>
                <w:lang w:val="es-ES"/>
              </w:rPr>
              <w:t xml:space="preserve">Product:</w:t>
            </w:r>
            <w:r xmlns:w="http://schemas.openxmlformats.org/wordprocessingml/2006/main" w:rsidRPr="00532D6C">
              <w:rPr>
                <w:rFonts w:ascii="GHEA Grapalat" w:eastAsia="Times New Roman" w:hAnsi="GHEA Grapalat" w:cs="Times New Roman"/>
                <w:b/>
                <w:bCs/>
                <w:sz w:val="16"/>
                <w:szCs w:val="18"/>
                <w:lang w:val="es-ES"/>
              </w:rPr>
              <w:t xml:space="preserve">  </w:t>
            </w:r>
            <w:r xmlns:w="http://schemas.openxmlformats.org/wordprocessingml/2006/main" w:rsidRPr="00532D6C">
              <w:rPr>
                <w:rFonts w:ascii="GHEA Grapalat" w:eastAsia="Times New Roman" w:hAnsi="GHEA Grapalat" w:cs="Arial"/>
                <w:b/>
                <w:bCs/>
                <w:sz w:val="16"/>
                <w:szCs w:val="18"/>
                <w:lang w:val="es-ES"/>
              </w:rPr>
              <w:t xml:space="preserve">name:</w:t>
            </w:r>
          </w:p>
        </w:tc>
        <w:tc>
          <w:tcPr>
            <w:tcW w:w="2000" w:type="dxa"/>
            <w:tcBorders>
              <w:top w:val="single" w:sz="4" w:space="0" w:color="auto"/>
              <w:left w:val="single" w:sz="4" w:space="0" w:color="auto"/>
              <w:right w:val="single" w:sz="4" w:space="0" w:color="auto"/>
            </w:tcBorders>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bCs/>
                <w:sz w:val="16"/>
                <w:szCs w:val="18"/>
                <w:lang w:val="hy-AM"/>
              </w:rPr>
            </w:pPr>
            <w:r xmlns:w="http://schemas.openxmlformats.org/wordprocessingml/2006/main" w:rsidRPr="00532D6C">
              <w:rPr>
                <w:rFonts w:ascii="GHEA Grapalat" w:eastAsia="Times New Roman" w:hAnsi="GHEA Grapalat" w:cs="Arial"/>
                <w:b/>
                <w:bCs/>
                <w:sz w:val="16"/>
                <w:szCs w:val="18"/>
                <w:lang w:val="es-ES"/>
              </w:rPr>
              <w:t xml:space="preserve">is your </w:t>
            </w:r>
            <w:r xmlns:w="http://schemas.openxmlformats.org/wordprocessingml/2006/main" w:rsidRPr="00532D6C">
              <w:rPr>
                <w:rFonts w:ascii="GHEA Grapalat" w:eastAsia="Times New Roman" w:hAnsi="GHEA Grapalat" w:cs="Arial"/>
                <w:b/>
                <w:bCs/>
                <w:sz w:val="16"/>
                <w:szCs w:val="18"/>
                <w:lang w:val="hy-AM"/>
              </w:rPr>
              <w:t xml:space="preserve">price?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Sylfaen"/>
                <w:sz w:val="16"/>
                <w:szCs w:val="16"/>
                <w:lang w:val="hy-AM"/>
              </w:rPr>
            </w:pPr>
            <w:r xmlns:w="http://schemas.openxmlformats.org/wordprocessingml/2006/main" w:rsidRPr="00532D6C">
              <w:rPr>
                <w:rFonts w:ascii="GHEA Grapalat" w:eastAsia="Times New Roman" w:hAnsi="GHEA Grapalat" w:cs="Sylfaen"/>
                <w:sz w:val="16"/>
                <w:szCs w:val="16"/>
                <w:lang w:val="af-ZA"/>
              </w:rPr>
              <w:t xml:space="preserve">( </w:t>
            </w:r>
            <w:r xmlns:w="http://schemas.openxmlformats.org/wordprocessingml/2006/main" w:rsidRPr="00532D6C">
              <w:rPr>
                <w:rFonts w:ascii="GHEA Grapalat" w:eastAsia="Times New Roman" w:hAnsi="GHEA Grapalat" w:cs="Arial"/>
                <w:sz w:val="16"/>
                <w:szCs w:val="16"/>
                <w:lang w:val="af-ZA"/>
              </w:rPr>
              <w:t xml:space="preserve">of cost</w:t>
            </w:r>
            <w:r xmlns:w="http://schemas.openxmlformats.org/wordprocessingml/2006/main" w:rsidRPr="00532D6C">
              <w:rPr>
                <w:rFonts w:ascii="GHEA Grapalat" w:eastAsia="Times New Roman" w:hAnsi="GHEA Grapalat" w:cs="Sylfaen"/>
                <w:sz w:val="16"/>
                <w:szCs w:val="16"/>
                <w:lang w:val="af-ZA"/>
              </w:rPr>
              <w:t xml:space="preserve"> </w:t>
            </w:r>
            <w:r xmlns:w="http://schemas.openxmlformats.org/wordprocessingml/2006/main" w:rsidRPr="00532D6C">
              <w:rPr>
                <w:rFonts w:ascii="GHEA Grapalat" w:eastAsia="Times New Roman" w:hAnsi="GHEA Grapalat" w:cs="Arial"/>
                <w:sz w:val="16"/>
                <w:szCs w:val="16"/>
                <w:lang w:val="af-ZA"/>
              </w:rPr>
              <w:t xml:space="preserve">and:</w:t>
            </w:r>
            <w:r xmlns:w="http://schemas.openxmlformats.org/wordprocessingml/2006/main" w:rsidRPr="00532D6C">
              <w:rPr>
                <w:rFonts w:ascii="GHEA Grapalat" w:eastAsia="Times New Roman" w:hAnsi="GHEA Grapalat" w:cs="Sylfaen"/>
                <w:sz w:val="16"/>
                <w:szCs w:val="16"/>
                <w:lang w:val="af-ZA"/>
              </w:rPr>
              <w:t xml:space="preserve"> </w:t>
            </w:r>
            <w:r xmlns:w="http://schemas.openxmlformats.org/wordprocessingml/2006/main" w:rsidRPr="00532D6C">
              <w:rPr>
                <w:rFonts w:ascii="GHEA Grapalat" w:eastAsia="Times New Roman" w:hAnsi="GHEA Grapalat" w:cs="Arial"/>
                <w:sz w:val="16"/>
                <w:szCs w:val="16"/>
                <w:lang w:val="af-ZA"/>
              </w:rPr>
              <w:t xml:space="preserve">predictable</w:t>
            </w:r>
            <w:r xmlns:w="http://schemas.openxmlformats.org/wordprocessingml/2006/main" w:rsidRPr="00532D6C">
              <w:rPr>
                <w:rFonts w:ascii="GHEA Grapalat" w:eastAsia="Times New Roman" w:hAnsi="GHEA Grapalat" w:cs="Sylfaen"/>
                <w:sz w:val="16"/>
                <w:szCs w:val="16"/>
                <w:lang w:val="af-ZA"/>
              </w:rPr>
              <w:t xml:space="preserve"> </w:t>
            </w:r>
            <w:r xmlns:w="http://schemas.openxmlformats.org/wordprocessingml/2006/main" w:rsidRPr="00532D6C">
              <w:rPr>
                <w:rFonts w:ascii="GHEA Grapalat" w:eastAsia="Times New Roman" w:hAnsi="GHEA Grapalat" w:cs="Arial"/>
                <w:sz w:val="16"/>
                <w:szCs w:val="16"/>
                <w:lang w:val="af-ZA"/>
              </w:rPr>
              <w:t xml:space="preserve">of profit</w:t>
            </w:r>
            <w:r xmlns:w="http://schemas.openxmlformats.org/wordprocessingml/2006/main" w:rsidRPr="00532D6C">
              <w:rPr>
                <w:rFonts w:ascii="GHEA Grapalat" w:eastAsia="Times New Roman" w:hAnsi="GHEA Grapalat" w:cs="Sylfaen"/>
                <w:sz w:val="16"/>
                <w:szCs w:val="16"/>
                <w:lang w:val="af-ZA"/>
              </w:rPr>
              <w:t xml:space="preserve"> </w:t>
            </w:r>
            <w:r xmlns:w="http://schemas.openxmlformats.org/wordprocessingml/2006/main" w:rsidRPr="00532D6C">
              <w:rPr>
                <w:rFonts w:ascii="GHEA Grapalat" w:eastAsia="Times New Roman" w:hAnsi="GHEA Grapalat" w:cs="Arial"/>
                <w:sz w:val="16"/>
                <w:szCs w:val="16"/>
                <w:lang w:val="af-ZA"/>
              </w:rPr>
              <w:t xml:space="preserve">the total </w:t>
            </w:r>
            <w:r xmlns:w="http://schemas.openxmlformats.org/wordprocessingml/2006/main" w:rsidRPr="00532D6C">
              <w:rPr>
                <w:rFonts w:ascii="GHEA Grapalat" w:eastAsia="Times New Roman" w:hAnsi="GHEA Grapalat" w:cs="Sylfaen"/>
                <w:sz w:val="16"/>
                <w:szCs w:val="16"/>
                <w:lang w:val="af-ZA"/>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532D6C">
              <w:rPr>
                <w:rFonts w:ascii="GHEA Grapalat" w:eastAsia="Times New Roman" w:hAnsi="GHEA Grapalat" w:cs="Times New Roman"/>
                <w:b/>
                <w:bCs/>
                <w:sz w:val="16"/>
                <w:szCs w:val="18"/>
                <w:lang w:val="es-ES"/>
              </w:rPr>
              <w:t xml:space="preserve">/ </w:t>
            </w:r>
            <w:r xmlns:w="http://schemas.openxmlformats.org/wordprocessingml/2006/main" w:rsidRPr="00532D6C">
              <w:rPr>
                <w:rFonts w:ascii="GHEA Grapalat" w:eastAsia="Times New Roman" w:hAnsi="GHEA Grapalat" w:cs="Arial"/>
                <w:b/>
                <w:bCs/>
                <w:sz w:val="16"/>
                <w:szCs w:val="18"/>
                <w:lang w:val="es-ES"/>
              </w:rPr>
              <w:t xml:space="preserve">in letters</w:t>
            </w:r>
            <w:r xmlns:w="http://schemas.openxmlformats.org/wordprocessingml/2006/main" w:rsidRPr="00532D6C">
              <w:rPr>
                <w:rFonts w:ascii="GHEA Grapalat" w:eastAsia="Times New Roman" w:hAnsi="GHEA Grapalat" w:cs="Times New Roman"/>
                <w:b/>
                <w:bCs/>
                <w:sz w:val="16"/>
                <w:szCs w:val="18"/>
                <w:lang w:val="es-ES"/>
              </w:rPr>
              <w:t xml:space="preserve"> </w:t>
            </w:r>
            <w:r xmlns:w="http://schemas.openxmlformats.org/wordprocessingml/2006/main" w:rsidRPr="00532D6C">
              <w:rPr>
                <w:rFonts w:ascii="GHEA Grapalat" w:eastAsia="Times New Roman" w:hAnsi="GHEA Grapalat" w:cs="Arial"/>
                <w:b/>
                <w:bCs/>
                <w:sz w:val="16"/>
                <w:szCs w:val="18"/>
                <w:lang w:val="es-ES"/>
              </w:rPr>
              <w:t xml:space="preserve">and:</w:t>
            </w:r>
            <w:r xmlns:w="http://schemas.openxmlformats.org/wordprocessingml/2006/main" w:rsidRPr="00532D6C">
              <w:rPr>
                <w:rFonts w:ascii="GHEA Grapalat" w:eastAsia="Times New Roman" w:hAnsi="GHEA Grapalat" w:cs="Times New Roman"/>
                <w:b/>
                <w:bCs/>
                <w:sz w:val="16"/>
                <w:szCs w:val="18"/>
                <w:lang w:val="es-ES"/>
              </w:rPr>
              <w:t xml:space="preserve"> </w:t>
            </w:r>
            <w:r xmlns:w="http://schemas.openxmlformats.org/wordprocessingml/2006/main" w:rsidRPr="00532D6C">
              <w:rPr>
                <w:rFonts w:ascii="GHEA Grapalat" w:eastAsia="Times New Roman" w:hAnsi="GHEA Grapalat" w:cs="Arial"/>
                <w:b/>
                <w:bCs/>
                <w:sz w:val="16"/>
                <w:szCs w:val="18"/>
                <w:lang w:val="es-ES"/>
              </w:rPr>
              <w:t xml:space="preserve">in numbers </w:t>
            </w:r>
            <w:r xmlns:w="http://schemas.openxmlformats.org/wordprocessingml/2006/main" w:rsidRPr="00532D6C">
              <w:rPr>
                <w:rFonts w:ascii="GHEA Grapalat" w:eastAsia="Times New Roman" w:hAnsi="GHEA Grapalat" w:cs="Times New Roman"/>
                <w:b/>
                <w:bCs/>
                <w:sz w:val="16"/>
                <w:szCs w:val="18"/>
                <w:lang w:val="es-ES"/>
              </w:rPr>
              <w:t xml:space="preserve">/</w:t>
            </w:r>
          </w:p>
        </w:tc>
        <w:tc>
          <w:tcPr>
            <w:tcW w:w="1276" w:type="dxa"/>
            <w:tcBorders>
              <w:top w:val="single" w:sz="4" w:space="0" w:color="auto"/>
              <w:left w:val="single" w:sz="4" w:space="0" w:color="auto"/>
              <w:right w:val="single" w:sz="4" w:space="0" w:color="auto"/>
            </w:tcBorders>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532D6C">
              <w:rPr>
                <w:rFonts w:ascii="GHEA Grapalat" w:eastAsia="Times New Roman" w:hAnsi="GHEA Grapalat" w:cs="Arial"/>
                <w:b/>
                <w:bCs/>
                <w:sz w:val="16"/>
                <w:szCs w:val="18"/>
                <w:lang w:val="es-ES"/>
              </w:rPr>
              <w:t xml:space="preserve">VAT </w:t>
            </w:r>
            <w:r xmlns:w="http://schemas.openxmlformats.org/wordprocessingml/2006/main" w:rsidRPr="00532D6C">
              <w:rPr>
                <w:rFonts w:ascii="GHEA Grapalat" w:eastAsia="Times New Roman" w:hAnsi="GHEA Grapalat" w:cs="Times New Roman"/>
                <w:b/>
                <w:bCs/>
                <w:sz w:val="16"/>
                <w:szCs w:val="18"/>
                <w:lang w:val="es-ES"/>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532D6C">
              <w:rPr>
                <w:rFonts w:ascii="GHEA Grapalat" w:eastAsia="Times New Roman" w:hAnsi="GHEA Grapalat" w:cs="Times New Roman"/>
                <w:b/>
                <w:bCs/>
                <w:sz w:val="16"/>
                <w:szCs w:val="18"/>
                <w:lang w:val="es-ES"/>
              </w:rPr>
              <w:t xml:space="preserve">/ </w:t>
            </w:r>
            <w:r xmlns:w="http://schemas.openxmlformats.org/wordprocessingml/2006/main" w:rsidRPr="00532D6C">
              <w:rPr>
                <w:rFonts w:ascii="GHEA Grapalat" w:eastAsia="Times New Roman" w:hAnsi="GHEA Grapalat" w:cs="Arial"/>
                <w:b/>
                <w:bCs/>
                <w:sz w:val="16"/>
                <w:szCs w:val="18"/>
                <w:lang w:val="es-ES"/>
              </w:rPr>
              <w:t xml:space="preserve">in letters</w:t>
            </w:r>
            <w:r xmlns:w="http://schemas.openxmlformats.org/wordprocessingml/2006/main" w:rsidRPr="00532D6C">
              <w:rPr>
                <w:rFonts w:ascii="GHEA Grapalat" w:eastAsia="Times New Roman" w:hAnsi="GHEA Grapalat" w:cs="Times New Roman"/>
                <w:b/>
                <w:bCs/>
                <w:sz w:val="16"/>
                <w:szCs w:val="18"/>
                <w:lang w:val="es-ES"/>
              </w:rPr>
              <w:t xml:space="preserve"> </w:t>
            </w:r>
            <w:r xmlns:w="http://schemas.openxmlformats.org/wordprocessingml/2006/main" w:rsidRPr="00532D6C">
              <w:rPr>
                <w:rFonts w:ascii="GHEA Grapalat" w:eastAsia="Times New Roman" w:hAnsi="GHEA Grapalat" w:cs="Arial"/>
                <w:b/>
                <w:bCs/>
                <w:sz w:val="16"/>
                <w:szCs w:val="18"/>
                <w:lang w:val="es-ES"/>
              </w:rPr>
              <w:t xml:space="preserve">and:</w:t>
            </w:r>
            <w:r xmlns:w="http://schemas.openxmlformats.org/wordprocessingml/2006/main" w:rsidRPr="00532D6C">
              <w:rPr>
                <w:rFonts w:ascii="GHEA Grapalat" w:eastAsia="Times New Roman" w:hAnsi="GHEA Grapalat" w:cs="Times New Roman"/>
                <w:b/>
                <w:bCs/>
                <w:sz w:val="16"/>
                <w:szCs w:val="18"/>
                <w:lang w:val="es-ES"/>
              </w:rPr>
              <w:t xml:space="preserve"> </w:t>
            </w:r>
            <w:r xmlns:w="http://schemas.openxmlformats.org/wordprocessingml/2006/main" w:rsidRPr="00532D6C">
              <w:rPr>
                <w:rFonts w:ascii="GHEA Grapalat" w:eastAsia="Times New Roman" w:hAnsi="GHEA Grapalat" w:cs="Arial"/>
                <w:b/>
                <w:bCs/>
                <w:sz w:val="16"/>
                <w:szCs w:val="18"/>
                <w:lang w:val="es-ES"/>
              </w:rPr>
              <w:t xml:space="preserve">in numbers </w:t>
            </w:r>
            <w:r xmlns:w="http://schemas.openxmlformats.org/wordprocessingml/2006/main" w:rsidRPr="00532D6C">
              <w:rPr>
                <w:rFonts w:ascii="GHEA Grapalat" w:eastAsia="Times New Roman" w:hAnsi="GHEA Grapalat" w:cs="Times New Roman"/>
                <w:b/>
                <w:bCs/>
                <w:sz w:val="16"/>
                <w:szCs w:val="18"/>
                <w:lang w:val="es-ES"/>
              </w:rPr>
              <w:t xml:space="preserve">/</w:t>
            </w:r>
          </w:p>
        </w:tc>
        <w:tc>
          <w:tcPr>
            <w:tcW w:w="1332" w:type="dxa"/>
            <w:tcBorders>
              <w:top w:val="single" w:sz="4" w:space="0" w:color="auto"/>
              <w:left w:val="single" w:sz="4" w:space="0" w:color="auto"/>
              <w:right w:val="single" w:sz="4" w:space="0" w:color="auto"/>
            </w:tcBorders>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532D6C">
              <w:rPr>
                <w:rFonts w:ascii="GHEA Grapalat" w:eastAsia="Times New Roman" w:hAnsi="GHEA Grapalat" w:cs="Arial"/>
                <w:b/>
                <w:bCs/>
                <w:sz w:val="16"/>
                <w:szCs w:val="18"/>
                <w:lang w:val="es-ES"/>
              </w:rPr>
              <w:t xml:space="preserve">General:</w:t>
            </w:r>
            <w:r xmlns:w="http://schemas.openxmlformats.org/wordprocessingml/2006/main" w:rsidRPr="00532D6C">
              <w:rPr>
                <w:rFonts w:ascii="GHEA Grapalat" w:eastAsia="Times New Roman" w:hAnsi="GHEA Grapalat" w:cs="Times New Roman"/>
                <w:b/>
                <w:bCs/>
                <w:sz w:val="16"/>
                <w:szCs w:val="18"/>
                <w:lang w:val="es-ES"/>
              </w:rPr>
              <w:t xml:space="preserve"> </w:t>
            </w:r>
            <w:r xmlns:w="http://schemas.openxmlformats.org/wordprocessingml/2006/main" w:rsidRPr="00532D6C">
              <w:rPr>
                <w:rFonts w:ascii="GHEA Grapalat" w:eastAsia="Times New Roman" w:hAnsi="GHEA Grapalat" w:cs="Arial"/>
                <w:b/>
                <w:bCs/>
                <w:sz w:val="16"/>
                <w:szCs w:val="18"/>
                <w:lang w:val="es-ES"/>
              </w:rPr>
              <w:t xml:space="preserve">the price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532D6C">
              <w:rPr>
                <w:rFonts w:ascii="GHEA Grapalat" w:eastAsia="Times New Roman" w:hAnsi="GHEA Grapalat" w:cs="Times New Roman"/>
                <w:b/>
                <w:bCs/>
                <w:sz w:val="16"/>
                <w:szCs w:val="18"/>
                <w:lang w:val="es-ES"/>
              </w:rPr>
              <w:t xml:space="preserve">/ </w:t>
            </w:r>
            <w:r xmlns:w="http://schemas.openxmlformats.org/wordprocessingml/2006/main" w:rsidRPr="00532D6C">
              <w:rPr>
                <w:rFonts w:ascii="GHEA Grapalat" w:eastAsia="Times New Roman" w:hAnsi="GHEA Grapalat" w:cs="Arial"/>
                <w:b/>
                <w:bCs/>
                <w:sz w:val="16"/>
                <w:szCs w:val="18"/>
                <w:lang w:val="es-ES"/>
              </w:rPr>
              <w:t xml:space="preserve">in letters</w:t>
            </w:r>
            <w:r xmlns:w="http://schemas.openxmlformats.org/wordprocessingml/2006/main" w:rsidRPr="00532D6C">
              <w:rPr>
                <w:rFonts w:ascii="GHEA Grapalat" w:eastAsia="Times New Roman" w:hAnsi="GHEA Grapalat" w:cs="Times New Roman"/>
                <w:b/>
                <w:bCs/>
                <w:sz w:val="16"/>
                <w:szCs w:val="18"/>
                <w:lang w:val="es-ES"/>
              </w:rPr>
              <w:t xml:space="preserve"> </w:t>
            </w:r>
            <w:r xmlns:w="http://schemas.openxmlformats.org/wordprocessingml/2006/main" w:rsidRPr="00532D6C">
              <w:rPr>
                <w:rFonts w:ascii="GHEA Grapalat" w:eastAsia="Times New Roman" w:hAnsi="GHEA Grapalat" w:cs="Arial"/>
                <w:b/>
                <w:bCs/>
                <w:sz w:val="16"/>
                <w:szCs w:val="18"/>
                <w:lang w:val="es-ES"/>
              </w:rPr>
              <w:t xml:space="preserve">and:</w:t>
            </w:r>
            <w:r xmlns:w="http://schemas.openxmlformats.org/wordprocessingml/2006/main" w:rsidRPr="00532D6C">
              <w:rPr>
                <w:rFonts w:ascii="GHEA Grapalat" w:eastAsia="Times New Roman" w:hAnsi="GHEA Grapalat" w:cs="Times New Roman"/>
                <w:b/>
                <w:bCs/>
                <w:sz w:val="16"/>
                <w:szCs w:val="18"/>
                <w:lang w:val="es-ES"/>
              </w:rPr>
              <w:t xml:space="preserve"> </w:t>
            </w:r>
            <w:r xmlns:w="http://schemas.openxmlformats.org/wordprocessingml/2006/main" w:rsidRPr="00532D6C">
              <w:rPr>
                <w:rFonts w:ascii="GHEA Grapalat" w:eastAsia="Times New Roman" w:hAnsi="GHEA Grapalat" w:cs="Arial"/>
                <w:b/>
                <w:bCs/>
                <w:sz w:val="16"/>
                <w:szCs w:val="18"/>
                <w:lang w:val="es-ES"/>
              </w:rPr>
              <w:t xml:space="preserve">in numbers </w:t>
            </w:r>
            <w:r xmlns:w="http://schemas.openxmlformats.org/wordprocessingml/2006/main" w:rsidRPr="00532D6C">
              <w:rPr>
                <w:rFonts w:ascii="GHEA Grapalat" w:eastAsia="Times New Roman" w:hAnsi="GHEA Grapalat" w:cs="Times New Roman"/>
                <w:b/>
                <w:bCs/>
                <w:sz w:val="16"/>
                <w:szCs w:val="18"/>
                <w:lang w:val="es-ES"/>
              </w:rPr>
              <w:t xml:space="preserve">/</w:t>
            </w:r>
          </w:p>
        </w:tc>
      </w:tr>
      <w:tr w:rsidR="00532D6C" w:rsidRPr="00532D6C" w:rsidTr="00532D6C">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16"/>
                <w:szCs w:val="24"/>
                <w:lang w:val="es-ES"/>
              </w:rPr>
            </w:pPr>
            <w:r xmlns:w="http://schemas.openxmlformats.org/wordprocessingml/2006/main" w:rsidRPr="00532D6C">
              <w:rPr>
                <w:rFonts w:ascii="GHEA Grapalat" w:eastAsia="Times New Roman" w:hAnsi="GHEA Grapalat" w:cs="Times New Roman"/>
                <w:b/>
                <w:sz w:val="16"/>
                <w:szCs w:val="24"/>
                <w:lang w:val="es-ES"/>
              </w:rPr>
              <w:t xml:space="preserve">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16"/>
                <w:szCs w:val="24"/>
                <w:lang w:val="es-ES"/>
              </w:rPr>
            </w:pPr>
            <w:r xmlns:w="http://schemas.openxmlformats.org/wordprocessingml/2006/main" w:rsidRPr="00532D6C">
              <w:rPr>
                <w:rFonts w:ascii="GHEA Grapalat" w:eastAsia="Times New Roman" w:hAnsi="GHEA Grapalat" w:cs="Times New Roman"/>
                <w:b/>
                <w:sz w:val="16"/>
                <w:szCs w:val="24"/>
                <w:lang w:val="es-ES"/>
              </w:rPr>
              <w:t xml:space="preserve">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6"/>
                <w:szCs w:val="24"/>
                <w:lang w:val="es-ES"/>
              </w:rPr>
            </w:pPr>
            <w:r xmlns:w="http://schemas.openxmlformats.org/wordprocessingml/2006/main" w:rsidRPr="00532D6C">
              <w:rPr>
                <w:rFonts w:ascii="GHEA Grapalat" w:eastAsia="Times New Roman" w:hAnsi="GHEA Grapalat" w:cs="Times New Roman"/>
                <w:b/>
                <w:sz w:val="16"/>
                <w:szCs w:val="24"/>
                <w:lang w:val="es-ES"/>
              </w:rPr>
              <w:t xml:space="preserve">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6"/>
                <w:szCs w:val="24"/>
                <w:lang w:val="hy-AM"/>
              </w:rPr>
            </w:pPr>
            <w:r xmlns:w="http://schemas.openxmlformats.org/wordprocessingml/2006/main" w:rsidRPr="00532D6C">
              <w:rPr>
                <w:rFonts w:ascii="GHEA Grapalat" w:eastAsia="Times New Roman" w:hAnsi="GHEA Grapalat" w:cs="Times New Roman"/>
                <w:b/>
                <w:sz w:val="16"/>
                <w:szCs w:val="24"/>
                <w:lang w:val="hy-AM"/>
              </w:rPr>
              <w:t xml:space="preserve">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6"/>
                <w:szCs w:val="24"/>
                <w:lang w:val="es-ES"/>
              </w:rPr>
            </w:pPr>
            <w:r xmlns:w="http://schemas.openxmlformats.org/wordprocessingml/2006/main" w:rsidRPr="00532D6C">
              <w:rPr>
                <w:rFonts w:ascii="GHEA Grapalat" w:eastAsia="Times New Roman" w:hAnsi="GHEA Grapalat" w:cs="Times New Roman"/>
                <w:b/>
                <w:sz w:val="16"/>
                <w:szCs w:val="24"/>
                <w:lang w:val="hy-AM"/>
              </w:rPr>
              <w:t xml:space="preserve">5 </w:t>
            </w:r>
            <w:r xmlns:w="http://schemas.openxmlformats.org/wordprocessingml/2006/main" w:rsidRPr="00532D6C">
              <w:rPr>
                <w:rFonts w:ascii="GHEA Grapalat" w:eastAsia="Times New Roman" w:hAnsi="GHEA Grapalat" w:cs="Times New Roman"/>
                <w:b/>
                <w:sz w:val="16"/>
                <w:szCs w:val="24"/>
                <w:lang w:val="es-ES"/>
              </w:rPr>
              <w:t xml:space="preserve">= 3+4</w:t>
            </w:r>
          </w:p>
        </w:tc>
      </w:tr>
      <w:tr w:rsidR="00532D6C" w:rsidRPr="004C0DFD" w:rsidTr="00532D6C">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bCs/>
                <w:sz w:val="18"/>
                <w:szCs w:val="24"/>
                <w:lang w:val="es-ES"/>
              </w:rPr>
            </w:pPr>
            <w:r xmlns:w="http://schemas.openxmlformats.org/wordprocessingml/2006/main" w:rsidRPr="00532D6C">
              <w:rPr>
                <w:rFonts w:ascii="GHEA Grapalat" w:eastAsia="Times New Roman" w:hAnsi="GHEA Grapalat" w:cs="Times New Roman"/>
                <w:b/>
                <w:bCs/>
                <w:sz w:val="18"/>
                <w:szCs w:val="24"/>
                <w:lang w:val="es-ES"/>
              </w:rPr>
              <w:t xml:space="preserve">1:</w:t>
            </w:r>
          </w:p>
        </w:tc>
        <w:tc>
          <w:tcPr>
            <w:tcW w:w="3259" w:type="dxa"/>
            <w:tcBorders>
              <w:top w:val="single" w:sz="4" w:space="0" w:color="auto"/>
              <w:left w:val="single" w:sz="4" w:space="0" w:color="auto"/>
              <w:bottom w:val="single" w:sz="4" w:space="0" w:color="auto"/>
              <w:right w:val="single" w:sz="4" w:space="0" w:color="auto"/>
            </w:tcBorders>
            <w:vAlign w:val="center"/>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Times New Roman"/>
                <w:sz w:val="18"/>
                <w:szCs w:val="24"/>
                <w:lang w:val="es-ES"/>
              </w:rPr>
            </w:pPr>
            <w:r xmlns:w="http://schemas.openxmlformats.org/wordprocessingml/2006/main" w:rsidRPr="00532D6C">
              <w:rPr>
                <w:rFonts w:ascii="GHEA Grapalat" w:eastAsia="Times New Roman" w:hAnsi="GHEA Grapalat" w:cs="Times New Roman"/>
                <w:sz w:val="20"/>
                <w:szCs w:val="24"/>
                <w:u w:val="single"/>
                <w:vertAlign w:val="subscript"/>
                <w:lang w:val="es-ES"/>
              </w:rPr>
              <w:t xml:space="preserve">&lt;&lt; </w:t>
            </w:r>
            <w:r xmlns:w="http://schemas.openxmlformats.org/wordprocessingml/2006/main" w:rsidRPr="00532D6C">
              <w:rPr>
                <w:rFonts w:ascii="GHEA Grapalat" w:eastAsia="Times New Roman" w:hAnsi="GHEA Grapalat" w:cs="Arial"/>
                <w:sz w:val="20"/>
                <w:szCs w:val="24"/>
                <w:u w:val="single"/>
                <w:vertAlign w:val="subscript"/>
                <w:lang w:val="es-ES"/>
              </w:rPr>
              <w:t xml:space="preserve">Purchase</w:t>
            </w:r>
            <w:r xmlns:w="http://schemas.openxmlformats.org/wordprocessingml/2006/main" w:rsidRPr="00532D6C">
              <w:rPr>
                <w:rFonts w:ascii="GHEA Grapalat" w:eastAsia="Times New Roman" w:hAnsi="GHEA Grapalat" w:cs="Times New Roman"/>
                <w:sz w:val="20"/>
                <w:szCs w:val="24"/>
                <w:u w:val="single"/>
                <w:vertAlign w:val="subscript"/>
                <w:lang w:val="es-ES"/>
              </w:rPr>
              <w:t xml:space="preserve"> </w:t>
            </w:r>
            <w:r xmlns:w="http://schemas.openxmlformats.org/wordprocessingml/2006/main" w:rsidRPr="00532D6C">
              <w:rPr>
                <w:rFonts w:ascii="GHEA Grapalat" w:eastAsia="Times New Roman" w:hAnsi="GHEA Grapalat" w:cs="Arial"/>
                <w:sz w:val="20"/>
                <w:szCs w:val="24"/>
                <w:u w:val="single"/>
                <w:vertAlign w:val="subscript"/>
                <w:lang w:val="es-ES"/>
              </w:rPr>
              <w:t xml:space="preserve">subject</w:t>
            </w:r>
            <w:r xmlns:w="http://schemas.openxmlformats.org/wordprocessingml/2006/main" w:rsidRPr="00532D6C">
              <w:rPr>
                <w:rFonts w:ascii="GHEA Grapalat" w:eastAsia="Times New Roman" w:hAnsi="GHEA Grapalat" w:cs="Times New Roman"/>
                <w:sz w:val="20"/>
                <w:szCs w:val="24"/>
                <w:u w:val="single"/>
                <w:vertAlign w:val="subscript"/>
                <w:lang w:val="es-ES"/>
              </w:rPr>
              <w:t xml:space="preserve"> </w:t>
            </w:r>
            <w:r xmlns:w="http://schemas.openxmlformats.org/wordprocessingml/2006/main" w:rsidRPr="00532D6C">
              <w:rPr>
                <w:rFonts w:ascii="GHEA Grapalat" w:eastAsia="Times New Roman" w:hAnsi="GHEA Grapalat" w:cs="Arial"/>
                <w:sz w:val="20"/>
                <w:szCs w:val="24"/>
                <w:u w:val="single"/>
                <w:vertAlign w:val="subscript"/>
                <w:lang w:val="es-ES"/>
              </w:rPr>
              <w:t xml:space="preserve">dose</w:t>
            </w:r>
            <w:r xmlns:w="http://schemas.openxmlformats.org/wordprocessingml/2006/main" w:rsidRPr="00532D6C">
              <w:rPr>
                <w:rFonts w:ascii="GHEA Grapalat" w:eastAsia="Times New Roman" w:hAnsi="GHEA Grapalat" w:cs="Times New Roman"/>
                <w:sz w:val="20"/>
                <w:szCs w:val="24"/>
                <w:u w:val="single"/>
                <w:vertAlign w:val="subscript"/>
                <w:lang w:val="es-ES"/>
              </w:rPr>
              <w:t xml:space="preserve"> </w:t>
            </w:r>
            <w:r xmlns:w="http://schemas.openxmlformats.org/wordprocessingml/2006/main" w:rsidRPr="00532D6C">
              <w:rPr>
                <w:rFonts w:ascii="GHEA Grapalat" w:eastAsia="Times New Roman" w:hAnsi="GHEA Grapalat" w:cs="Arial"/>
                <w:sz w:val="20"/>
                <w:szCs w:val="24"/>
                <w:u w:val="single"/>
                <w:vertAlign w:val="subscript"/>
                <w:lang w:val="es-ES"/>
              </w:rPr>
              <w:t xml:space="preserve">name </w:t>
            </w:r>
            <w:r xmlns:w="http://schemas.openxmlformats.org/wordprocessingml/2006/main" w:rsidRPr="00532D6C">
              <w:rPr>
                <w:rFonts w:ascii="GHEA Grapalat" w:eastAsia="Times New Roman" w:hAnsi="GHEA Grapalat" w:cs="Times New Roman"/>
                <w:sz w:val="20"/>
                <w:szCs w:val="24"/>
                <w:u w:val="single"/>
                <w:vertAlign w:val="subscript"/>
                <w:lang w:val="es-ES"/>
              </w:rPr>
              <w:t xml:space="preserve">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2D6C" w:rsidRPr="00532D6C" w:rsidRDefault="00532D6C" w:rsidP="00106D44">
            <w:pPr>
              <w:tabs>
                <w:tab w:val="left" w:pos="426"/>
              </w:tabs>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32D6C" w:rsidRPr="00532D6C" w:rsidRDefault="00532D6C" w:rsidP="00106D44">
            <w:pPr>
              <w:tabs>
                <w:tab w:val="left" w:pos="426"/>
              </w:tabs>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532D6C" w:rsidRPr="00532D6C" w:rsidRDefault="00532D6C" w:rsidP="00106D44">
            <w:pPr>
              <w:tabs>
                <w:tab w:val="left" w:pos="426"/>
              </w:tabs>
              <w:spacing w:after="0" w:line="240" w:lineRule="auto"/>
              <w:jc w:val="center"/>
              <w:rPr>
                <w:rFonts w:ascii="GHEA Grapalat" w:eastAsia="Times New Roman" w:hAnsi="GHEA Grapalat" w:cs="Times New Roman"/>
                <w:sz w:val="24"/>
                <w:szCs w:val="24"/>
                <w:lang w:val="es-ES"/>
              </w:rPr>
            </w:pPr>
          </w:p>
        </w:tc>
      </w:tr>
    </w:tbl>
    <w:p w:rsidR="00532D6C" w:rsidRPr="00532D6C" w:rsidRDefault="00532D6C" w:rsidP="00106D44">
      <w:pPr>
        <w:tabs>
          <w:tab w:val="left" w:pos="426"/>
        </w:tabs>
        <w:spacing w:after="0" w:line="240" w:lineRule="auto"/>
        <w:rPr>
          <w:rFonts w:ascii="GHEA Grapalat" w:eastAsia="Times New Roman" w:hAnsi="GHEA Grapalat" w:cs="Times New Roman"/>
          <w:sz w:val="18"/>
          <w:szCs w:val="18"/>
          <w:lang w:val="es-ES"/>
        </w:rPr>
      </w:pPr>
    </w:p>
    <w:p w:rsidR="00532D6C" w:rsidRPr="00532D6C" w:rsidRDefault="00532D6C" w:rsidP="00106D44">
      <w:pPr>
        <w:tabs>
          <w:tab w:val="left" w:pos="426"/>
        </w:tabs>
        <w:spacing w:after="0" w:line="240" w:lineRule="auto"/>
        <w:rPr>
          <w:rFonts w:ascii="GHEA Grapalat" w:eastAsia="Times New Roman" w:hAnsi="GHEA Grapalat" w:cs="Times New Roman"/>
          <w:sz w:val="18"/>
          <w:szCs w:val="18"/>
          <w:lang w:val="hy-AM"/>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E76958">
        <w:rPr>
          <w:rFonts w:ascii="GHEA Grapalat" w:eastAsia="Times New Roman" w:hAnsi="GHEA Grapalat" w:cs="Times New Roman"/>
          <w:sz w:val="20"/>
          <w:szCs w:val="24"/>
          <w:lang w:val="es-ES"/>
        </w:rPr>
        <w:t xml:space="preserve">     </w:t>
      </w:r>
      <w:r xmlns:w="http://schemas.openxmlformats.org/wordprocessingml/2006/main" w:rsidRPr="00532D6C">
        <w:rPr>
          <w:rFonts w:ascii="GHEA Grapalat" w:eastAsia="Times New Roman" w:hAnsi="GHEA Grapalat" w:cs="Times New Roman"/>
          <w:sz w:val="20"/>
          <w:szCs w:val="24"/>
          <w:lang w:val="hy-AM"/>
        </w:rPr>
        <w:t xml:space="preserve">________________________________________</w:t>
      </w: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E76958">
        <w:rPr>
          <w:rFonts w:ascii="GHEA Grapalat" w:eastAsia="Times New Roman" w:hAnsi="GHEA Grapalat" w:cs="Times New Roman"/>
          <w:sz w:val="20"/>
          <w:szCs w:val="24"/>
          <w:lang w:val="es-ES"/>
        </w:rPr>
        <w:t xml:space="preserve">       </w:t>
      </w:r>
      <w:r xmlns:w="http://schemas.openxmlformats.org/wordprocessingml/2006/main" w:rsidRPr="00532D6C">
        <w:rPr>
          <w:rFonts w:ascii="GHEA Grapalat" w:eastAsia="Times New Roman" w:hAnsi="GHEA Grapalat" w:cs="Times New Roman"/>
          <w:sz w:val="20"/>
          <w:szCs w:val="24"/>
          <w:lang w:val="hy-AM"/>
        </w:rPr>
        <w:t xml:space="preserve">_____________</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vertAlign w:val="superscript"/>
          <w:lang w:val="hy-AM"/>
        </w:rPr>
      </w:pPr>
      <w:r xmlns:w="http://schemas.openxmlformats.org/wordprocessingml/2006/main" w:rsidRPr="00532D6C">
        <w:rPr>
          <w:rFonts w:ascii="GHEA Grapalat" w:eastAsia="Times New Roman" w:hAnsi="GHEA Grapalat" w:cs="Times New Roman"/>
          <w:sz w:val="20"/>
          <w:szCs w:val="24"/>
          <w:vertAlign w:val="superscript"/>
          <w:lang w:val="hy-AM"/>
        </w:rPr>
        <w:t xml:space="preserve">                                                      </w:t>
      </w:r>
      <w:r xmlns:w="http://schemas.openxmlformats.org/wordprocessingml/2006/main" w:rsidRPr="00532D6C">
        <w:rPr>
          <w:rFonts w:ascii="GHEA Grapalat" w:eastAsia="Times New Roman" w:hAnsi="GHEA Grapalat" w:cs="Arial"/>
          <w:sz w:val="20"/>
          <w:szCs w:val="24"/>
          <w:vertAlign w:val="superscript"/>
          <w:lang w:val="hy-AM"/>
        </w:rPr>
        <w:t xml:space="preserve">to participate</w:t>
      </w:r>
      <w:r xmlns:w="http://schemas.openxmlformats.org/wordprocessingml/2006/main" w:rsidRPr="00532D6C">
        <w:rPr>
          <w:rFonts w:ascii="GHEA Grapalat" w:eastAsia="Times New Roman" w:hAnsi="GHEA Grapalat" w:cs="Times New Roman"/>
          <w:sz w:val="20"/>
          <w:szCs w:val="24"/>
          <w:vertAlign w:val="superscript"/>
          <w:lang w:val="hy-AM"/>
        </w:rPr>
        <w:t xml:space="preserve"> </w:t>
      </w:r>
      <w:r xmlns:w="http://schemas.openxmlformats.org/wordprocessingml/2006/main" w:rsidRPr="00532D6C">
        <w:rPr>
          <w:rFonts w:ascii="GHEA Grapalat" w:eastAsia="Times New Roman" w:hAnsi="GHEA Grapalat" w:cs="Arial"/>
          <w:sz w:val="20"/>
          <w:szCs w:val="24"/>
          <w:vertAlign w:val="superscript"/>
          <w:lang w:val="hy-AM"/>
        </w:rPr>
        <w:t xml:space="preserve">name </w:t>
      </w:r>
      <w:r xmlns:w="http://schemas.openxmlformats.org/wordprocessingml/2006/main" w:rsidRPr="00532D6C">
        <w:rPr>
          <w:rFonts w:ascii="GHEA Grapalat" w:eastAsia="Times New Roman" w:hAnsi="GHEA Grapalat" w:cs="Times New Roman"/>
          <w:sz w:val="20"/>
          <w:szCs w:val="24"/>
          <w:vertAlign w:val="superscript"/>
          <w:lang w:val="hy-AM"/>
        </w:rPr>
        <w:t xml:space="preserve">( </w:t>
      </w:r>
      <w:r xmlns:w="http://schemas.openxmlformats.org/wordprocessingml/2006/main" w:rsidRPr="00532D6C">
        <w:rPr>
          <w:rFonts w:ascii="GHEA Grapalat" w:eastAsia="Times New Roman" w:hAnsi="GHEA Grapalat" w:cs="Arial"/>
          <w:sz w:val="20"/>
          <w:szCs w:val="24"/>
          <w:vertAlign w:val="superscript"/>
          <w:lang w:val="hy-AM"/>
        </w:rPr>
        <w:t xml:space="preserve">of manager :</w:t>
      </w:r>
      <w:r xmlns:w="http://schemas.openxmlformats.org/wordprocessingml/2006/main" w:rsidRPr="00532D6C">
        <w:rPr>
          <w:rFonts w:ascii="GHEA Grapalat" w:eastAsia="Times New Roman" w:hAnsi="GHEA Grapalat" w:cs="Times New Roman"/>
          <w:sz w:val="20"/>
          <w:szCs w:val="24"/>
          <w:vertAlign w:val="superscript"/>
          <w:lang w:val="hy-AM"/>
        </w:rPr>
        <w:t xml:space="preserve"> </w:t>
      </w:r>
      <w:r xmlns:w="http://schemas.openxmlformats.org/wordprocessingml/2006/main" w:rsidRPr="00532D6C">
        <w:rPr>
          <w:rFonts w:ascii="GHEA Grapalat" w:eastAsia="Times New Roman" w:hAnsi="GHEA Grapalat" w:cs="Arial"/>
          <w:sz w:val="20"/>
          <w:szCs w:val="24"/>
          <w:vertAlign w:val="superscript"/>
          <w:lang w:val="hy-AM"/>
        </w:rPr>
        <w:t xml:space="preserve">position </w:t>
      </w:r>
      <w:r xmlns:w="http://schemas.openxmlformats.org/wordprocessingml/2006/main" w:rsidRPr="00532D6C">
        <w:rPr>
          <w:rFonts w:ascii="GHEA Grapalat" w:eastAsia="Times New Roman" w:hAnsi="GHEA Grapalat" w:cs="Times New Roman"/>
          <w:sz w:val="20"/>
          <w:szCs w:val="24"/>
          <w:vertAlign w:val="superscript"/>
          <w:lang w:val="hy-AM"/>
        </w:rPr>
        <w:t xml:space="preserve">, </w:t>
      </w:r>
      <w:r xmlns:w="http://schemas.openxmlformats.org/wordprocessingml/2006/main" w:rsidRPr="00532D6C">
        <w:rPr>
          <w:rFonts w:ascii="GHEA Grapalat" w:eastAsia="Times New Roman" w:hAnsi="GHEA Grapalat" w:cs="Arial"/>
          <w:sz w:val="20"/>
          <w:szCs w:val="24"/>
          <w:vertAlign w:val="superscript"/>
          <w:lang w:val="hy-AM"/>
        </w:rPr>
        <w:t xml:space="preserve">name</w:t>
      </w:r>
      <w:r xmlns:w="http://schemas.openxmlformats.org/wordprocessingml/2006/main" w:rsidRPr="00532D6C">
        <w:rPr>
          <w:rFonts w:ascii="GHEA Grapalat" w:eastAsia="Times New Roman" w:hAnsi="GHEA Grapalat" w:cs="Times New Roman"/>
          <w:sz w:val="20"/>
          <w:szCs w:val="24"/>
          <w:vertAlign w:val="superscript"/>
          <w:lang w:val="hy-AM"/>
        </w:rPr>
        <w:t xml:space="preserve"> </w:t>
      </w:r>
      <w:r xmlns:w="http://schemas.openxmlformats.org/wordprocessingml/2006/main" w:rsidRPr="00532D6C">
        <w:rPr>
          <w:rFonts w:ascii="GHEA Grapalat" w:eastAsia="Times New Roman" w:hAnsi="GHEA Grapalat" w:cs="Arial"/>
          <w:sz w:val="20"/>
          <w:szCs w:val="24"/>
          <w:vertAlign w:val="superscript"/>
          <w:lang w:val="hy-AM"/>
        </w:rPr>
        <w:t xml:space="preserve">surname </w:t>
      </w:r>
      <w:r xmlns:w="http://schemas.openxmlformats.org/wordprocessingml/2006/main" w:rsidRPr="00532D6C">
        <w:rPr>
          <w:rFonts w:ascii="GHEA Grapalat" w:eastAsia="Times New Roman" w:hAnsi="GHEA Grapalat" w:cs="Times New Roman"/>
          <w:sz w:val="20"/>
          <w:szCs w:val="24"/>
          <w:vertAlign w:val="superscript"/>
          <w:lang w:val="hy-AM"/>
        </w:rPr>
        <w:t xml:space="preserve">) </w:t>
      </w:r>
      <w:r xmlns:w="http://schemas.openxmlformats.org/wordprocessingml/2006/main" w:rsidRPr="00532D6C">
        <w:rPr>
          <w:rFonts w:ascii="GHEA Grapalat" w:eastAsia="Times New Roman" w:hAnsi="GHEA Grapalat" w:cs="Arial"/>
          <w:sz w:val="20"/>
          <w:szCs w:val="24"/>
          <w:vertAlign w:val="superscript"/>
          <w:lang w:val="hy-AM"/>
        </w:rPr>
        <w:t xml:space="preserve">signature</w:t>
      </w:r>
      <w:r xmlns:w="http://schemas.openxmlformats.org/wordprocessingml/2006/main" w:rsidRPr="00532D6C">
        <w:rPr>
          <w:rFonts w:ascii="GHEA Grapalat" w:eastAsia="Times New Roman" w:hAnsi="GHEA Grapalat" w:cs="Times New Roman"/>
          <w:sz w:val="20"/>
          <w:szCs w:val="24"/>
          <w:vertAlign w:val="superscript"/>
          <w:lang w:val="hy-AM"/>
        </w:rPr>
        <w:tab xmlns:w="http://schemas.openxmlformats.org/wordprocessingml/2006/main"/>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    </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K.</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w:t>
      </w:r>
      <w:r xmlns:w="http://schemas.openxmlformats.org/wordprocessingml/2006/main" w:rsidRPr="00532D6C">
        <w:rPr>
          <w:rFonts w:ascii="GHEA Grapalat" w:eastAsia="Times New Roman" w:hAnsi="GHEA Grapalat" w:cs="Times New Roman"/>
          <w:sz w:val="20"/>
          <w:szCs w:val="24"/>
          <w:lang w:val="hy-AM"/>
        </w:rPr>
        <w:t xml:space="preserve">​</w:t>
      </w:r>
      <w:r xmlns:w="http://schemas.openxmlformats.org/wordprocessingml/2006/main" w:rsidRPr="00532D6C">
        <w:rPr>
          <w:rFonts w:ascii="GHEA Grapalat" w:eastAsia="Times New Roman" w:hAnsi="GHEA Grapalat" w:cs="Times New Roman"/>
          <w:color w:val="FFFFFF"/>
          <w:sz w:val="20"/>
          <w:szCs w:val="24"/>
          <w:vertAlign w:val="superscript"/>
          <w:lang w:val="hy-AM"/>
        </w:rPr>
        <w:footnoteReference xmlns:w="http://schemas.openxmlformats.org/wordprocessingml/2006/main" w:id="9"/>
      </w: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hy-AM"/>
        </w:rPr>
        <w:t xml:space="preserve"> </w:t>
      </w:r>
    </w:p>
    <w:p w:rsidR="00532D6C" w:rsidRPr="00532D6C" w:rsidRDefault="00532D6C" w:rsidP="00106D44">
      <w:pPr>
        <w:tabs>
          <w:tab w:val="left" w:pos="426"/>
        </w:tabs>
        <w:spacing w:after="0" w:line="240" w:lineRule="auto"/>
        <w:jc w:val="right"/>
        <w:rPr>
          <w:rFonts w:ascii="GHEA Grapalat" w:eastAsia="Times New Roman" w:hAnsi="GHEA Grapalat" w:cs="Times New Roman"/>
          <w:sz w:val="20"/>
          <w:szCs w:val="24"/>
          <w:lang w:val="hy-AM"/>
        </w:rPr>
      </w:pPr>
    </w:p>
    <w:p w:rsidR="00532D6C" w:rsidRPr="00532D6C" w:rsidRDefault="00532D6C" w:rsidP="00106D44">
      <w:pPr>
        <w:tabs>
          <w:tab w:val="left" w:pos="426"/>
        </w:tabs>
        <w:spacing w:after="0" w:line="240" w:lineRule="auto"/>
        <w:rPr>
          <w:rFonts w:ascii="GHEA Grapalat" w:eastAsia="Times New Roman" w:hAnsi="GHEA Grapalat" w:cs="Sylfaen"/>
          <w:sz w:val="16"/>
          <w:szCs w:val="16"/>
          <w:lang w:val="hy-AM" w:eastAsia="ru-RU"/>
        </w:rPr>
      </w:pPr>
    </w:p>
    <w:p w:rsidR="00532D6C" w:rsidRPr="00532D6C" w:rsidRDefault="00532D6C" w:rsidP="00106D44">
      <w:pPr>
        <w:tabs>
          <w:tab w:val="left" w:pos="426"/>
        </w:tabs>
        <w:spacing w:after="0" w:line="240" w:lineRule="auto"/>
        <w:rPr>
          <w:rFonts w:ascii="GHEA Grapalat" w:eastAsia="Times New Roman" w:hAnsi="GHEA Grapalat" w:cs="Sylfaen"/>
          <w:sz w:val="16"/>
          <w:szCs w:val="16"/>
          <w:lang w:val="hy-AM" w:eastAsia="ru-RU"/>
        </w:rPr>
      </w:pPr>
    </w:p>
    <w:p w:rsidR="00532D6C" w:rsidRPr="00532D6C" w:rsidRDefault="00532D6C" w:rsidP="00106D44">
      <w:pPr>
        <w:tabs>
          <w:tab w:val="left" w:pos="426"/>
        </w:tabs>
        <w:spacing w:after="0" w:line="240" w:lineRule="auto"/>
        <w:rPr>
          <w:rFonts w:ascii="GHEA Grapalat" w:eastAsia="Times New Roman" w:hAnsi="GHEA Grapalat" w:cs="Sylfaen"/>
          <w:sz w:val="16"/>
          <w:szCs w:val="16"/>
          <w:lang w:val="hy-AM" w:eastAsia="ru-RU"/>
        </w:rPr>
      </w:pPr>
    </w:p>
    <w:p w:rsidR="00532D6C" w:rsidRPr="00532D6C" w:rsidRDefault="00532D6C" w:rsidP="00106D44">
      <w:pPr>
        <w:tabs>
          <w:tab w:val="left" w:pos="426"/>
        </w:tabs>
        <w:spacing w:after="0" w:line="240" w:lineRule="auto"/>
        <w:rPr>
          <w:rFonts w:ascii="GHEA Grapalat" w:eastAsia="Times New Roman" w:hAnsi="GHEA Grapalat" w:cs="Sylfaen"/>
          <w:sz w:val="16"/>
          <w:szCs w:val="16"/>
          <w:lang w:val="hy-AM" w:eastAsia="ru-RU"/>
        </w:rPr>
      </w:pPr>
    </w:p>
    <w:p w:rsidR="00532D6C" w:rsidRPr="00532D6C" w:rsidRDefault="00532D6C" w:rsidP="00106D44">
      <w:pPr>
        <w:tabs>
          <w:tab w:val="left" w:pos="426"/>
        </w:tabs>
        <w:spacing w:after="0" w:line="240" w:lineRule="auto"/>
        <w:rPr>
          <w:rFonts w:ascii="GHEA Grapalat" w:eastAsia="Times New Roman" w:hAnsi="GHEA Grapalat" w:cs="Sylfaen"/>
          <w:sz w:val="16"/>
          <w:szCs w:val="16"/>
          <w:lang w:val="hy-AM" w:eastAsia="ru-RU"/>
        </w:rPr>
      </w:pPr>
    </w:p>
    <w:p w:rsidR="00532D6C" w:rsidRPr="00532D6C" w:rsidRDefault="00532D6C" w:rsidP="00106D44">
      <w:pPr>
        <w:tabs>
          <w:tab w:val="left" w:pos="426"/>
        </w:tabs>
        <w:spacing w:after="0" w:line="240" w:lineRule="auto"/>
        <w:rPr>
          <w:rFonts w:ascii="GHEA Grapalat" w:eastAsia="Times New Roman" w:hAnsi="GHEA Grapalat" w:cs="Sylfaen"/>
          <w:sz w:val="16"/>
          <w:szCs w:val="16"/>
          <w:lang w:val="hy-AM" w:eastAsia="ru-RU"/>
        </w:rPr>
      </w:pPr>
    </w:p>
    <w:p w:rsidR="00532D6C" w:rsidRPr="00532D6C" w:rsidRDefault="00532D6C" w:rsidP="00106D44">
      <w:pPr>
        <w:tabs>
          <w:tab w:val="left" w:pos="426"/>
        </w:tabs>
        <w:spacing w:after="0" w:line="240" w:lineRule="auto"/>
        <w:rPr>
          <w:rFonts w:ascii="GHEA Grapalat" w:eastAsia="Times New Roman" w:hAnsi="GHEA Grapalat" w:cs="Sylfaen"/>
          <w:sz w:val="16"/>
          <w:szCs w:val="16"/>
          <w:lang w:val="hy-AM" w:eastAsia="ru-RU"/>
        </w:rPr>
      </w:pPr>
    </w:p>
    <w:p w:rsidR="00532D6C" w:rsidRPr="00532D6C" w:rsidRDefault="00532D6C" w:rsidP="00106D44">
      <w:pPr>
        <w:tabs>
          <w:tab w:val="left" w:pos="426"/>
        </w:tabs>
        <w:spacing w:after="0" w:line="240" w:lineRule="auto"/>
        <w:rPr>
          <w:rFonts w:ascii="GHEA Grapalat" w:eastAsia="Times New Roman" w:hAnsi="GHEA Grapalat" w:cs="Sylfaen"/>
          <w:sz w:val="16"/>
          <w:szCs w:val="16"/>
          <w:lang w:val="hy-AM" w:eastAsia="ru-RU"/>
        </w:rPr>
      </w:pPr>
    </w:p>
    <w:p w:rsidR="00532D6C" w:rsidRPr="00532D6C" w:rsidRDefault="00532D6C" w:rsidP="00106D44">
      <w:pPr>
        <w:tabs>
          <w:tab w:val="left" w:pos="426"/>
        </w:tabs>
        <w:spacing w:after="0" w:line="240" w:lineRule="auto"/>
        <w:rPr>
          <w:rFonts w:ascii="GHEA Grapalat" w:eastAsia="Times New Roman" w:hAnsi="GHEA Grapalat" w:cs="Sylfaen"/>
          <w:sz w:val="16"/>
          <w:szCs w:val="16"/>
          <w:lang w:val="hy-AM" w:eastAsia="ru-RU"/>
        </w:rPr>
      </w:pPr>
    </w:p>
    <w:p w:rsidR="00532D6C" w:rsidRPr="00532D6C" w:rsidRDefault="00532D6C" w:rsidP="00106D44">
      <w:pPr>
        <w:tabs>
          <w:tab w:val="left" w:pos="426"/>
        </w:tabs>
        <w:spacing w:after="0" w:line="240" w:lineRule="auto"/>
        <w:rPr>
          <w:rFonts w:ascii="GHEA Grapalat" w:eastAsia="Times New Roman" w:hAnsi="GHEA Grapalat" w:cs="Sylfaen"/>
          <w:sz w:val="16"/>
          <w:szCs w:val="16"/>
          <w:lang w:val="hy-AM" w:eastAsia="ru-RU"/>
        </w:rPr>
      </w:pPr>
    </w:p>
    <w:p w:rsidR="00532D6C" w:rsidRPr="00532D6C" w:rsidRDefault="00532D6C" w:rsidP="00106D44">
      <w:pPr>
        <w:tabs>
          <w:tab w:val="left" w:pos="426"/>
        </w:tabs>
        <w:spacing w:after="0" w:line="240" w:lineRule="auto"/>
        <w:rPr>
          <w:rFonts w:ascii="GHEA Grapalat" w:eastAsia="Times New Roman" w:hAnsi="GHEA Grapalat" w:cs="Sylfaen"/>
          <w:sz w:val="16"/>
          <w:szCs w:val="16"/>
          <w:lang w:val="hy-AM" w:eastAsia="ru-RU"/>
        </w:rPr>
      </w:pPr>
    </w:p>
    <w:p w:rsidR="00532D6C" w:rsidRPr="00532D6C" w:rsidRDefault="00532D6C" w:rsidP="00106D44">
      <w:pPr>
        <w:tabs>
          <w:tab w:val="left" w:pos="426"/>
        </w:tabs>
        <w:spacing w:after="0" w:line="240" w:lineRule="auto"/>
        <w:rPr>
          <w:rFonts w:ascii="GHEA Grapalat" w:eastAsia="Times New Roman" w:hAnsi="GHEA Grapalat" w:cs="Sylfaen"/>
          <w:sz w:val="16"/>
          <w:szCs w:val="16"/>
          <w:lang w:val="hy-AM" w:eastAsia="ru-RU"/>
        </w:rPr>
      </w:pPr>
    </w:p>
    <w:p w:rsidR="00532D6C" w:rsidRPr="00532D6C" w:rsidRDefault="00532D6C" w:rsidP="00106D44">
      <w:pPr>
        <w:tabs>
          <w:tab w:val="left" w:pos="426"/>
        </w:tabs>
        <w:spacing w:after="0" w:line="240" w:lineRule="auto"/>
        <w:jc w:val="right"/>
        <w:rPr>
          <w:rFonts w:ascii="GHEA Grapalat" w:eastAsia="Times New Roman" w:hAnsi="GHEA Grapalat" w:cs="Times New Roman"/>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sz w:val="20"/>
          <w:szCs w:val="20"/>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sz w:val="20"/>
          <w:szCs w:val="20"/>
          <w:lang w:val="es-ES" w:eastAsia="ru-RU"/>
        </w:rPr>
      </w:pPr>
    </w:p>
    <w:p w:rsidR="001902F9" w:rsidRDefault="00532D6C" w:rsidP="00106D44">
      <w:pPr>
        <w:tabs>
          <w:tab w:val="left" w:pos="426"/>
        </w:tabs>
        <w:spacing w:after="0" w:line="240" w:lineRule="auto"/>
        <w:jc w:val="right"/>
        <w:rPr>
          <w:rFonts w:ascii="GHEA Grapalat" w:eastAsia="Times New Roman" w:hAnsi="GHEA Grapalat" w:cs="Times New Roman"/>
          <w:sz w:val="20"/>
          <w:szCs w:val="20"/>
          <w:lang w:val="es-ES" w:eastAsia="ru-RU"/>
        </w:rPr>
      </w:pPr>
      <w:r w:rsidRPr="00532D6C">
        <w:rPr>
          <w:rFonts w:ascii="GHEA Grapalat" w:eastAsia="Times New Roman" w:hAnsi="GHEA Grapalat" w:cs="Times New Roman"/>
          <w:sz w:val="20"/>
          <w:szCs w:val="20"/>
          <w:lang w:val="es-ES" w:eastAsia="ru-RU"/>
        </w:rPr>
        <w:br w:type="page"/>
      </w:r>
    </w:p>
    <w:p w:rsidR="001902F9" w:rsidRDefault="001902F9" w:rsidP="00106D44">
      <w:pPr>
        <w:tabs>
          <w:tab w:val="left" w:pos="426"/>
        </w:tabs>
        <w:spacing w:after="0" w:line="240" w:lineRule="auto"/>
        <w:jc w:val="right"/>
        <w:rPr>
          <w:rFonts w:ascii="GHEA Grapalat" w:eastAsia="Times New Roman" w:hAnsi="GHEA Grapalat" w:cs="Arial"/>
          <w:b/>
          <w:sz w:val="20"/>
          <w:szCs w:val="20"/>
          <w:lang w:val="hy-AM"/>
        </w:rPr>
      </w:pPr>
      <w:r w:rsidRPr="001902F9">
        <w:rPr>
          <w:rFonts w:ascii="GHEA Grapalat" w:eastAsia="Times New Roman" w:hAnsi="GHEA Grapalat" w:cs="Times New Roman"/>
          <w:b/>
          <w:sz w:val="24"/>
          <w:szCs w:val="24"/>
          <w:lang w:val="hy-AM"/>
        </w:rPr>
        <w:lastRenderedPageBreak/>
        <w:br w:type="page"/>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Arial"/>
          <w:b/>
          <w:sz w:val="20"/>
          <w:szCs w:val="20"/>
          <w:lang w:val="hy-AM"/>
        </w:rPr>
      </w:pPr>
      <w:r xmlns:w="http://schemas.openxmlformats.org/wordprocessingml/2006/main" w:rsidRPr="00532D6C">
        <w:rPr>
          <w:rFonts w:ascii="GHEA Grapalat" w:eastAsia="Times New Roman" w:hAnsi="GHEA Grapalat" w:cs="Arial"/>
          <w:b/>
          <w:sz w:val="20"/>
          <w:szCs w:val="20"/>
          <w:lang w:val="hy-AM"/>
        </w:rPr>
        <w:lastRenderedPageBreak xmlns:w="http://schemas.openxmlformats.org/wordprocessingml/2006/main"/>
      </w:r>
      <w:r xmlns:w="http://schemas.openxmlformats.org/wordprocessingml/2006/main" w:rsidRPr="00532D6C">
        <w:rPr>
          <w:rFonts w:ascii="GHEA Grapalat" w:eastAsia="Times New Roman" w:hAnsi="GHEA Grapalat" w:cs="Arial"/>
          <w:b/>
          <w:sz w:val="20"/>
          <w:szCs w:val="20"/>
          <w:lang w:val="hy-AM"/>
        </w:rPr>
        <w:t xml:space="preserve">Appendix 4.2</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Arial"/>
          <w:b/>
          <w:sz w:val="20"/>
          <w:szCs w:val="20"/>
          <w:lang w:val="es-ES"/>
        </w:rPr>
      </w:pPr>
      <w:r xmlns:w="http://schemas.openxmlformats.org/wordprocessingml/2006/main" w:rsidRPr="00532D6C">
        <w:rPr>
          <w:rFonts w:ascii="GHEA Grapalat" w:eastAsia="Times New Roman" w:hAnsi="GHEA Grapalat" w:cs="Times New Roman"/>
          <w:b/>
          <w:color w:val="000000"/>
          <w:sz w:val="20"/>
          <w:szCs w:val="27"/>
          <w:lang w:val="af-ZA"/>
        </w:rPr>
        <w:t xml:space="preserve">" </w:t>
      </w:r>
      <w:r xmlns:w="http://schemas.openxmlformats.org/wordprocessingml/2006/main" w:rsidR="004C0DFD">
        <w:rPr>
          <w:rFonts w:ascii="Arial" w:eastAsia="Times New Roman" w:hAnsi="Arial" w:cs="Arial"/>
          <w:b/>
          <w:color w:val="000000"/>
          <w:sz w:val="20"/>
          <w:szCs w:val="27"/>
          <w:lang w:val="af-ZA"/>
        </w:rPr>
        <w:t xml:space="preserve">LM-THAT-GHAPSDB-25/03</w:t>
      </w:r>
      <w:r xmlns:w="http://schemas.openxmlformats.org/wordprocessingml/2006/main" w:rsidR="002D32DD">
        <w:rPr>
          <w:rFonts w:ascii="GHEA Grapalat" w:eastAsia="Times New Roman" w:hAnsi="GHEA Grapalat" w:cs="Arial"/>
          <w:b/>
          <w:color w:val="000000"/>
          <w:sz w:val="20"/>
          <w:szCs w:val="27"/>
          <w:lang w:val="af-ZA"/>
        </w:rPr>
        <w:t xml:space="preserve">         </w:t>
      </w:r>
      <w:r xmlns:w="http://schemas.openxmlformats.org/wordprocessingml/2006/main" w:rsidRPr="00532D6C">
        <w:rPr>
          <w:rFonts w:ascii="GHEA Grapalat" w:eastAsia="Times New Roman" w:hAnsi="GHEA Grapalat" w:cs="Franklin Gothic Medium Cond"/>
          <w:b/>
          <w:color w:val="000000"/>
          <w:sz w:val="20"/>
          <w:szCs w:val="27"/>
          <w:lang w:val="af-ZA"/>
        </w:rPr>
        <w:t xml:space="preserve">»</w:t>
      </w:r>
      <w:r xmlns:w="http://schemas.openxmlformats.org/wordprocessingml/2006/main" w:rsidRPr="00532D6C">
        <w:rPr>
          <w:rFonts w:ascii="GHEA Grapalat" w:eastAsia="Times New Roman" w:hAnsi="GHEA Grapalat" w:cs="Times New Roman"/>
          <w:b/>
          <w:color w:val="000000"/>
          <w:sz w:val="20"/>
          <w:szCs w:val="27"/>
          <w:lang w:val="af-ZA"/>
        </w:rPr>
        <w:t xml:space="preserve"> </w:t>
      </w:r>
      <w:r xmlns:w="http://schemas.openxmlformats.org/wordprocessingml/2006/main" w:rsidRPr="00532D6C">
        <w:rPr>
          <w:rFonts w:ascii="GHEA Grapalat" w:eastAsia="Times New Roman" w:hAnsi="GHEA Grapalat" w:cs="Arial"/>
          <w:b/>
          <w:sz w:val="20"/>
          <w:szCs w:val="20"/>
          <w:lang w:val="es-ES"/>
        </w:rPr>
        <w:t xml:space="preserve">with code</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Arial"/>
          <w:b/>
          <w:sz w:val="20"/>
          <w:szCs w:val="20"/>
          <w:lang w:val="es-ES"/>
        </w:rPr>
      </w:pPr>
      <w:r xmlns:w="http://schemas.openxmlformats.org/wordprocessingml/2006/main" w:rsidRPr="00532D6C">
        <w:rPr>
          <w:rFonts w:ascii="GHEA Grapalat" w:eastAsia="Times New Roman" w:hAnsi="GHEA Grapalat" w:cs="Arial"/>
          <w:b/>
          <w:sz w:val="20"/>
          <w:szCs w:val="20"/>
          <w:lang w:val="es-ES"/>
        </w:rPr>
        <w:t xml:space="preserve">quote</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of inquiry</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of invitation</w:t>
      </w:r>
    </w:p>
    <w:p w:rsidR="00532D6C" w:rsidRPr="00532D6C" w:rsidRDefault="00532D6C" w:rsidP="00106D44">
      <w:pPr>
        <w:tabs>
          <w:tab w:val="left" w:pos="426"/>
        </w:tabs>
        <w:spacing w:after="0" w:line="240" w:lineRule="auto"/>
        <w:jc w:val="right"/>
        <w:rPr>
          <w:rFonts w:ascii="GHEA Grapalat" w:eastAsia="Times New Roman" w:hAnsi="GHEA Grapalat" w:cs="Sylfaen"/>
          <w:b/>
          <w:sz w:val="20"/>
          <w:szCs w:val="20"/>
          <w:lang w:val="es-ES"/>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GHEA Grapalat"/>
          <w:b/>
          <w:sz w:val="20"/>
          <w:szCs w:val="20"/>
          <w:lang w:val="hy-AM"/>
        </w:rPr>
      </w:pPr>
      <w:r xmlns:w="http://schemas.openxmlformats.org/wordprocessingml/2006/main" w:rsidRPr="00532D6C">
        <w:rPr>
          <w:rFonts w:ascii="GHEA Grapalat" w:eastAsia="Times New Roman" w:hAnsi="GHEA Grapalat" w:cs="GHEA Grapalat"/>
          <w:b/>
          <w:sz w:val="18"/>
          <w:szCs w:val="18"/>
          <w:lang w:val="hy-AM"/>
        </w:rPr>
        <w:t xml:space="preserve">       </w:t>
      </w:r>
      <w:r xmlns:w="http://schemas.openxmlformats.org/wordprocessingml/2006/main" w:rsidRPr="00532D6C">
        <w:rPr>
          <w:rFonts w:ascii="GHEA Grapalat" w:eastAsia="Times New Roman" w:hAnsi="GHEA Grapalat" w:cs="Arial"/>
          <w:b/>
          <w:sz w:val="20"/>
          <w:szCs w:val="20"/>
          <w:lang w:val="hy-AM"/>
        </w:rPr>
        <w:t xml:space="preserve">SUFFERING</w:t>
      </w:r>
      <w:r xmlns:w="http://schemas.openxmlformats.org/wordprocessingml/2006/main" w:rsidRPr="00532D6C">
        <w:rPr>
          <w:rFonts w:ascii="GHEA Grapalat" w:eastAsia="Times New Roman" w:hAnsi="GHEA Grapalat" w:cs="GHEA Grapalat"/>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ABOUT:</w:t>
      </w:r>
      <w:r xmlns:w="http://schemas.openxmlformats.org/wordprocessingml/2006/main" w:rsidRPr="00532D6C">
        <w:rPr>
          <w:rFonts w:ascii="GHEA Grapalat" w:eastAsia="Times New Roman" w:hAnsi="GHEA Grapalat" w:cs="GHEA Grapalat"/>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AGREEMENT</w:t>
      </w:r>
      <w:r xmlns:w="http://schemas.openxmlformats.org/wordprocessingml/2006/main" w:rsidRPr="00532D6C">
        <w:rPr>
          <w:rFonts w:ascii="GHEA Grapalat" w:eastAsia="Times New Roman" w:hAnsi="GHEA Grapalat" w:cs="GHEA Grapalat"/>
          <w:b/>
          <w:sz w:val="20"/>
          <w:szCs w:val="20"/>
          <w:lang w:val="hy-AM"/>
        </w:rPr>
        <w:t xml:space="preserve"> </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GHEA Grapalat"/>
          <w:b/>
          <w:sz w:val="20"/>
          <w:szCs w:val="20"/>
          <w:lang w:val="hy-AM"/>
        </w:rPr>
      </w:pPr>
      <w:r xmlns:w="http://schemas.openxmlformats.org/wordprocessingml/2006/main" w:rsidRPr="00532D6C">
        <w:rPr>
          <w:rFonts w:ascii="GHEA Grapalat" w:eastAsia="Times New Roman" w:hAnsi="GHEA Grapalat" w:cs="GHEA Grapalat"/>
          <w:b/>
          <w:sz w:val="18"/>
          <w:szCs w:val="18"/>
          <w:lang w:val="hy-AM"/>
        </w:rPr>
        <w:t xml:space="preserve">( </w:t>
      </w:r>
      <w:r xmlns:w="http://schemas.openxmlformats.org/wordprocessingml/2006/main" w:rsidRPr="00532D6C">
        <w:rPr>
          <w:rFonts w:ascii="GHEA Grapalat" w:eastAsia="Times New Roman" w:hAnsi="GHEA Grapalat" w:cs="Arial"/>
          <w:b/>
          <w:sz w:val="18"/>
          <w:szCs w:val="18"/>
          <w:lang w:val="hy-AM"/>
        </w:rPr>
        <w:t xml:space="preserve">qualification</w:t>
      </w:r>
      <w:r xmlns:w="http://schemas.openxmlformats.org/wordprocessingml/2006/main" w:rsidRPr="00532D6C">
        <w:rPr>
          <w:rFonts w:ascii="GHEA Grapalat" w:eastAsia="Times New Roman" w:hAnsi="GHEA Grapalat" w:cs="GHEA Grapalat"/>
          <w:b/>
          <w:sz w:val="18"/>
          <w:szCs w:val="18"/>
          <w:lang w:val="hy-AM"/>
        </w:rPr>
        <w:t xml:space="preserve"> </w:t>
      </w:r>
      <w:r xmlns:w="http://schemas.openxmlformats.org/wordprocessingml/2006/main" w:rsidRPr="00532D6C">
        <w:rPr>
          <w:rFonts w:ascii="GHEA Grapalat" w:eastAsia="Times New Roman" w:hAnsi="GHEA Grapalat" w:cs="Arial"/>
          <w:b/>
          <w:sz w:val="18"/>
          <w:szCs w:val="18"/>
          <w:lang w:val="hy-AM"/>
        </w:rPr>
        <w:t xml:space="preserve">provide </w:t>
      </w:r>
      <w:r xmlns:w="http://schemas.openxmlformats.org/wordprocessingml/2006/main" w:rsidRPr="00532D6C">
        <w:rPr>
          <w:rFonts w:ascii="GHEA Grapalat" w:eastAsia="Times New Roman" w:hAnsi="GHEA Grapalat" w:cs="GHEA Grapalat"/>
          <w:b/>
          <w:sz w:val="18"/>
          <w:szCs w:val="18"/>
          <w:lang w:val="hy-AM"/>
        </w:rPr>
        <w:t xml:space="preserve">)</w:t>
      </w: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GHEA Grapalat"/>
          <w:b/>
          <w:sz w:val="20"/>
          <w:szCs w:val="20"/>
          <w:lang w:val="hy-AM"/>
        </w:rPr>
      </w:pPr>
      <w:r xmlns:w="http://schemas.openxmlformats.org/wordprocessingml/2006/main" w:rsidRPr="00532D6C">
        <w:rPr>
          <w:rFonts w:ascii="GHEA Grapalat" w:eastAsia="Times New Roman" w:hAnsi="GHEA Grapalat" w:cs="GHEA Grapalat"/>
          <w:color w:val="FF0000"/>
          <w:sz w:val="20"/>
          <w:szCs w:val="20"/>
          <w:shd w:val="clear" w:color="auto" w:fill="92CDDC"/>
          <w:lang w:val="hy-AM"/>
        </w:rPr>
        <w:t xml:space="preserve">                                                              </w:t>
      </w: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GHEA Grapalat"/>
          <w:sz w:val="20"/>
          <w:szCs w:val="20"/>
          <w:lang w:val="hy-AM"/>
        </w:rPr>
      </w:pP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 </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Yerevan</w:t>
      </w:r>
      <w:r xmlns:w="http://schemas.openxmlformats.org/wordprocessingml/2006/main" w:rsidRPr="00532D6C">
        <w:rPr>
          <w:rFonts w:ascii="GHEA Grapalat" w:eastAsia="Times New Roman" w:hAnsi="GHEA Grapalat" w:cs="GHEA Grapalat"/>
          <w:sz w:val="20"/>
          <w:szCs w:val="20"/>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hy-AM"/>
        </w:rPr>
        <w:t xml:space="preserve">"</w:t>
      </w:r>
      <w:r xmlns:w="http://schemas.openxmlformats.org/wordprocessingml/2006/main" w:rsidRPr="00532D6C">
        <w:rPr>
          <w:rFonts w:ascii="GHEA Grapalat" w:eastAsia="Times New Roman" w:hAnsi="GHEA Grapalat" w:cs="GHEA Grapalat"/>
          <w:sz w:val="20"/>
          <w:szCs w:val="20"/>
          <w:u w:val="single"/>
          <w:lang w:val="hy-AM"/>
        </w:rPr>
        <w:t xml:space="preserve">         </w:t>
      </w:r>
      <w:r xmlns:w="http://schemas.openxmlformats.org/wordprocessingml/2006/main" w:rsidRPr="00532D6C">
        <w:rPr>
          <w:rFonts w:ascii="GHEA Grapalat" w:eastAsia="Times New Roman" w:hAnsi="GHEA Grapalat" w:cs="Times New Roman"/>
          <w:sz w:val="20"/>
          <w:szCs w:val="20"/>
          <w:lang w:val="hy-AM"/>
        </w:rPr>
        <w:t xml:space="preserve">»</w:t>
      </w:r>
      <w:r xmlns:w="http://schemas.openxmlformats.org/wordprocessingml/2006/main" w:rsidRPr="00532D6C">
        <w:rPr>
          <w:rFonts w:ascii="GHEA Grapalat" w:eastAsia="Times New Roman" w:hAnsi="GHEA Grapalat" w:cs="GHEA Grapalat"/>
          <w:sz w:val="20"/>
          <w:szCs w:val="20"/>
          <w:u w:val="single"/>
          <w:lang w:val="hy-AM"/>
        </w:rPr>
        <w:t xml:space="preserve"> </w:t>
      </w:r>
      <w:r xmlns:w="http://schemas.openxmlformats.org/wordprocessingml/2006/main" w:rsidRPr="00532D6C">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lang w:val="hy-AM"/>
        </w:rPr>
        <w:t xml:space="preserve">20 </w:t>
      </w:r>
      <w:r xmlns:w="http://schemas.openxmlformats.org/wordprocessingml/2006/main" w:rsidRPr="00532D6C">
        <w:rPr>
          <w:rFonts w:ascii="GHEA Grapalat" w:eastAsia="Times New Roman" w:hAnsi="GHEA Grapalat" w:cs="Arial"/>
          <w:sz w:val="20"/>
          <w:szCs w:val="20"/>
          <w:lang w:val="hy-AM"/>
        </w:rPr>
        <w:t xml:space="preserve">years </w:t>
      </w:r>
      <w:r xmlns:w="http://schemas.openxmlformats.org/wordprocessingml/2006/main" w:rsidRPr="00532D6C">
        <w:rPr>
          <w:rFonts w:ascii="GHEA Grapalat" w:eastAsia="Times New Roman" w:hAnsi="GHEA Grapalat" w:cs="GHEA Grapalat"/>
          <w:sz w:val="20"/>
          <w:szCs w:val="20"/>
          <w:lang w:val="hy-AM"/>
        </w:rPr>
        <w:t xml:space="preserve">**</w:t>
      </w:r>
    </w:p>
    <w:p w:rsidR="00532D6C" w:rsidRPr="00532D6C" w:rsidRDefault="00532D6C" w:rsidP="00106D44">
      <w:pPr>
        <w:tabs>
          <w:tab w:val="left" w:pos="426"/>
        </w:tabs>
        <w:spacing w:after="0" w:line="240" w:lineRule="auto"/>
        <w:rPr>
          <w:rFonts w:ascii="GHEA Grapalat" w:eastAsia="Times New Roman" w:hAnsi="GHEA Grapalat" w:cs="GHEA Grapalat"/>
          <w:sz w:val="20"/>
          <w:szCs w:val="20"/>
          <w:lang w:val="hy-AM"/>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sz w:val="20"/>
          <w:szCs w:val="20"/>
          <w:u w:val="single"/>
          <w:vertAlign w:val="subscript"/>
          <w:lang w:val="hy-AM"/>
        </w:rPr>
      </w:pPr>
      <w:r xmlns:w="http://schemas.openxmlformats.org/wordprocessingml/2006/main" w:rsidRPr="00532D6C">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vertAlign w:val="subscript"/>
          <w:lang w:val="hy-AM"/>
        </w:rPr>
        <w:t xml:space="preserve">, </w:t>
      </w:r>
      <w:r xmlns:w="http://schemas.openxmlformats.org/wordprocessingml/2006/main" w:rsidRPr="00532D6C">
        <w:rPr>
          <w:rFonts w:ascii="GHEA Grapalat" w:eastAsia="Times New Roman" w:hAnsi="GHEA Grapalat" w:cs="Arial"/>
          <w:sz w:val="20"/>
          <w:szCs w:val="20"/>
          <w:lang w:val="hy-AM"/>
        </w:rPr>
        <w:t xml:space="preserve">in: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face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Company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director</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u w:val="single"/>
          <w:lang w:val="hy-AM"/>
        </w:rPr>
        <w:tab xmlns:w="http://schemas.openxmlformats.org/wordprocessingml/2006/main"/>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sz w:val="20"/>
          <w:szCs w:val="20"/>
          <w:lang w:val="hy-AM"/>
        </w:rPr>
      </w:pP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Company</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name:</w:t>
      </w:r>
      <w:r xmlns:w="http://schemas.openxmlformats.org/wordprocessingml/2006/main" w:rsidRPr="00532D6C">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vertAlign w:val="sub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Company</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of the director</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name:</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surname </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passport</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w:t>
      </w:r>
      <w:r xmlns:w="http://schemas.openxmlformats.org/wordprocessingml/2006/main" w:rsidRPr="00532D6C">
        <w:rPr>
          <w:rFonts w:ascii="GHEA Grapalat" w:eastAsia="Times New Roman" w:hAnsi="GHEA Grapalat" w:cs="Arial"/>
          <w:sz w:val="20"/>
          <w:szCs w:val="20"/>
          <w:vertAlign w:val="superscript"/>
          <w:lang w:val="hy-AM"/>
        </w:rPr>
        <w:t xml:space="preserve">data </w:t>
      </w:r>
      <w:r xmlns:w="http://schemas.openxmlformats.org/wordprocessingml/2006/main" w:rsidRPr="00532D6C">
        <w:rPr>
          <w:rFonts w:ascii="GHEA Grapalat" w:eastAsia="Times New Roman" w:hAnsi="GHEA Grapalat" w:cs="GHEA Grapalat"/>
          <w:sz w:val="20"/>
          <w:szCs w:val="20"/>
          <w:vertAlign w:val="subscript"/>
          <w:lang w:val="hy-AM"/>
        </w:rPr>
        <w:t xml:space="preserve">which</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action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Company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charter</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based on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on </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hereinafter </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Company </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hereby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unilateral</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definition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as follows: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suffering</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payment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consent </w:t>
      </w:r>
      <w:r xmlns:w="http://schemas.openxmlformats.org/wordprocessingml/2006/main" w:rsidRPr="00532D6C">
        <w:rPr>
          <w:rFonts w:ascii="GHEA Grapalat" w:eastAsia="Times New Roman" w:hAnsi="GHEA Grapalat" w:cs="GHEA Grapalat"/>
          <w:sz w:val="20"/>
          <w:szCs w:val="20"/>
          <w:lang w:val="hy-AM"/>
        </w:rPr>
        <w:t xml:space="preserve">.</w:t>
      </w:r>
    </w:p>
    <w:p w:rsidR="00532D6C" w:rsidRPr="00532D6C" w:rsidRDefault="00532D6C" w:rsidP="00106D44">
      <w:pPr>
        <w:tabs>
          <w:tab w:val="left" w:pos="426"/>
        </w:tabs>
        <w:spacing w:after="0" w:line="240" w:lineRule="auto"/>
        <w:jc w:val="both"/>
        <w:rPr>
          <w:rFonts w:ascii="GHEA Grapalat" w:eastAsia="Times New Roman" w:hAnsi="GHEA Grapalat" w:cs="GHEA Grapalat"/>
          <w:sz w:val="20"/>
          <w:szCs w:val="20"/>
          <w:lang w:val="hy-AM"/>
        </w:rPr>
      </w:pPr>
    </w:p>
    <w:p w:rsidR="00532D6C" w:rsidRPr="00532D6C" w:rsidRDefault="00532D6C" w:rsidP="00106D44">
      <w:pPr xmlns:w="http://schemas.openxmlformats.org/wordprocessingml/2006/main">
        <w:numPr>
          <w:ilvl w:val="0"/>
          <w:numId w:val="6"/>
        </w:numPr>
        <w:tabs>
          <w:tab w:val="left" w:pos="426"/>
        </w:tabs>
        <w:spacing w:after="0" w:line="240" w:lineRule="auto"/>
        <w:ind w:left="0" w:firstLine="0"/>
        <w:jc w:val="center"/>
        <w:rPr>
          <w:rFonts w:ascii="GHEA Grapalat" w:eastAsia="Times New Roman" w:hAnsi="GHEA Grapalat" w:cs="GHEA Grapalat"/>
          <w:b/>
          <w:bCs/>
          <w:sz w:val="20"/>
          <w:szCs w:val="20"/>
          <w:lang w:val="pt-BR"/>
        </w:rPr>
      </w:pPr>
      <w:r xmlns:w="http://schemas.openxmlformats.org/wordprocessingml/2006/main" w:rsidRPr="00532D6C">
        <w:rPr>
          <w:rFonts w:ascii="GHEA Grapalat" w:eastAsia="Times New Roman" w:hAnsi="GHEA Grapalat" w:cs="GHEA Grapalat"/>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H </w:t>
      </w:r>
      <w:r xmlns:w="http://schemas.openxmlformats.org/wordprocessingml/2006/main" w:rsidRPr="00532D6C">
        <w:rPr>
          <w:rFonts w:ascii="GHEA Grapalat" w:eastAsia="Times New Roman" w:hAnsi="GHEA Grapalat" w:cs="Arial"/>
          <w:b/>
          <w:sz w:val="20"/>
          <w:szCs w:val="20"/>
          <w:lang w:val="en-US"/>
        </w:rPr>
        <w:t xml:space="preserve">consent</w:t>
      </w:r>
      <w:r xmlns:w="http://schemas.openxmlformats.org/wordprocessingml/2006/main" w:rsidRPr="00532D6C">
        <w:rPr>
          <w:rFonts w:ascii="GHEA Grapalat" w:eastAsia="Times New Roman" w:hAnsi="GHEA Grapalat" w:cs="GHEA Grapalat"/>
          <w:b/>
          <w:sz w:val="20"/>
          <w:szCs w:val="20"/>
          <w:lang w:val="en-US"/>
        </w:rPr>
        <w:t xml:space="preserve"> </w:t>
      </w:r>
      <w:r xmlns:w="http://schemas.openxmlformats.org/wordprocessingml/2006/main" w:rsidRPr="00532D6C">
        <w:rPr>
          <w:rFonts w:ascii="GHEA Grapalat" w:eastAsia="Times New Roman" w:hAnsi="GHEA Grapalat" w:cs="Arial"/>
          <w:b/>
          <w:sz w:val="20"/>
          <w:szCs w:val="20"/>
          <w:lang w:val="en-US"/>
        </w:rPr>
        <w:t xml:space="preserve">the subject</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b/>
          <w:bCs/>
          <w:sz w:val="20"/>
          <w:szCs w:val="20"/>
          <w:lang w:val="pt-BR"/>
        </w:rPr>
      </w:pPr>
      <w:r xmlns:w="http://schemas.openxmlformats.org/wordprocessingml/2006/main" w:rsidRPr="00532D6C">
        <w:rPr>
          <w:rFonts w:ascii="GHEA Grapalat" w:eastAsia="Times New Roman" w:hAnsi="GHEA Grapalat" w:cs="GHEA Grapalat"/>
          <w:sz w:val="20"/>
          <w:szCs w:val="20"/>
          <w:lang w:val="pt-BR"/>
        </w:rPr>
        <w:tab xmlns:w="http://schemas.openxmlformats.org/wordprocessingml/2006/main"/>
      </w:r>
      <w:r xmlns:w="http://schemas.openxmlformats.org/wordprocessingml/2006/main" w:rsidRPr="00532D6C">
        <w:rPr>
          <w:rFonts w:ascii="GHEA Grapalat" w:eastAsia="Times New Roman" w:hAnsi="GHEA Grapalat" w:cs="GHEA Grapalat"/>
          <w:sz w:val="20"/>
          <w:szCs w:val="20"/>
          <w:lang w:val="pt-BR"/>
        </w:rPr>
        <w:tab xmlns:w="http://schemas.openxmlformats.org/wordprocessingml/2006/main"/>
      </w:r>
      <w:r xmlns:w="http://schemas.openxmlformats.org/wordprocessingml/2006/main" w:rsidRPr="00532D6C">
        <w:rPr>
          <w:rFonts w:ascii="GHEA Grapalat" w:eastAsia="Times New Roman" w:hAnsi="GHEA Grapalat" w:cs="GHEA Grapalat"/>
          <w:sz w:val="20"/>
          <w:szCs w:val="20"/>
          <w:lang w:val="pt-BR"/>
        </w:rPr>
        <w:t xml:space="preserve">                               </w:t>
      </w:r>
    </w:p>
    <w:p w:rsidR="00532D6C" w:rsidRPr="00532D6C" w:rsidRDefault="00532D6C" w:rsidP="00106D44">
      <w:pPr xmlns:w="http://schemas.openxmlformats.org/wordprocessingml/2006/main">
        <w:numPr>
          <w:ilvl w:val="1"/>
          <w:numId w:val="7"/>
        </w:numPr>
        <w:tabs>
          <w:tab w:val="left" w:pos="426"/>
        </w:tabs>
        <w:spacing w:after="0" w:line="240" w:lineRule="auto"/>
        <w:ind w:left="0" w:firstLine="0"/>
        <w:jc w:val="both"/>
        <w:rPr>
          <w:rFonts w:ascii="GHEA Grapalat" w:eastAsia="Times New Roman" w:hAnsi="GHEA Grapalat" w:cs="GHEA Grapalat"/>
          <w:sz w:val="20"/>
          <w:szCs w:val="20"/>
          <w:lang w:val="pt-BR"/>
        </w:rPr>
      </w:pPr>
      <w:r xmlns:w="http://schemas.openxmlformats.org/wordprocessingml/2006/main" w:rsidRPr="00532D6C">
        <w:rPr>
          <w:rFonts w:ascii="GHEA Grapalat" w:eastAsia="Times New Roman" w:hAnsi="GHEA Grapalat" w:cs="Arial"/>
          <w:sz w:val="20"/>
          <w:szCs w:val="20"/>
          <w:lang w:val="pt-BR"/>
        </w:rPr>
        <w:t xml:space="preserve">Company: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participates</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is</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GHEA Grapalat"/>
          <w:sz w:val="20"/>
          <w:szCs w:val="20"/>
          <w:u w:val="single"/>
          <w:lang w:val="pt-BR"/>
        </w:rPr>
        <w:tab xmlns:w="http://schemas.openxmlformats.org/wordprocessingml/2006/main"/>
      </w:r>
      <w:r xmlns:w="http://schemas.openxmlformats.org/wordprocessingml/2006/main" w:rsidRPr="00532D6C">
        <w:rPr>
          <w:rFonts w:ascii="GHEA Grapalat" w:eastAsia="Times New Roman" w:hAnsi="GHEA Grapalat" w:cs="GHEA Grapalat"/>
          <w:sz w:val="20"/>
          <w:szCs w:val="20"/>
          <w:lang w:val="pt-BR"/>
        </w:rPr>
        <w:t xml:space="preserve">&lt;&lt; </w:t>
      </w:r>
      <w:r xmlns:w="http://schemas.openxmlformats.org/wordprocessingml/2006/main" w:rsidRPr="00532D6C">
        <w:rPr>
          <w:rFonts w:ascii="GHEA Grapalat" w:eastAsia="Times New Roman" w:hAnsi="GHEA Grapalat" w:cs="Arial"/>
          <w:sz w:val="20"/>
          <w:szCs w:val="20"/>
          <w:lang w:val="pt-BR"/>
        </w:rPr>
        <w:t xml:space="preserve">Tumanyan</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utility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economy </w:t>
      </w:r>
      <w:r xmlns:w="http://schemas.openxmlformats.org/wordprocessingml/2006/main" w:rsidRPr="00532D6C">
        <w:rPr>
          <w:rFonts w:ascii="GHEA Grapalat" w:eastAsia="Times New Roman" w:hAnsi="GHEA Grapalat" w:cs="GHEA Grapalat"/>
          <w:sz w:val="20"/>
          <w:szCs w:val="20"/>
          <w:lang w:val="pt-BR"/>
        </w:rPr>
        <w:t xml:space="preserve">&gt;&gt; </w:t>
      </w:r>
      <w:r xmlns:w="http://schemas.openxmlformats.org/wordprocessingml/2006/main" w:rsidRPr="00532D6C">
        <w:rPr>
          <w:rFonts w:ascii="GHEA Grapalat" w:eastAsia="Times New Roman" w:hAnsi="GHEA Grapalat" w:cs="Arial"/>
          <w:sz w:val="20"/>
          <w:szCs w:val="20"/>
          <w:lang w:val="pt-BR"/>
        </w:rPr>
        <w:t xml:space="preserve">by </w:t>
      </w:r>
      <w:r xmlns:w="http://schemas.openxmlformats.org/wordprocessingml/2006/main" w:rsidRPr="00532D6C">
        <w:rPr>
          <w:rFonts w:ascii="GHEA Grapalat" w:eastAsia="Times New Roman" w:hAnsi="GHEA Grapalat" w:cs="Arial"/>
          <w:sz w:val="20"/>
          <w:szCs w:val="20"/>
          <w:lang w:val="pt-BR"/>
        </w:rPr>
        <w:t xml:space="preserve">ANOC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hereinafter </w:t>
      </w:r>
      <w:r xmlns:w="http://schemas.openxmlformats.org/wordprocessingml/2006/main" w:rsidRPr="00532D6C">
        <w:rPr>
          <w:rFonts w:ascii="GHEA Grapalat" w:eastAsia="Times New Roman" w:hAnsi="GHEA Grapalat" w:cs="GHEA Grapalat"/>
          <w:sz w:val="20"/>
          <w:szCs w:val="20"/>
          <w:lang w:val="pt-BR"/>
        </w:rPr>
        <w:t xml:space="preserve">referred to as </w:t>
      </w:r>
      <w:r xmlns:w="http://schemas.openxmlformats.org/wordprocessingml/2006/main" w:rsidRPr="00532D6C">
        <w:rPr>
          <w:rFonts w:ascii="GHEA Grapalat" w:eastAsia="Times New Roman" w:hAnsi="GHEA Grapalat" w:cs="Arial"/>
          <w:sz w:val="20"/>
          <w:szCs w:val="20"/>
          <w:lang w:val="pt-BR"/>
        </w:rPr>
        <w:t xml:space="preserve">the </w:t>
      </w:r>
      <w:r xmlns:w="http://schemas.openxmlformats.org/wordprocessingml/2006/main" w:rsidRPr="00532D6C">
        <w:rPr>
          <w:rFonts w:ascii="GHEA Grapalat" w:eastAsia="Times New Roman" w:hAnsi="GHEA Grapalat" w:cs="Arial"/>
          <w:sz w:val="20"/>
          <w:szCs w:val="20"/>
          <w:lang w:val="pt-BR"/>
        </w:rPr>
        <w:t xml:space="preserve">Client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GHEA Grapalat"/>
          <w:sz w:val="20"/>
          <w:szCs w:val="20"/>
          <w:lang w:val="pt-BR"/>
        </w:rPr>
        <w:t xml:space="preserv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organized by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Times New Roman"/>
          <w:b/>
          <w:color w:val="000000"/>
          <w:sz w:val="24"/>
          <w:szCs w:val="27"/>
          <w:lang w:val="af-ZA"/>
        </w:rPr>
        <w:t xml:space="preserve">" </w:t>
      </w:r>
      <w:r xmlns:w="http://schemas.openxmlformats.org/wordprocessingml/2006/main" w:rsidR="004C0DFD">
        <w:rPr>
          <w:rFonts w:ascii="Arial" w:eastAsia="Times New Roman" w:hAnsi="Arial" w:cs="Arial"/>
          <w:b/>
          <w:color w:val="000000"/>
          <w:sz w:val="24"/>
          <w:szCs w:val="27"/>
          <w:lang w:val="af-ZA"/>
        </w:rPr>
        <w:t xml:space="preserve">LM-THAT-GHAPSDB-25/03</w:t>
      </w:r>
      <w:r xmlns:w="http://schemas.openxmlformats.org/wordprocessingml/2006/main" w:rsidR="002D32DD">
        <w:rPr>
          <w:rFonts w:ascii="GHEA Grapalat" w:eastAsia="Times New Roman" w:hAnsi="GHEA Grapalat" w:cs="Arial"/>
          <w:b/>
          <w:color w:val="000000"/>
          <w:sz w:val="24"/>
          <w:szCs w:val="27"/>
          <w:lang w:val="af-ZA"/>
        </w:rPr>
        <w:t xml:space="preserve">         </w:t>
      </w:r>
      <w:r xmlns:w="http://schemas.openxmlformats.org/wordprocessingml/2006/main" w:rsidRPr="00532D6C">
        <w:rPr>
          <w:rFonts w:ascii="GHEA Grapalat" w:eastAsia="Times New Roman" w:hAnsi="GHEA Grapalat" w:cs="Franklin Gothic Medium Cond"/>
          <w:b/>
          <w:color w:val="000000"/>
          <w:sz w:val="24"/>
          <w:szCs w:val="27"/>
          <w:lang w:val="af-ZA"/>
        </w:rPr>
        <w:t xml:space="preserve">»</w:t>
      </w:r>
      <w:r xmlns:w="http://schemas.openxmlformats.org/wordprocessingml/2006/main" w:rsidRPr="00532D6C">
        <w:rPr>
          <w:rFonts w:ascii="GHEA Grapalat" w:eastAsia="Times New Roman" w:hAnsi="GHEA Grapalat" w:cs="Times New Roman"/>
          <w:b/>
          <w:color w:val="000000"/>
          <w:sz w:val="24"/>
          <w:szCs w:val="27"/>
          <w:lang w:val="af-ZA"/>
        </w:rPr>
        <w:t xml:space="preserve">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with code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of purchase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to the procedure </w:t>
      </w:r>
      <w:r xmlns:w="http://schemas.openxmlformats.org/wordprocessingml/2006/main" w:rsidRPr="00532D6C">
        <w:rPr>
          <w:rFonts w:ascii="GHEA Grapalat" w:eastAsia="Times New Roman" w:hAnsi="GHEA Grapalat" w:cs="GHEA Grapalat"/>
          <w:sz w:val="20"/>
          <w:szCs w:val="20"/>
          <w:lang w:val="pt-BR"/>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sz w:val="20"/>
          <w:szCs w:val="20"/>
          <w:lang w:val="pt-BR"/>
        </w:rPr>
      </w:pPr>
      <w:r xmlns:w="http://schemas.openxmlformats.org/wordprocessingml/2006/main" w:rsidRPr="00532D6C">
        <w:rPr>
          <w:rFonts w:ascii="GHEA Grapalat" w:eastAsia="Times New Roman" w:hAnsi="GHEA Grapalat" w:cs="Times New Roman"/>
          <w:sz w:val="20"/>
          <w:szCs w:val="20"/>
          <w:vertAlign w:val="superscript"/>
          <w:lang w:val="pt-BR"/>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color w:val="5B9BD5"/>
          <w:sz w:val="20"/>
          <w:szCs w:val="20"/>
          <w:lang w:val="hy-AM"/>
        </w:rPr>
      </w:pPr>
      <w:r xmlns:w="http://schemas.openxmlformats.org/wordprocessingml/2006/main" w:rsidRPr="00532D6C">
        <w:rPr>
          <w:rFonts w:ascii="GHEA Grapalat" w:eastAsia="Times New Roman" w:hAnsi="GHEA Grapalat" w:cs="GHEA Grapalat"/>
          <w:sz w:val="20"/>
          <w:szCs w:val="20"/>
          <w:lang w:val="pt-BR"/>
        </w:rPr>
        <w:t xml:space="preserve">1.2 </w:t>
      </w:r>
      <w:r xmlns:w="http://schemas.openxmlformats.org/wordprocessingml/2006/main" w:rsidRPr="00532D6C">
        <w:rPr>
          <w:rFonts w:ascii="GHEA Grapalat" w:eastAsia="Times New Roman" w:hAnsi="GHEA Grapalat" w:cs="Arial"/>
          <w:sz w:val="20"/>
          <w:szCs w:val="20"/>
          <w:lang w:val="pt-BR"/>
        </w:rPr>
        <w:t xml:space="preserve">As:</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of purchase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of the procedure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as a result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selected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Participant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to be sealed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by contract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planned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obligations</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performance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for</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necessary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qualification</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provides </w:t>
      </w:r>
      <w:r xmlns:w="http://schemas.openxmlformats.org/wordprocessingml/2006/main" w:rsidRPr="00532D6C">
        <w:rPr>
          <w:rFonts w:ascii="GHEA Grapalat" w:eastAsia="Times New Roman" w:hAnsi="GHEA Grapalat" w:cs="Arial"/>
          <w:sz w:val="20"/>
          <w:szCs w:val="20"/>
          <w:lang w:val="pt-BR"/>
        </w:rPr>
        <w:t xml:space="preserve">the Company </w:t>
      </w:r>
      <w:r xmlns:w="http://schemas.openxmlformats.org/wordprocessingml/2006/main" w:rsidRPr="00532D6C">
        <w:rPr>
          <w:rFonts w:ascii="GHEA Grapalat" w:eastAsia="Times New Roman" w:hAnsi="GHEA Grapalat" w:cs="GHEA Grapalat"/>
          <w:sz w:val="20"/>
          <w:szCs w:val="20"/>
          <w:lang w:val="pt-BR"/>
        </w:rPr>
        <w:t xml:space="preserve">to </w:t>
      </w:r>
      <w:r xmlns:w="http://schemas.openxmlformats.org/wordprocessingml/2006/main" w:rsidRPr="00532D6C">
        <w:rPr>
          <w:rFonts w:ascii="GHEA Grapalat" w:eastAsia="Times New Roman" w:hAnsi="GHEA Grapalat" w:cs="Arial"/>
          <w:sz w:val="20"/>
          <w:szCs w:val="20"/>
          <w:lang w:val="pt-BR"/>
        </w:rPr>
        <w:t xml:space="preserve">the </w:t>
      </w:r>
      <w:r xmlns:w="http://schemas.openxmlformats.org/wordprocessingml/2006/main" w:rsidRPr="00532D6C">
        <w:rPr>
          <w:rFonts w:ascii="GHEA Grapalat" w:eastAsia="Times New Roman" w:hAnsi="GHEA Grapalat" w:cs="GHEA Grapalat"/>
          <w:sz w:val="20"/>
          <w:szCs w:val="20"/>
          <w:lang w:val="pt-BR"/>
        </w:rPr>
        <w:t xml:space="preserve">Client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is</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present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hereby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of suffering</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 agreement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and: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next to</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payment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 application form </w:t>
      </w:r>
      <w:r xmlns:w="http://schemas.openxmlformats.org/wordprocessingml/2006/main" w:rsidRPr="00532D6C">
        <w:rPr>
          <w:rFonts w:ascii="GHEA Grapalat" w:eastAsia="Times New Roman" w:hAnsi="GHEA Grapalat" w:cs="GHEA Grapalat"/>
          <w:sz w:val="20"/>
          <w:szCs w:val="20"/>
          <w:lang w:val="pt-BR"/>
        </w:rPr>
        <w:t xml:space="preserve">is </w:t>
      </w:r>
      <w:r xmlns:w="http://schemas.openxmlformats.org/wordprocessingml/2006/main" w:rsidRPr="00532D6C">
        <w:rPr>
          <w:rFonts w:ascii="GHEA Grapalat" w:eastAsia="Times New Roman" w:hAnsi="GHEA Grapalat" w:cs="Arial"/>
          <w:sz w:val="20"/>
          <w:szCs w:val="20"/>
          <w:lang w:val="pt-BR"/>
        </w:rPr>
        <w:t xml:space="preserve">completed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and: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approved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Company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by </w:t>
      </w:r>
      <w:r xmlns:w="http://schemas.openxmlformats.org/wordprocessingml/2006/main" w:rsidRPr="00532D6C">
        <w:rPr>
          <w:rFonts w:ascii="GHEA Grapalat" w:eastAsia="Times New Roman" w:hAnsi="GHEA Grapalat" w:cs="GHEA Grapalat"/>
          <w:sz w:val="20"/>
          <w:szCs w:val="20"/>
          <w:lang w:val="pt-BR"/>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color w:val="000000"/>
          <w:sz w:val="20"/>
          <w:szCs w:val="20"/>
          <w:lang w:val="pt-BR"/>
        </w:rPr>
      </w:pPr>
      <w:r xmlns:w="http://schemas.openxmlformats.org/wordprocessingml/2006/main" w:rsidRPr="00532D6C">
        <w:rPr>
          <w:rFonts w:ascii="GHEA Grapalat" w:eastAsia="Times New Roman" w:hAnsi="GHEA Grapalat" w:cs="GHEA Grapalat"/>
          <w:color w:val="000000"/>
          <w:sz w:val="20"/>
          <w:szCs w:val="20"/>
          <w:lang w:val="pt-BR"/>
        </w:rPr>
        <w:t xml:space="preserve">1.3 </w:t>
      </w:r>
      <w:r xmlns:w="http://schemas.openxmlformats.org/wordprocessingml/2006/main" w:rsidRPr="00532D6C">
        <w:rPr>
          <w:rFonts w:ascii="GHEA Grapalat" w:eastAsia="Times New Roman" w:hAnsi="GHEA Grapalat" w:cs="Arial"/>
          <w:color w:val="000000"/>
          <w:sz w:val="20"/>
          <w:szCs w:val="20"/>
          <w:lang w:val="pt-BR"/>
        </w:rPr>
        <w:t xml:space="preserve">The Company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hereby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pt-BR"/>
        </w:rPr>
        <w:t xml:space="preserve">of suffering</w:t>
      </w:r>
      <w:r xmlns:w="http://schemas.openxmlformats.org/wordprocessingml/2006/main" w:rsidRPr="00532D6C">
        <w:rPr>
          <w:rFonts w:ascii="GHEA Grapalat" w:eastAsia="Times New Roman" w:hAnsi="GHEA Grapalat" w:cs="GHEA Grapalat"/>
          <w:color w:val="000000"/>
          <w:sz w:val="20"/>
          <w:szCs w:val="20"/>
          <w:lang w:val="pt-BR"/>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 </w:t>
      </w:r>
      <w:r xmlns:w="http://schemas.openxmlformats.org/wordprocessingml/2006/main" w:rsidRPr="00532D6C">
        <w:rPr>
          <w:rFonts w:ascii="GHEA Grapalat" w:eastAsia="Times New Roman" w:hAnsi="GHEA Grapalat" w:cs="Arial"/>
          <w:color w:val="000000"/>
          <w:sz w:val="20"/>
          <w:szCs w:val="20"/>
          <w:lang w:val="pt-BR"/>
        </w:rPr>
        <w:t xml:space="preserve">agree</w:t>
      </w:r>
      <w:r xmlns:w="http://schemas.openxmlformats.org/wordprocessingml/2006/main" w:rsidRPr="00532D6C">
        <w:rPr>
          <w:rFonts w:ascii="GHEA Grapalat" w:eastAsia="Times New Roman" w:hAnsi="GHEA Grapalat" w:cs="Arial"/>
          <w:color w:val="000000"/>
          <w:sz w:val="20"/>
          <w:szCs w:val="20"/>
          <w:lang w:val="pt-BR"/>
        </w:rPr>
        <w:t xml:space="preserve">​</w:t>
      </w:r>
      <w:r xmlns:w="http://schemas.openxmlformats.org/wordprocessingml/2006/main" w:rsidRPr="00532D6C">
        <w:rPr>
          <w:rFonts w:ascii="GHEA Grapalat" w:eastAsia="Times New Roman" w:hAnsi="GHEA Grapalat" w:cs="Arial"/>
          <w:color w:val="000000"/>
          <w:sz w:val="20"/>
          <w:szCs w:val="20"/>
          <w:lang w:val="hy-AM"/>
        </w:rPr>
        <w:t xml:space="preserv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next to</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presentable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payment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by signing </w:t>
      </w:r>
      <w:r xmlns:w="http://schemas.openxmlformats.org/wordprocessingml/2006/main" w:rsidRPr="00532D6C">
        <w:rPr>
          <w:rFonts w:ascii="GHEA Grapalat" w:eastAsia="Times New Roman" w:hAnsi="GHEA Grapalat" w:cs="Arial"/>
          <w:color w:val="000000"/>
          <w:sz w:val="20"/>
          <w:szCs w:val="20"/>
          <w:lang w:val="hy-AM"/>
        </w:rPr>
        <w:t xml:space="preserve">the demand letter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hereinafter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Demand Letter </w:t>
      </w:r>
      <w:r xmlns:w="http://schemas.openxmlformats.org/wordprocessingml/2006/main" w:rsidRPr="00532D6C">
        <w:rPr>
          <w:rFonts w:ascii="GHEA Grapalat" w:eastAsia="Times New Roman" w:hAnsi="GHEA Grapalat" w:cs="GHEA Grapalat"/>
          <w:color w:val="000000"/>
          <w:sz w:val="20"/>
          <w:szCs w:val="20"/>
          <w:lang w:val="hy-AM"/>
        </w:rPr>
        <w:t xml:space="preserv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irrevocably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agree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is </w:t>
      </w:r>
      <w:r xmlns:w="http://schemas.openxmlformats.org/wordprocessingml/2006/main" w:rsidRPr="00532D6C">
        <w:rPr>
          <w:rFonts w:ascii="GHEA Grapalat" w:eastAsia="Times New Roman" w:hAnsi="GHEA Grapalat" w:cs="Arial"/>
          <w:color w:val="000000"/>
          <w:sz w:val="20"/>
          <w:szCs w:val="20"/>
          <w:lang w:val="hy-AM"/>
        </w:rPr>
        <w:t xml:space="preserve">that </w:t>
      </w:r>
      <w:r xmlns:w="http://schemas.openxmlformats.org/wordprocessingml/2006/main" w:rsidRPr="00532D6C">
        <w:rPr>
          <w:rFonts w:ascii="GHEA Grapalat" w:eastAsia="Times New Roman" w:hAnsi="GHEA Grapalat" w:cs="GHEA Grapalat"/>
          <w:color w:val="000000"/>
          <w:sz w:val="20"/>
          <w:szCs w:val="20"/>
          <w:lang w:val="hy-AM"/>
        </w:rPr>
        <w:t xml:space="preserve">:</w:t>
      </w:r>
      <w:r xmlns:w="http://schemas.openxmlformats.org/wordprocessingml/2006/main" w:rsidRPr="00532D6C">
        <w:rPr>
          <w:rFonts w:ascii="GHEA Grapalat" w:eastAsia="Times New Roman" w:hAnsi="GHEA Grapalat" w:cs="GHEA Grapalat"/>
          <w:color w:val="000000"/>
          <w:sz w:val="20"/>
          <w:szCs w:val="20"/>
          <w:lang w:val="hy-AM"/>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color w:val="000000"/>
          <w:sz w:val="20"/>
          <w:szCs w:val="20"/>
          <w:lang w:val="hy-AM"/>
        </w:rPr>
      </w:pPr>
      <w:r xmlns:w="http://schemas.openxmlformats.org/wordprocessingml/2006/main" w:rsidRPr="00532D6C">
        <w:rPr>
          <w:rFonts w:ascii="GHEA Grapalat" w:eastAsia="Times New Roman" w:hAnsi="GHEA Grapalat" w:cs="Arial"/>
          <w:color w:val="000000"/>
          <w:sz w:val="20"/>
          <w:szCs w:val="20"/>
          <w:lang w:val="hy-AM"/>
        </w:rPr>
        <w:t xml:space="preserve">a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Demand letter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by signing</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Company: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gives</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is</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her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certification</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Requisition:</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Franklin Gothic Medium Cond"/>
          <w:color w:val="000000"/>
          <w:sz w:val="20"/>
          <w:szCs w:val="20"/>
          <w:lang w:val="hy-AM"/>
        </w:rPr>
        <w:t xml:space="preserve">Payment</w:t>
      </w:r>
      <w:r xmlns:w="http://schemas.openxmlformats.org/wordprocessingml/2006/main" w:rsidRPr="00532D6C">
        <w:rPr>
          <w:rFonts w:ascii="GHEA Grapalat" w:eastAsia="Times New Roman" w:hAnsi="GHEA Grapalat" w:cs="Arial"/>
          <w:color w:val="000000"/>
          <w:sz w:val="20"/>
          <w:szCs w:val="20"/>
          <w:lang w:val="hy-AM"/>
        </w:rPr>
        <w:t xml:space="preserv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conditions </w:t>
      </w:r>
      <w:r xmlns:w="http://schemas.openxmlformats.org/wordprocessingml/2006/main" w:rsidRPr="00532D6C">
        <w:rPr>
          <w:rFonts w:ascii="GHEA Grapalat" w:eastAsia="Times New Roman" w:hAnsi="GHEA Grapalat" w:cs="Franklin Gothic Medium Cond"/>
          <w:color w:val="000000"/>
          <w:sz w:val="20"/>
          <w:szCs w:val="20"/>
          <w:lang w:val="hy-AM"/>
        </w:rPr>
        <w:t xml:space="preserv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in the field</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completed</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Franklin Gothic Medium Cond"/>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accepted</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payment </w:t>
      </w:r>
      <w:r xmlns:w="http://schemas.openxmlformats.org/wordprocessingml/2006/main" w:rsidRPr="00532D6C">
        <w:rPr>
          <w:rFonts w:ascii="GHEA Grapalat" w:eastAsia="Times New Roman" w:hAnsi="GHEA Grapalat" w:cs="Franklin Gothic Medium Cond"/>
          <w:color w:val="000000"/>
          <w:sz w:val="20"/>
          <w:szCs w:val="20"/>
          <w:lang w:val="hy-AM"/>
        </w:rPr>
        <w:t xml:space="preserv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for </w:t>
      </w:r>
      <w:r xmlns:w="http://schemas.openxmlformats.org/wordprocessingml/2006/main" w:rsidRPr="00532D6C">
        <w:rPr>
          <w:rFonts w:ascii="GHEA Grapalat" w:eastAsia="Times New Roman" w:hAnsi="GHEA Grapalat" w:cs="GHEA Grapalat"/>
          <w:color w:val="000000"/>
          <w:sz w:val="20"/>
          <w:szCs w:val="20"/>
          <w:lang w:val="hy-AM"/>
        </w:rPr>
        <w:t xml:space="preserve">which</w:t>
      </w:r>
      <w:r xmlns:w="http://schemas.openxmlformats.org/wordprocessingml/2006/main" w:rsidRPr="00532D6C">
        <w:rPr>
          <w:rFonts w:ascii="GHEA Grapalat" w:eastAsia="Times New Roman" w:hAnsi="GHEA Grapalat" w:cs="Arial"/>
          <w:color w:val="000000"/>
          <w:sz w:val="20"/>
          <w:szCs w:val="20"/>
          <w:lang w:val="hy-AM"/>
        </w:rPr>
        <w:t xml:space="preserv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case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specified</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of money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charging</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with</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connected</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To the company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servicer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payer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Bank </w:t>
      </w:r>
      <w:r xmlns:w="http://schemas.openxmlformats.org/wordprocessingml/2006/main" w:rsidRPr="00532D6C">
        <w:rPr>
          <w:rFonts w:ascii="GHEA Grapalat" w:eastAsia="Times New Roman" w:hAnsi="GHEA Grapalat" w:cs="GHEA Grapalat"/>
          <w:color w:val="000000"/>
          <w:sz w:val="20"/>
          <w:szCs w:val="20"/>
          <w:lang w:val="hy-AM"/>
        </w:rPr>
        <w:t xml:space="preserve">: / </w:t>
      </w:r>
      <w:r xmlns:w="http://schemas.openxmlformats.org/wordprocessingml/2006/main" w:rsidRPr="00532D6C">
        <w:rPr>
          <w:rFonts w:ascii="GHEA Grapalat" w:eastAsia="Times New Roman" w:hAnsi="GHEA Grapalat" w:cs="Arial"/>
          <w:color w:val="000000"/>
          <w:sz w:val="20"/>
          <w:szCs w:val="20"/>
          <w:lang w:val="hy-AM"/>
        </w:rPr>
        <w:t xml:space="preserve">hereinafter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Payer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Bank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received</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The requirement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no</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present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To the company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extra</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agreement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to receive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for </w:t>
      </w:r>
      <w:r xmlns:w="http://schemas.openxmlformats.org/wordprocessingml/2006/main" w:rsidRPr="00532D6C">
        <w:rPr>
          <w:rFonts w:ascii="GHEA Grapalat" w:eastAsia="Times New Roman" w:hAnsi="GHEA Grapalat" w:cs="GHEA Grapalat"/>
          <w:color w:val="000000"/>
          <w:sz w:val="20"/>
          <w:szCs w:val="20"/>
          <w:lang w:val="hy-AM"/>
        </w:rPr>
        <w:t xml:space="preserve">how </w:t>
      </w:r>
      <w:r xmlns:w="http://schemas.openxmlformats.org/wordprocessingml/2006/main" w:rsidRPr="00532D6C">
        <w:rPr>
          <w:rFonts w:ascii="GHEA Grapalat" w:eastAsia="Times New Roman" w:hAnsi="GHEA Grapalat" w:cs="Arial"/>
          <w:color w:val="000000"/>
          <w:sz w:val="20"/>
          <w:szCs w:val="20"/>
          <w:lang w:val="hy-AM"/>
        </w:rPr>
        <w:t xml:space="preserve">many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that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Company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by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Requisition:</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on</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already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be put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is</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signature: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of acceptance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for the purpose </w:t>
      </w:r>
      <w:r xmlns:w="http://schemas.openxmlformats.org/wordprocessingml/2006/main" w:rsidRPr="00532D6C">
        <w:rPr>
          <w:rFonts w:ascii="GHEA Grapalat" w:eastAsia="Times New Roman" w:hAnsi="GHEA Grapalat" w:cs="GHEA Grapalat"/>
          <w:color w:val="000000"/>
          <w:sz w:val="20"/>
          <w:szCs w:val="20"/>
          <w:lang w:val="hy-AM"/>
        </w:rPr>
        <w:t xml:space="preserve">of</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color w:val="000000"/>
          <w:sz w:val="20"/>
          <w:szCs w:val="20"/>
          <w:lang w:val="hy-AM"/>
        </w:rPr>
      </w:pPr>
      <w:r xmlns:w="http://schemas.openxmlformats.org/wordprocessingml/2006/main" w:rsidRPr="00532D6C">
        <w:rPr>
          <w:rFonts w:ascii="GHEA Grapalat" w:eastAsia="Times New Roman" w:hAnsi="GHEA Grapalat" w:cs="Arial"/>
          <w:color w:val="000000"/>
          <w:sz w:val="20"/>
          <w:szCs w:val="20"/>
          <w:lang w:val="hy-AM"/>
        </w:rPr>
        <w:t xml:space="preserve">b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The demand letter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basis</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is</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is</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Payer: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Bank</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for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by Demand Letter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specified</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whole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the amount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pt-BR"/>
        </w:rPr>
        <w:t xml:space="preserve">Company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from the account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to charge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for: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without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extra</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of acceptance </w:t>
      </w:r>
      <w:r xmlns:w="http://schemas.openxmlformats.org/wordprocessingml/2006/main" w:rsidRPr="00532D6C">
        <w:rPr>
          <w:rFonts w:ascii="GHEA Grapalat" w:eastAsia="Times New Roman" w:hAnsi="GHEA Grapalat" w:cs="GHEA Grapalat"/>
          <w:color w:val="000000"/>
          <w:sz w:val="20"/>
          <w:szCs w:val="20"/>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color w:val="000000"/>
          <w:sz w:val="20"/>
          <w:szCs w:val="20"/>
          <w:lang w:val="hy-AM"/>
        </w:rPr>
      </w:pPr>
      <w:r xmlns:w="http://schemas.openxmlformats.org/wordprocessingml/2006/main" w:rsidRPr="00532D6C">
        <w:rPr>
          <w:rFonts w:ascii="GHEA Grapalat" w:eastAsia="Times New Roman" w:hAnsi="GHEA Grapalat" w:cs="Arial"/>
          <w:color w:val="000000"/>
          <w:sz w:val="20"/>
          <w:szCs w:val="20"/>
          <w:lang w:val="hy-AM"/>
        </w:rPr>
        <w:t xml:space="preserve">c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pt-BR"/>
        </w:rPr>
        <w:t xml:space="preserve">Company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no</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can</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in writing</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other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manner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Payer: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To the bank</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order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Requisition:</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on</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set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her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acceptance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with</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to call</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about</w:t>
      </w:r>
      <w:r xmlns:w="http://schemas.openxmlformats.org/wordprocessingml/2006/main" w:rsidRPr="00532D6C">
        <w:rPr>
          <w:rFonts w:ascii="GHEA Grapalat" w:eastAsia="Times New Roman" w:hAnsi="GHEA Grapalat" w:cs="GHEA Grapalat"/>
          <w:color w:val="000000"/>
          <w:sz w:val="20"/>
          <w:szCs w:val="20"/>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color w:val="000000"/>
          <w:sz w:val="20"/>
          <w:szCs w:val="20"/>
          <w:lang w:val="hy-AM"/>
        </w:rPr>
      </w:pPr>
      <w:r xmlns:w="http://schemas.openxmlformats.org/wordprocessingml/2006/main" w:rsidRPr="00532D6C">
        <w:rPr>
          <w:rFonts w:ascii="GHEA Grapalat" w:eastAsia="Times New Roman" w:hAnsi="GHEA Grapalat" w:cs="Arial"/>
          <w:color w:val="000000"/>
          <w:sz w:val="20"/>
          <w:szCs w:val="20"/>
          <w:lang w:val="hy-AM"/>
        </w:rPr>
        <w:t xml:space="preserve">d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pt-BR"/>
        </w:rPr>
        <w:t xml:space="preserve">Company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certification</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is </w:t>
      </w:r>
      <w:r xmlns:w="http://schemas.openxmlformats.org/wordprocessingml/2006/main" w:rsidRPr="00532D6C">
        <w:rPr>
          <w:rFonts w:ascii="GHEA Grapalat" w:eastAsia="Times New Roman" w:hAnsi="GHEA Grapalat" w:cs="GHEA Grapalat"/>
          <w:color w:val="000000"/>
          <w:sz w:val="20"/>
          <w:szCs w:val="20"/>
          <w:lang w:val="hy-AM"/>
        </w:rPr>
        <w:t xml:space="preserve">that</w:t>
      </w:r>
      <w:r xmlns:w="http://schemas.openxmlformats.org/wordprocessingml/2006/main" w:rsidRPr="00532D6C">
        <w:rPr>
          <w:rFonts w:ascii="GHEA Grapalat" w:eastAsia="Times New Roman" w:hAnsi="GHEA Grapalat" w:cs="Arial"/>
          <w:color w:val="000000"/>
          <w:sz w:val="20"/>
          <w:szCs w:val="20"/>
          <w:lang w:val="hy-AM"/>
        </w:rPr>
        <w:t xml:space="preserv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The requirement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to accept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is</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of suffering</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whole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GHEA Grapalat"/>
          <w:color w:val="000000"/>
          <w:sz w:val="20"/>
          <w:szCs w:val="20"/>
          <w:lang w:val="hy-AM"/>
        </w:rPr>
        <w:t xml:space="preserve">with </w:t>
      </w:r>
      <w:r xmlns:w="http://schemas.openxmlformats.org/wordprocessingml/2006/main" w:rsidRPr="00532D6C">
        <w:rPr>
          <w:rFonts w:ascii="GHEA Grapalat" w:eastAsia="Times New Roman" w:hAnsi="GHEA Grapalat" w:cs="Arial"/>
          <w:color w:val="000000"/>
          <w:sz w:val="20"/>
          <w:szCs w:val="20"/>
          <w:lang w:val="hy-AM"/>
        </w:rPr>
        <w:t xml:space="preserve">money</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sz w:val="20"/>
          <w:szCs w:val="20"/>
          <w:lang w:val="hy-AM"/>
        </w:rPr>
      </w:pPr>
      <w:r xmlns:w="http://schemas.openxmlformats.org/wordprocessingml/2006/main" w:rsidRPr="00532D6C">
        <w:rPr>
          <w:rFonts w:ascii="GHEA Grapalat" w:eastAsia="Times New Roman" w:hAnsi="GHEA Grapalat" w:cs="Arial"/>
          <w:sz w:val="20"/>
          <w:szCs w:val="20"/>
          <w:lang w:val="hy-AM"/>
        </w:rPr>
        <w:t xml:space="preserve">e </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Company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hereby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agree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 </w:t>
      </w:r>
      <w:r xmlns:w="http://schemas.openxmlformats.org/wordprocessingml/2006/main" w:rsidRPr="00532D6C">
        <w:rPr>
          <w:rFonts w:ascii="GHEA Grapalat" w:eastAsia="Times New Roman" w:hAnsi="GHEA Grapalat" w:cs="GHEA Grapalat"/>
          <w:sz w:val="20"/>
          <w:szCs w:val="20"/>
          <w:lang w:val="hy-AM"/>
        </w:rPr>
        <w:t xml:space="preserve">that</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Payer:</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bank</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responsibility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wearing</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the client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presented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payment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demand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Requisition: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legality </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validity </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representation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dates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Requisition: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performance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provide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for</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Payer:</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Bank</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carried out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actions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for </w:t>
      </w:r>
      <w:r xmlns:w="http://schemas.openxmlformats.org/wordprocessingml/2006/main" w:rsidRPr="00532D6C">
        <w:rPr>
          <w:rFonts w:ascii="GHEA Grapalat" w:eastAsia="Times New Roman" w:hAnsi="GHEA Grapalat" w:cs="GHEA Grapalat"/>
          <w:sz w:val="20"/>
          <w:szCs w:val="20"/>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sz w:val="20"/>
          <w:szCs w:val="20"/>
          <w:lang w:val="pt-BR"/>
        </w:rPr>
      </w:pPr>
      <w:r xmlns:w="http://schemas.openxmlformats.org/wordprocessingml/2006/main" w:rsidRPr="00532D6C">
        <w:rPr>
          <w:rFonts w:ascii="GHEA Grapalat" w:eastAsia="Times New Roman" w:hAnsi="GHEA Grapalat" w:cs="GHEA Grapalat"/>
          <w:sz w:val="20"/>
          <w:szCs w:val="20"/>
          <w:lang w:val="pt-BR"/>
        </w:rPr>
        <w:t xml:space="preserve">1.4 </w:t>
      </w:r>
      <w:r xmlns:w="http://schemas.openxmlformats.org/wordprocessingml/2006/main" w:rsidRPr="00532D6C">
        <w:rPr>
          <w:rFonts w:ascii="GHEA Grapalat" w:eastAsia="Times New Roman" w:hAnsi="GHEA Grapalat" w:cs="Arial"/>
          <w:sz w:val="20"/>
          <w:szCs w:val="20"/>
          <w:lang w:val="pt-BR"/>
        </w:rPr>
        <w:t xml:space="preserve">Company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by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of purchase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of the procedure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as a result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sealed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 contract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to fail</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or</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no</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proper</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to perform</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in </w:t>
      </w:r>
      <w:r xmlns:w="http://schemas.openxmlformats.org/wordprocessingml/2006/main" w:rsidRPr="00532D6C">
        <w:rPr>
          <w:rFonts w:ascii="GHEA Grapalat" w:eastAsia="Times New Roman" w:hAnsi="GHEA Grapalat" w:cs="Arial"/>
          <w:sz w:val="20"/>
          <w:szCs w:val="20"/>
          <w:lang w:val="pt-BR"/>
        </w:rPr>
        <w:t xml:space="preserve">case </w:t>
      </w:r>
      <w:r xmlns:w="http://schemas.openxmlformats.org/wordprocessingml/2006/main" w:rsidRPr="00532D6C">
        <w:rPr>
          <w:rFonts w:ascii="GHEA Grapalat" w:eastAsia="Times New Roman" w:hAnsi="GHEA Grapalat" w:cs="GHEA Grapalat"/>
          <w:sz w:val="20"/>
          <w:szCs w:val="20"/>
          <w:lang w:val="pt-BR"/>
        </w:rPr>
        <w:t xml:space="preserve">if</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it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leads to</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is</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To the client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by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of the contract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unilateral</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solution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Client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hereby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of suffering</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 agreement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and: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next to</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The requirement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with originals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pt-BR"/>
        </w:rPr>
        <w:t xml:space="preserve">present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is</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Payer:</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the bank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that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about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in writing</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informing</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To the Company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Hereby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of suffering</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 agreement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and: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next to</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The requirement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electronic</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digital</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with a signature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approved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to be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case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them</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Payer:</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To the bank</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are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is introduced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electronic</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GHEA Grapalat"/>
          <w:sz w:val="20"/>
          <w:szCs w:val="20"/>
          <w:lang w:val="pt-BR"/>
        </w:rPr>
        <w:t xml:space="preserve">with </w:t>
      </w:r>
      <w:r xmlns:w="http://schemas.openxmlformats.org/wordprocessingml/2006/main" w:rsidRPr="00532D6C">
        <w:rPr>
          <w:rFonts w:ascii="GHEA Grapalat" w:eastAsia="Times New Roman" w:hAnsi="GHEA Grapalat" w:cs="Arial"/>
          <w:sz w:val="20"/>
          <w:szCs w:val="20"/>
          <w:lang w:val="hy-AM"/>
        </w:rPr>
        <w:t xml:space="preserve">carriers </w:t>
      </w:r>
      <w:r xmlns:w="http://schemas.openxmlformats.org/wordprocessingml/2006/main" w:rsidRPr="00532D6C">
        <w:rPr>
          <w:rFonts w:ascii="GHEA Grapalat" w:eastAsia="Times New Roman" w:hAnsi="GHEA Grapalat" w:cs="Arial"/>
          <w:sz w:val="20"/>
          <w:szCs w:val="20"/>
          <w:lang w:val="hy-AM"/>
        </w:rPr>
        <w:t xml:space="preserve">like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also</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of them</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out of print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paper</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with options </w:t>
      </w:r>
      <w:r xmlns:w="http://schemas.openxmlformats.org/wordprocessingml/2006/main" w:rsidRPr="00532D6C">
        <w:rPr>
          <w:rFonts w:ascii="GHEA Grapalat" w:eastAsia="Times New Roman" w:hAnsi="GHEA Grapalat" w:cs="GHEA Grapalat"/>
          <w:sz w:val="20"/>
          <w:szCs w:val="20"/>
          <w:lang w:val="pt-BR"/>
        </w:rPr>
        <w:t xml:space="preserve">.</w:t>
      </w:r>
    </w:p>
    <w:p w:rsidR="00532D6C" w:rsidRPr="00532D6C" w:rsidRDefault="00532D6C" w:rsidP="00106D44">
      <w:pPr xmlns:w="http://schemas.openxmlformats.org/wordprocessingml/2006/main">
        <w:numPr>
          <w:ilvl w:val="1"/>
          <w:numId w:val="25"/>
        </w:numPr>
        <w:tabs>
          <w:tab w:val="left" w:pos="426"/>
        </w:tabs>
        <w:spacing w:after="0" w:line="240" w:lineRule="auto"/>
        <w:ind w:left="0" w:firstLine="0"/>
        <w:jc w:val="both"/>
        <w:rPr>
          <w:rFonts w:ascii="GHEA Grapalat" w:eastAsia="Times New Roman" w:hAnsi="GHEA Grapalat" w:cs="GHEA Grapalat"/>
          <w:color w:val="000000"/>
          <w:sz w:val="20"/>
          <w:szCs w:val="20"/>
          <w:lang w:val="hy-AM"/>
        </w:rPr>
      </w:pPr>
      <w:r xmlns:w="http://schemas.openxmlformats.org/wordprocessingml/2006/main" w:rsidRPr="00532D6C">
        <w:rPr>
          <w:rFonts w:ascii="GHEA Grapalat" w:eastAsia="Times New Roman" w:hAnsi="GHEA Grapalat" w:cs="Arial"/>
          <w:color w:val="000000"/>
          <w:sz w:val="20"/>
          <w:szCs w:val="20"/>
          <w:lang w:val="hy-AM"/>
        </w:rPr>
        <w:t xml:space="preserve">Client: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Payer: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to the bank</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can</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is</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submit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other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extra</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documents</w:t>
      </w:r>
      <w:r xmlns:w="http://schemas.openxmlformats.org/wordprocessingml/2006/main" w:rsidRPr="00532D6C">
        <w:rPr>
          <w:rFonts w:ascii="GHEA Grapalat" w:eastAsia="Times New Roman" w:hAnsi="GHEA Grapalat" w:cs="GHEA Grapalat"/>
          <w:color w:val="000000"/>
          <w:sz w:val="20"/>
          <w:szCs w:val="20"/>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sz w:val="20"/>
          <w:szCs w:val="20"/>
          <w:lang w:val="pt-BR"/>
        </w:rPr>
      </w:pPr>
      <w:r xmlns:w="http://schemas.openxmlformats.org/wordprocessingml/2006/main" w:rsidRPr="00532D6C">
        <w:rPr>
          <w:rFonts w:ascii="GHEA Grapalat" w:eastAsia="Times New Roman" w:hAnsi="GHEA Grapalat" w:cs="GHEA Grapalat"/>
          <w:sz w:val="20"/>
          <w:szCs w:val="20"/>
          <w:lang w:val="hy-AM"/>
        </w:rPr>
        <w:t xml:space="preserve">1.6 </w:t>
      </w:r>
      <w:r xmlns:w="http://schemas.openxmlformats.org/wordprocessingml/2006/main" w:rsidRPr="00532D6C">
        <w:rPr>
          <w:rFonts w:ascii="GHEA Grapalat" w:eastAsia="Times New Roman" w:hAnsi="GHEA Grapalat" w:cs="Arial"/>
          <w:sz w:val="20"/>
          <w:szCs w:val="20"/>
          <w:lang w:val="hy-AM"/>
        </w:rPr>
        <w:t xml:space="preserve">Payer</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Bank</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Registration</w:t>
      </w:r>
      <w:r xmlns:w="http://schemas.openxmlformats.org/wordprocessingml/2006/main" w:rsidRPr="00532D6C">
        <w:rPr>
          <w:rFonts w:ascii="GHEA Grapalat" w:eastAsia="Times New Roman" w:hAnsi="GHEA Grapalat" w:cs="Arial"/>
          <w:sz w:val="20"/>
          <w:szCs w:val="20"/>
          <w:lang w:val="pt-BR"/>
        </w:rPr>
        <w:t xml:space="preserv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specified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of money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payment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as a result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Company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pt-BR"/>
        </w:rPr>
        <w:t xml:space="preserve">caused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risks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Company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worn</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damages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negative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consequences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pt-BR"/>
        </w:rPr>
        <w:t xml:space="preserve">for</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 bank</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responsibility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no</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wear</w:t>
      </w:r>
      <w:r xmlns:w="http://schemas.openxmlformats.org/wordprocessingml/2006/main" w:rsidRPr="00532D6C">
        <w:rPr>
          <w:rFonts w:ascii="GHEA Grapalat" w:eastAsia="Times New Roman" w:hAnsi="GHEA Grapalat" w:cs="GHEA Grapalat"/>
          <w:sz w:val="20"/>
          <w:szCs w:val="20"/>
          <w:lang w:val="hy-AM"/>
        </w:rPr>
        <w:t xml:space="preserv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The bank</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must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not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check</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Company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contract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conditions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violate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facts </w:t>
      </w:r>
      <w:r xmlns:w="http://schemas.openxmlformats.org/wordprocessingml/2006/main" w:rsidRPr="00532D6C">
        <w:rPr>
          <w:rFonts w:ascii="GHEA Grapalat" w:eastAsia="Times New Roman" w:hAnsi="GHEA Grapalat" w:cs="GHEA Grapalat"/>
          <w:sz w:val="20"/>
          <w:szCs w:val="20"/>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sz w:val="20"/>
          <w:szCs w:val="20"/>
          <w:lang w:val="pt-BR"/>
        </w:rPr>
      </w:pPr>
      <w:r xmlns:w="http://schemas.openxmlformats.org/wordprocessingml/2006/main" w:rsidRPr="00532D6C">
        <w:rPr>
          <w:rFonts w:ascii="GHEA Grapalat" w:eastAsia="Times New Roman" w:hAnsi="GHEA Grapalat" w:cs="GHEA Grapalat"/>
          <w:sz w:val="20"/>
          <w:szCs w:val="20"/>
          <w:lang w:val="pt-BR"/>
        </w:rPr>
        <w:t xml:space="preserve">1.7 </w:t>
      </w:r>
      <w:r xmlns:w="http://schemas.openxmlformats.org/wordprocessingml/2006/main" w:rsidRPr="00532D6C">
        <w:rPr>
          <w:rFonts w:ascii="GHEA Grapalat" w:eastAsia="Times New Roman" w:hAnsi="GHEA Grapalat" w:cs="Arial"/>
          <w:sz w:val="20"/>
          <w:szCs w:val="20"/>
          <w:lang w:val="hy-AM"/>
        </w:rPr>
        <w:t xml:space="preserve">It: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GHEA Grapalat"/>
          <w:sz w:val="20"/>
          <w:szCs w:val="20"/>
          <w:lang w:val="pt-BR"/>
        </w:rPr>
        <w:t xml:space="preserve">in </w:t>
      </w:r>
      <w:r xmlns:w="http://schemas.openxmlformats.org/wordprocessingml/2006/main" w:rsidRPr="00532D6C">
        <w:rPr>
          <w:rFonts w:ascii="GHEA Grapalat" w:eastAsia="Times New Roman" w:hAnsi="GHEA Grapalat" w:cs="Arial"/>
          <w:sz w:val="20"/>
          <w:szCs w:val="20"/>
          <w:lang w:val="hy-AM"/>
        </w:rPr>
        <w:t xml:space="preserve">case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when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Company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account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means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they are not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satisfy</w:t>
      </w:r>
      <w:r xmlns:w="http://schemas.openxmlformats.org/wordprocessingml/2006/main" w:rsidRPr="00532D6C">
        <w:rPr>
          <w:rFonts w:ascii="GHEA Grapalat" w:eastAsia="Times New Roman" w:hAnsi="GHEA Grapalat" w:cs="Arial"/>
          <w:sz w:val="20"/>
          <w:szCs w:val="20"/>
          <w:lang w:val="en-US"/>
        </w:rPr>
        <w:t xml:space="preserv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Payer:</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the bank</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demand letter</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from getting</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then: </w:t>
      </w:r>
      <w:r xmlns:w="http://schemas.openxmlformats.org/wordprocessingml/2006/main" w:rsidRPr="00532D6C">
        <w:rPr>
          <w:rFonts w:ascii="GHEA Grapalat" w:eastAsia="Times New Roman" w:hAnsi="GHEA Grapalat" w:cs="GHEA Grapalat"/>
          <w:sz w:val="20"/>
          <w:szCs w:val="20"/>
          <w:lang w:val="pt-BR"/>
        </w:rPr>
        <w:t xml:space="preserve">2 ( </w:t>
      </w:r>
      <w:r xmlns:w="http://schemas.openxmlformats.org/wordprocessingml/2006/main" w:rsidRPr="00532D6C">
        <w:rPr>
          <w:rFonts w:ascii="GHEA Grapalat" w:eastAsia="Times New Roman" w:hAnsi="GHEA Grapalat" w:cs="Arial"/>
          <w:sz w:val="20"/>
          <w:szCs w:val="20"/>
          <w:lang w:val="en-US"/>
        </w:rPr>
        <w:t xml:space="preserve">two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working days</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of the day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during</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need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inform</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To the customer:</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in writing</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in the form </w:t>
      </w:r>
      <w:r xmlns:w="http://schemas.openxmlformats.org/wordprocessingml/2006/main" w:rsidRPr="00532D6C">
        <w:rPr>
          <w:rFonts w:ascii="GHEA Grapalat" w:eastAsia="Times New Roman" w:hAnsi="GHEA Grapalat" w:cs="GHEA Grapalat"/>
          <w:sz w:val="20"/>
          <w:szCs w:val="20"/>
          <w:lang w:val="pt-BR"/>
        </w:rPr>
        <w:t xml:space="preserve">of</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sz w:val="20"/>
          <w:szCs w:val="20"/>
          <w:lang w:val="pt-BR"/>
        </w:rPr>
      </w:pPr>
      <w:r xmlns:w="http://schemas.openxmlformats.org/wordprocessingml/2006/main" w:rsidRPr="00532D6C">
        <w:rPr>
          <w:rFonts w:ascii="GHEA Grapalat" w:eastAsia="Times New Roman" w:hAnsi="GHEA Grapalat" w:cs="GHEA Grapalat"/>
          <w:sz w:val="20"/>
          <w:szCs w:val="20"/>
          <w:lang w:val="pt-BR"/>
        </w:rPr>
        <w:t xml:space="preserve">1.8 </w:t>
      </w:r>
      <w:r xmlns:w="http://schemas.openxmlformats.org/wordprocessingml/2006/main" w:rsidRPr="00532D6C">
        <w:rPr>
          <w:rFonts w:ascii="GHEA Grapalat" w:eastAsia="Times New Roman" w:hAnsi="GHEA Grapalat" w:cs="Arial"/>
          <w:sz w:val="20"/>
          <w:szCs w:val="20"/>
          <w:lang w:val="pt-BR"/>
        </w:rPr>
        <w:t xml:space="preserve">Herein</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 agreement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and: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next to</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 </w:t>
      </w:r>
      <w:r xmlns:w="http://schemas.openxmlformats.org/wordprocessingml/2006/main" w:rsidRPr="00532D6C">
        <w:rPr>
          <w:rFonts w:ascii="GHEA Grapalat" w:eastAsia="Times New Roman" w:hAnsi="GHEA Grapalat" w:cs="Arial"/>
          <w:sz w:val="20"/>
          <w:szCs w:val="20"/>
          <w:lang w:val="hy-AM"/>
        </w:rPr>
        <w:t xml:space="preserve">challenge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Bank:</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from presenting</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then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from the Bank</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independently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reasons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ten</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working</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of the day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during</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To the client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 amount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not to be paid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in case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 Client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non-payment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with</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connected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Company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about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information</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transfer</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is </w:t>
      </w:r>
      <w:r xmlns:w="http://schemas.openxmlformats.org/wordprocessingml/2006/main" w:rsidRPr="00532D6C">
        <w:rPr>
          <w:rFonts w:ascii="GHEA Grapalat" w:eastAsia="Times New Roman" w:hAnsi="GHEA Grapalat" w:cs="GHEA Grapalat"/>
          <w:sz w:val="20"/>
          <w:szCs w:val="20"/>
          <w:lang w:val="pt-BR"/>
        </w:rPr>
        <w:t xml:space="preserve">&lt;&lt; </w:t>
      </w:r>
      <w:r xmlns:w="http://schemas.openxmlformats.org/wordprocessingml/2006/main" w:rsidRPr="00532D6C">
        <w:rPr>
          <w:rFonts w:ascii="GHEA Grapalat" w:eastAsia="Times New Roman" w:hAnsi="GHEA Grapalat" w:cs="Arial"/>
          <w:sz w:val="20"/>
          <w:szCs w:val="20"/>
          <w:lang w:val="pt-BR"/>
        </w:rPr>
        <w:t xml:space="preserve">ACRA</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Credit: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Reporting </w:t>
      </w:r>
      <w:r xmlns:w="http://schemas.openxmlformats.org/wordprocessingml/2006/main" w:rsidRPr="00532D6C">
        <w:rPr>
          <w:rFonts w:ascii="GHEA Grapalat" w:eastAsia="Times New Roman" w:hAnsi="GHEA Grapalat" w:cs="GHEA Grapalat"/>
          <w:sz w:val="20"/>
          <w:szCs w:val="20"/>
          <w:lang w:val="pt-BR"/>
        </w:rPr>
        <w:t xml:space="preserve">&gt;&gt; </w:t>
      </w:r>
      <w:r xmlns:w="http://schemas.openxmlformats.org/wordprocessingml/2006/main" w:rsidRPr="00532D6C">
        <w:rPr>
          <w:rFonts w:ascii="GHEA Grapalat" w:eastAsia="Times New Roman" w:hAnsi="GHEA Grapalat" w:cs="Arial"/>
          <w:sz w:val="20"/>
          <w:szCs w:val="20"/>
          <w:lang w:val="pt-BR"/>
        </w:rPr>
        <w:t xml:space="preserve">CJSC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Credit: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bureau </w:t>
      </w:r>
      <w:r xmlns:w="http://schemas.openxmlformats.org/wordprocessingml/2006/main" w:rsidRPr="00532D6C">
        <w:rPr>
          <w:rFonts w:ascii="GHEA Grapalat" w:eastAsia="Times New Roman" w:hAnsi="GHEA Grapalat" w:cs="GHEA Grapalat"/>
          <w:sz w:val="20"/>
          <w:szCs w:val="20"/>
          <w:lang w:val="pt-BR"/>
        </w:rPr>
        <w:t xml:space="preserve">).</w:t>
      </w:r>
    </w:p>
    <w:p w:rsidR="00532D6C" w:rsidRPr="00532D6C" w:rsidRDefault="00532D6C" w:rsidP="00106D44">
      <w:pPr>
        <w:tabs>
          <w:tab w:val="left" w:pos="426"/>
        </w:tabs>
        <w:spacing w:after="0" w:line="240" w:lineRule="auto"/>
        <w:jc w:val="both"/>
        <w:rPr>
          <w:rFonts w:ascii="GHEA Grapalat" w:eastAsia="Times New Roman" w:hAnsi="GHEA Grapalat" w:cs="GHEA Grapalat"/>
          <w:sz w:val="20"/>
          <w:szCs w:val="20"/>
          <w:lang w:val="hy-AM"/>
        </w:rPr>
      </w:pPr>
    </w:p>
    <w:p w:rsidR="00532D6C" w:rsidRPr="00532D6C" w:rsidRDefault="00532D6C" w:rsidP="00106D44">
      <w:pPr xmlns:w="http://schemas.openxmlformats.org/wordprocessingml/2006/main">
        <w:numPr>
          <w:ilvl w:val="0"/>
          <w:numId w:val="6"/>
        </w:numPr>
        <w:tabs>
          <w:tab w:val="left" w:pos="426"/>
        </w:tabs>
        <w:spacing w:after="0" w:line="240" w:lineRule="auto"/>
        <w:ind w:left="0" w:firstLine="0"/>
        <w:jc w:val="center"/>
        <w:rPr>
          <w:rFonts w:ascii="GHEA Grapalat" w:eastAsia="Times New Roman" w:hAnsi="GHEA Grapalat" w:cs="GHEA Grapalat"/>
          <w:b/>
          <w:bCs/>
          <w:sz w:val="20"/>
          <w:szCs w:val="20"/>
          <w:lang w:val="en-US"/>
        </w:rPr>
      </w:pPr>
      <w:r xmlns:w="http://schemas.openxmlformats.org/wordprocessingml/2006/main" w:rsidRPr="00532D6C">
        <w:rPr>
          <w:rFonts w:ascii="GHEA Grapalat" w:eastAsia="Times New Roman" w:hAnsi="GHEA Grapalat" w:cs="Arial"/>
          <w:b/>
          <w:bCs/>
          <w:sz w:val="20"/>
          <w:szCs w:val="20"/>
          <w:lang w:val="en-US"/>
        </w:rPr>
        <w:t xml:space="preserve">Other:</w:t>
      </w:r>
      <w:r xmlns:w="http://schemas.openxmlformats.org/wordprocessingml/2006/main" w:rsidRPr="00532D6C">
        <w:rPr>
          <w:rFonts w:ascii="GHEA Grapalat" w:eastAsia="Times New Roman" w:hAnsi="GHEA Grapalat" w:cs="GHEA Grapalat"/>
          <w:b/>
          <w:bCs/>
          <w:sz w:val="20"/>
          <w:szCs w:val="20"/>
          <w:lang w:val="en-US"/>
        </w:rPr>
        <w:t xml:space="preserve"> </w:t>
      </w:r>
      <w:r xmlns:w="http://schemas.openxmlformats.org/wordprocessingml/2006/main" w:rsidRPr="00532D6C">
        <w:rPr>
          <w:rFonts w:ascii="GHEA Grapalat" w:eastAsia="Times New Roman" w:hAnsi="GHEA Grapalat" w:cs="Arial"/>
          <w:b/>
          <w:bCs/>
          <w:sz w:val="20"/>
          <w:szCs w:val="20"/>
          <w:lang w:val="en-US"/>
        </w:rPr>
        <w:t xml:space="preserve">conditions</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sz w:val="20"/>
          <w:szCs w:val="20"/>
          <w:lang w:val="hy-AM"/>
        </w:rPr>
      </w:pPr>
      <w:proofErr xmlns:w="http://schemas.openxmlformats.org/wordprocessingml/2006/main" w:type="gramStart"/>
      <w:r xmlns:w="http://schemas.openxmlformats.org/wordprocessingml/2006/main" w:rsidRPr="00532D6C">
        <w:rPr>
          <w:rFonts w:ascii="GHEA Grapalat" w:eastAsia="Times New Roman" w:hAnsi="GHEA Grapalat" w:cs="GHEA Grapalat"/>
          <w:sz w:val="20"/>
          <w:szCs w:val="20"/>
          <w:lang w:val="en-US"/>
        </w:rPr>
        <w:t xml:space="preserve">2.1:</w:t>
      </w:r>
      <w:proofErr xmlns:w="http://schemas.openxmlformats.org/wordprocessingml/2006/main" w:type="gramEnd"/>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Present</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agreement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requirement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irrevocable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are</w:t>
      </w:r>
      <w:r xmlns:w="http://schemas.openxmlformats.org/wordprocessingml/2006/main" w:rsidRPr="00532D6C">
        <w:rPr>
          <w:rFonts w:ascii="GHEA Grapalat" w:eastAsia="Times New Roman" w:hAnsi="GHEA Grapalat" w:cs="GHEA Grapalat"/>
          <w:sz w:val="20"/>
          <w:szCs w:val="20"/>
          <w:lang w:val="hy-AM"/>
        </w:rPr>
        <w:t xml:space="preserve">​</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strength</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in</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are</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enter</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Company</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validation</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from the moment</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and:</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strength</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are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until</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To the client</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sealed</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contract</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performance</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result</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complete</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be accepted</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on the day</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next</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twentieth</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working</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day</w:t>
      </w:r>
      <w:r xmlns:w="http://schemas.openxmlformats.org/wordprocessingml/2006/main" w:rsidRPr="00532D6C">
        <w:rPr>
          <w:rFonts w:ascii="GHEA Grapalat" w:eastAsia="Times New Roman" w:hAnsi="GHEA Grapalat" w:cs="GHEA Grapalat"/>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inclusive.</w:t>
      </w:r>
      <w:r xmlns:w="http://schemas.openxmlformats.org/wordprocessingml/2006/main" w:rsidRPr="00532D6C">
        <w:rPr>
          <w:rFonts w:ascii="GHEA Grapalat" w:eastAsia="Times New Roman" w:hAnsi="GHEA Grapalat" w:cs="GHEA Grapalat"/>
          <w:sz w:val="20"/>
          <w:szCs w:val="20"/>
          <w:lang w:val="en-US"/>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sz w:val="20"/>
          <w:szCs w:val="20"/>
          <w:lang w:val="hy-AM"/>
        </w:rPr>
      </w:pPr>
      <w:r xmlns:w="http://schemas.openxmlformats.org/wordprocessingml/2006/main" w:rsidRPr="00532D6C">
        <w:rPr>
          <w:rFonts w:ascii="GHEA Grapalat" w:eastAsia="Times New Roman" w:hAnsi="GHEA Grapalat" w:cs="GHEA Grapalat"/>
          <w:sz w:val="20"/>
          <w:szCs w:val="20"/>
          <w:lang w:val="hy-AM"/>
        </w:rPr>
        <w:t xml:space="preserve">2.2. </w:t>
      </w:r>
      <w:r xmlns:w="http://schemas.openxmlformats.org/wordprocessingml/2006/main" w:rsidRPr="00532D6C">
        <w:rPr>
          <w:rFonts w:ascii="GHEA Grapalat" w:eastAsia="Times New Roman" w:hAnsi="GHEA Grapalat" w:cs="Arial"/>
          <w:sz w:val="20"/>
          <w:szCs w:val="20"/>
          <w:lang w:val="hy-AM"/>
        </w:rPr>
        <w:t xml:space="preserve">Present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agreement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next to</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requirement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the client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Payer:</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the bank</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presenting </w:t>
      </w:r>
      <w:r xmlns:w="http://schemas.openxmlformats.org/wordprocessingml/2006/main" w:rsidRPr="00532D6C">
        <w:rPr>
          <w:rFonts w:ascii="GHEA Grapalat" w:eastAsia="Times New Roman" w:hAnsi="GHEA Grapalat" w:cs="GHEA Grapalat"/>
          <w:sz w:val="20"/>
          <w:szCs w:val="20"/>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sz w:val="20"/>
          <w:szCs w:val="20"/>
          <w:lang w:val="hy-AM"/>
        </w:rPr>
      </w:pPr>
      <w:r xmlns:w="http://schemas.openxmlformats.org/wordprocessingml/2006/main" w:rsidRPr="00532D6C">
        <w:rPr>
          <w:rFonts w:ascii="GHEA Grapalat" w:eastAsia="Times New Roman" w:hAnsi="GHEA Grapalat" w:cs="GHEA Grapalat"/>
          <w:sz w:val="20"/>
          <w:szCs w:val="20"/>
          <w:lang w:val="hy-AM"/>
        </w:rPr>
        <w:t xml:space="preserve">2.2.1. </w:t>
      </w:r>
      <w:r xmlns:w="http://schemas.openxmlformats.org/wordprocessingml/2006/main" w:rsidRPr="00532D6C">
        <w:rPr>
          <w:rFonts w:ascii="GHEA Grapalat" w:eastAsia="Times New Roman" w:hAnsi="GHEA Grapalat" w:cs="Arial"/>
          <w:sz w:val="20"/>
          <w:szCs w:val="20"/>
          <w:lang w:val="hy-AM"/>
        </w:rPr>
        <w:t xml:space="preserve">To the client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certified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 </w:t>
      </w:r>
      <w:r xmlns:w="http://schemas.openxmlformats.org/wordprocessingml/2006/main" w:rsidRPr="00532D6C">
        <w:rPr>
          <w:rFonts w:ascii="GHEA Grapalat" w:eastAsia="Times New Roman" w:hAnsi="GHEA Grapalat" w:cs="GHEA Grapalat"/>
          <w:sz w:val="20"/>
          <w:szCs w:val="20"/>
          <w:lang w:val="hy-AM"/>
        </w:rPr>
        <w:t xml:space="preserve">that</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Company: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weak</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gave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contractual</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obligations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violation </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p>
    <w:p w:rsidR="00532D6C" w:rsidRPr="00532D6C" w:rsidDel="00A13215"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sz w:val="20"/>
          <w:szCs w:val="20"/>
          <w:lang w:val="hy-AM"/>
        </w:rPr>
      </w:pPr>
      <w:r xmlns:w="http://schemas.openxmlformats.org/wordprocessingml/2006/main" w:rsidRPr="00532D6C">
        <w:rPr>
          <w:rFonts w:ascii="GHEA Grapalat" w:eastAsia="Times New Roman" w:hAnsi="GHEA Grapalat" w:cs="GHEA Grapalat"/>
          <w:sz w:val="20"/>
          <w:szCs w:val="20"/>
          <w:lang w:val="hy-AM"/>
        </w:rPr>
        <w:t xml:space="preserve">2.2.2. </w:t>
      </w:r>
      <w:r xmlns:w="http://schemas.openxmlformats.org/wordprocessingml/2006/main" w:rsidRPr="00532D6C">
        <w:rPr>
          <w:rFonts w:ascii="GHEA Grapalat" w:eastAsia="Times New Roman" w:hAnsi="GHEA Grapalat" w:cs="Arial"/>
          <w:sz w:val="20"/>
          <w:szCs w:val="20"/>
          <w:lang w:val="hy-AM"/>
        </w:rPr>
        <w:t xml:space="preserve">Company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certified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 </w:t>
      </w:r>
      <w:r xmlns:w="http://schemas.openxmlformats.org/wordprocessingml/2006/main" w:rsidRPr="00532D6C">
        <w:rPr>
          <w:rFonts w:ascii="GHEA Grapalat" w:eastAsia="Times New Roman" w:hAnsi="GHEA Grapalat" w:cs="GHEA Grapalat"/>
          <w:sz w:val="20"/>
          <w:szCs w:val="20"/>
          <w:lang w:val="hy-AM"/>
        </w:rPr>
        <w:t xml:space="preserve">that</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hereby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suffering</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agreement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next to</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requirement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proper</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signed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Company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competent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person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 </w:t>
      </w:r>
      <w:r xmlns:w="http://schemas.openxmlformats.org/wordprocessingml/2006/main" w:rsidRPr="00532D6C">
        <w:rPr>
          <w:rFonts w:ascii="GHEA Grapalat" w:eastAsia="Times New Roman" w:hAnsi="GHEA Grapalat" w:cs="GHEA Grapalat"/>
          <w:sz w:val="20"/>
          <w:szCs w:val="20"/>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sz w:val="20"/>
          <w:szCs w:val="20"/>
          <w:lang w:val="hy-AM"/>
        </w:rPr>
      </w:pPr>
      <w:r xmlns:w="http://schemas.openxmlformats.org/wordprocessingml/2006/main" w:rsidRPr="00532D6C">
        <w:rPr>
          <w:rFonts w:ascii="GHEA Grapalat" w:eastAsia="Times New Roman" w:hAnsi="GHEA Grapalat" w:cs="GHEA Grapalat"/>
          <w:sz w:val="20"/>
          <w:szCs w:val="20"/>
          <w:lang w:val="hy-AM"/>
        </w:rPr>
        <w:t xml:space="preserve">2.3 </w:t>
      </w:r>
      <w:r xmlns:w="http://schemas.openxmlformats.org/wordprocessingml/2006/main" w:rsidRPr="00532D6C">
        <w:rPr>
          <w:rFonts w:ascii="GHEA Grapalat" w:eastAsia="Times New Roman" w:hAnsi="GHEA Grapalat" w:cs="Arial"/>
          <w:sz w:val="20"/>
          <w:szCs w:val="20"/>
          <w:lang w:val="hy-AM"/>
        </w:rPr>
        <w:t xml:space="preserve">Herein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Agreement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regarding</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originated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disputes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being resolved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are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negotiations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through</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Agreement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hand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not to bring</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case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disputes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being resolved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are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judicial</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order.</w:t>
      </w:r>
    </w:p>
    <w:p w:rsidR="00532D6C" w:rsidRPr="00532D6C" w:rsidRDefault="00532D6C" w:rsidP="00106D44">
      <w:pPr>
        <w:tabs>
          <w:tab w:val="left" w:pos="426"/>
        </w:tabs>
        <w:spacing w:after="0" w:line="240" w:lineRule="auto"/>
        <w:jc w:val="both"/>
        <w:rPr>
          <w:rFonts w:ascii="GHEA Grapalat" w:eastAsia="Times New Roman" w:hAnsi="GHEA Grapalat" w:cs="GHEA Grapalat"/>
          <w:sz w:val="20"/>
          <w:szCs w:val="20"/>
          <w:lang w:val="hy-AM"/>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GHEA Grapalat"/>
          <w:sz w:val="20"/>
          <w:szCs w:val="20"/>
          <w:lang w:val="hy-AM"/>
        </w:rPr>
      </w:pPr>
      <w:r xmlns:w="http://schemas.openxmlformats.org/wordprocessingml/2006/main" w:rsidRPr="00532D6C">
        <w:rPr>
          <w:rFonts w:ascii="GHEA Grapalat" w:eastAsia="Times New Roman" w:hAnsi="GHEA Grapalat" w:cs="GHEA Grapalat"/>
          <w:b/>
          <w:sz w:val="20"/>
          <w:szCs w:val="20"/>
          <w:lang w:val="hy-AM"/>
        </w:rPr>
        <w:t xml:space="preserve">3. </w:t>
      </w:r>
      <w:r xmlns:w="http://schemas.openxmlformats.org/wordprocessingml/2006/main" w:rsidRPr="00532D6C">
        <w:rPr>
          <w:rFonts w:ascii="GHEA Grapalat" w:eastAsia="Times New Roman" w:hAnsi="GHEA Grapalat" w:cs="Arial"/>
          <w:b/>
          <w:sz w:val="20"/>
          <w:szCs w:val="20"/>
          <w:lang w:val="hy-AM"/>
        </w:rPr>
        <w:t xml:space="preserve">Company</w:t>
      </w:r>
      <w:r xmlns:w="http://schemas.openxmlformats.org/wordprocessingml/2006/main" w:rsidRPr="00532D6C">
        <w:rPr>
          <w:rFonts w:ascii="GHEA Grapalat" w:eastAsia="Times New Roman" w:hAnsi="GHEA Grapalat" w:cs="GHEA Grapalat"/>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address </w:t>
      </w:r>
      <w:r xmlns:w="http://schemas.openxmlformats.org/wordprocessingml/2006/main" w:rsidRPr="00532D6C">
        <w:rPr>
          <w:rFonts w:ascii="GHEA Grapalat" w:eastAsia="Times New Roman" w:hAnsi="GHEA Grapalat" w:cs="GHEA Grapalat"/>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bank</w:t>
      </w:r>
      <w:r xmlns:w="http://schemas.openxmlformats.org/wordprocessingml/2006/main" w:rsidRPr="00532D6C">
        <w:rPr>
          <w:rFonts w:ascii="GHEA Grapalat" w:eastAsia="Times New Roman" w:hAnsi="GHEA Grapalat" w:cs="GHEA Grapalat"/>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valid conditions </w:t>
      </w:r>
      <w:r xmlns:w="http://schemas.openxmlformats.org/wordprocessingml/2006/main" w:rsidRPr="00532D6C">
        <w:rPr>
          <w:rFonts w:ascii="GHEA Grapalat" w:eastAsia="Times New Roman" w:hAnsi="GHEA Grapalat" w:cs="GHEA Grapalat"/>
          <w:b/>
          <w:sz w:val="20"/>
          <w:szCs w:val="20"/>
          <w:lang w:val="hy-AM"/>
        </w:rPr>
        <w:t xml:space="preserve">:</w:t>
      </w:r>
    </w:p>
    <w:p w:rsidR="00532D6C" w:rsidRPr="00532D6C" w:rsidRDefault="00532D6C" w:rsidP="00106D44">
      <w:pPr>
        <w:tabs>
          <w:tab w:val="left" w:pos="426"/>
        </w:tabs>
        <w:spacing w:after="0" w:line="240" w:lineRule="auto"/>
        <w:jc w:val="both"/>
        <w:rPr>
          <w:rFonts w:ascii="GHEA Grapalat" w:eastAsia="Times New Roman" w:hAnsi="GHEA Grapalat" w:cs="GHEA Grapalat"/>
          <w:sz w:val="20"/>
          <w:szCs w:val="20"/>
          <w:u w:val="single"/>
          <w:lang w:val="hy-AM"/>
        </w:rPr>
      </w:pPr>
      <w:r w:rsidRPr="00532D6C">
        <w:rPr>
          <w:rFonts w:ascii="GHEA Grapalat" w:eastAsia="Times New Roman" w:hAnsi="GHEA Grapalat" w:cs="GHEA Grapalat"/>
          <w:sz w:val="20"/>
          <w:szCs w:val="20"/>
          <w:u w:val="single"/>
          <w:lang w:val="hy-AM"/>
        </w:rPr>
        <w:tab/>
      </w:r>
      <w:r w:rsidRPr="00532D6C">
        <w:rPr>
          <w:rFonts w:ascii="GHEA Grapalat" w:eastAsia="Times New Roman" w:hAnsi="GHEA Grapalat" w:cs="GHEA Grapalat"/>
          <w:sz w:val="20"/>
          <w:szCs w:val="20"/>
          <w:u w:val="single"/>
          <w:lang w:val="hy-AM"/>
        </w:rPr>
        <w:tab/>
      </w:r>
      <w:r w:rsidRPr="00532D6C">
        <w:rPr>
          <w:rFonts w:ascii="GHEA Grapalat" w:eastAsia="Times New Roman" w:hAnsi="GHEA Grapalat" w:cs="GHEA Grapalat"/>
          <w:sz w:val="20"/>
          <w:szCs w:val="20"/>
          <w:u w:val="single"/>
          <w:lang w:val="hy-AM"/>
        </w:rPr>
        <w:tab/>
      </w:r>
      <w:r w:rsidRPr="00532D6C">
        <w:rPr>
          <w:rFonts w:ascii="GHEA Grapalat" w:eastAsia="Times New Roman" w:hAnsi="GHEA Grapalat" w:cs="GHEA Grapalat"/>
          <w:sz w:val="20"/>
          <w:szCs w:val="20"/>
          <w:u w:val="single"/>
          <w:lang w:val="hy-AM"/>
        </w:rPr>
        <w:tab/>
      </w:r>
      <w:r w:rsidRPr="00532D6C">
        <w:rPr>
          <w:rFonts w:ascii="GHEA Grapalat" w:eastAsia="Times New Roman" w:hAnsi="GHEA Grapalat" w:cs="GHEA Grapalat"/>
          <w:sz w:val="20"/>
          <w:szCs w:val="20"/>
          <w:u w:val="single"/>
          <w:lang w:val="hy-AM"/>
        </w:rPr>
        <w:tab/>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18"/>
          <w:szCs w:val="18"/>
          <w:vertAlign w:val="superscript"/>
          <w:lang w:val="hy-AM"/>
        </w:rPr>
      </w:pPr>
      <w:r xmlns:w="http://schemas.openxmlformats.org/wordprocessingml/2006/main" w:rsidRPr="00532D6C">
        <w:rPr>
          <w:rFonts w:ascii="GHEA Grapalat" w:eastAsia="Times New Roman" w:hAnsi="GHEA Grapalat" w:cs="Times New Roman"/>
          <w:sz w:val="18"/>
          <w:szCs w:val="18"/>
          <w:vertAlign w:val="superscript"/>
          <w:lang w:val="hy-AM"/>
        </w:rPr>
        <w:t xml:space="preserve">                               </w:t>
      </w:r>
      <w:r xmlns:w="http://schemas.openxmlformats.org/wordprocessingml/2006/main" w:rsidRPr="00532D6C">
        <w:rPr>
          <w:rFonts w:ascii="GHEA Grapalat" w:eastAsia="Times New Roman" w:hAnsi="GHEA Grapalat" w:cs="Arial"/>
          <w:sz w:val="18"/>
          <w:szCs w:val="18"/>
          <w:vertAlign w:val="superscript"/>
          <w:lang w:val="hy-AM"/>
        </w:rPr>
        <w:t xml:space="preserve">of the company</w:t>
      </w:r>
      <w:r xmlns:w="http://schemas.openxmlformats.org/wordprocessingml/2006/main" w:rsidRPr="00532D6C">
        <w:rPr>
          <w:rFonts w:ascii="GHEA Grapalat" w:eastAsia="Times New Roman" w:hAnsi="GHEA Grapalat" w:cs="Times New Roman"/>
          <w:sz w:val="18"/>
          <w:szCs w:val="18"/>
          <w:vertAlign w:val="superscript"/>
          <w:lang w:val="hy-AM"/>
        </w:rPr>
        <w:t xml:space="preserve"> </w:t>
      </w:r>
      <w:r xmlns:w="http://schemas.openxmlformats.org/wordprocessingml/2006/main" w:rsidRPr="00532D6C">
        <w:rPr>
          <w:rFonts w:ascii="GHEA Grapalat" w:eastAsia="Times New Roman" w:hAnsi="GHEA Grapalat" w:cs="Arial"/>
          <w:sz w:val="18"/>
          <w:szCs w:val="18"/>
          <w:vertAlign w:val="superscript"/>
          <w:lang w:val="hy-AM"/>
        </w:rPr>
        <w:t xml:space="preserve">name: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18"/>
          <w:szCs w:val="18"/>
          <w:u w:val="single"/>
          <w:vertAlign w:val="superscript"/>
          <w:lang w:val="hy-AM"/>
        </w:rPr>
      </w:pPr>
      <w:r xmlns:w="http://schemas.openxmlformats.org/wordprocessingml/2006/main" w:rsidRPr="00532D6C">
        <w:rPr>
          <w:rFonts w:ascii="GHEA Grapalat" w:eastAsia="Times New Roman" w:hAnsi="GHEA Grapalat" w:cs="Times New Roman"/>
          <w:sz w:val="18"/>
          <w:szCs w:val="18"/>
          <w:vertAlign w:val="superscript"/>
          <w:lang w:val="hy-AM"/>
        </w:rPr>
        <w:t xml:space="preserve"> </w:t>
      </w:r>
      <w:r xmlns:w="http://schemas.openxmlformats.org/wordprocessingml/2006/main" w:rsidRPr="00532D6C">
        <w:rPr>
          <w:rFonts w:ascii="GHEA Grapalat" w:eastAsia="Times New Roman" w:hAnsi="GHEA Grapalat" w:cs="Times New Roman"/>
          <w:sz w:val="18"/>
          <w:szCs w:val="18"/>
          <w:u w:val="single"/>
          <w:vertAlign w:val="superscript"/>
          <w:lang w:val="hy-AM"/>
        </w:rPr>
        <w:tab xmlns:w="http://schemas.openxmlformats.org/wordprocessingml/2006/main"/>
      </w:r>
      <w:r xmlns:w="http://schemas.openxmlformats.org/wordprocessingml/2006/main" w:rsidRPr="00532D6C">
        <w:rPr>
          <w:rFonts w:ascii="GHEA Grapalat" w:eastAsia="Times New Roman" w:hAnsi="GHEA Grapalat" w:cs="Times New Roman"/>
          <w:sz w:val="18"/>
          <w:szCs w:val="18"/>
          <w:u w:val="single"/>
          <w:vertAlign w:val="superscript"/>
          <w:lang w:val="hy-AM"/>
        </w:rPr>
        <w:tab xmlns:w="http://schemas.openxmlformats.org/wordprocessingml/2006/main"/>
      </w:r>
      <w:r xmlns:w="http://schemas.openxmlformats.org/wordprocessingml/2006/main" w:rsidRPr="00532D6C">
        <w:rPr>
          <w:rFonts w:ascii="GHEA Grapalat" w:eastAsia="Times New Roman" w:hAnsi="GHEA Grapalat" w:cs="Times New Roman"/>
          <w:sz w:val="18"/>
          <w:szCs w:val="18"/>
          <w:u w:val="single"/>
          <w:vertAlign w:val="superscript"/>
          <w:lang w:val="hy-AM"/>
        </w:rPr>
        <w:tab xmlns:w="http://schemas.openxmlformats.org/wordprocessingml/2006/main"/>
      </w:r>
      <w:r xmlns:w="http://schemas.openxmlformats.org/wordprocessingml/2006/main" w:rsidRPr="00532D6C">
        <w:rPr>
          <w:rFonts w:ascii="GHEA Grapalat" w:eastAsia="Times New Roman" w:hAnsi="GHEA Grapalat" w:cs="Times New Roman"/>
          <w:sz w:val="18"/>
          <w:szCs w:val="18"/>
          <w:u w:val="single"/>
          <w:vertAlign w:val="superscript"/>
          <w:lang w:val="hy-AM"/>
        </w:rPr>
        <w:tab xmlns:w="http://schemas.openxmlformats.org/wordprocessingml/2006/main"/>
      </w:r>
      <w:r xmlns:w="http://schemas.openxmlformats.org/wordprocessingml/2006/main" w:rsidRPr="00532D6C">
        <w:rPr>
          <w:rFonts w:ascii="GHEA Grapalat" w:eastAsia="Times New Roman" w:hAnsi="GHEA Grapalat" w:cs="Times New Roman"/>
          <w:sz w:val="18"/>
          <w:szCs w:val="18"/>
          <w:u w:val="single"/>
          <w:vertAlign w:val="superscript"/>
          <w:lang w:val="hy-AM"/>
        </w:rPr>
        <w:tab xmlns:w="http://schemas.openxmlformats.org/wordprocessingml/2006/main"/>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18"/>
          <w:szCs w:val="18"/>
          <w:vertAlign w:val="superscript"/>
          <w:lang w:val="hy-AM"/>
        </w:rPr>
      </w:pPr>
      <w:r xmlns:w="http://schemas.openxmlformats.org/wordprocessingml/2006/main" w:rsidRPr="00532D6C">
        <w:rPr>
          <w:rFonts w:ascii="GHEA Grapalat" w:eastAsia="Times New Roman" w:hAnsi="GHEA Grapalat" w:cs="Times New Roman"/>
          <w:sz w:val="18"/>
          <w:szCs w:val="18"/>
          <w:vertAlign w:val="superscript"/>
          <w:lang w:val="hy-AM"/>
        </w:rPr>
        <w:t xml:space="preserve">                              </w:t>
      </w:r>
      <w:r xmlns:w="http://schemas.openxmlformats.org/wordprocessingml/2006/main" w:rsidRPr="00532D6C">
        <w:rPr>
          <w:rFonts w:ascii="GHEA Grapalat" w:eastAsia="Times New Roman" w:hAnsi="GHEA Grapalat" w:cs="Arial"/>
          <w:sz w:val="18"/>
          <w:szCs w:val="18"/>
          <w:vertAlign w:val="superscript"/>
          <w:lang w:val="hy-AM"/>
        </w:rPr>
        <w:t xml:space="preserve">of the company</w:t>
      </w:r>
      <w:r xmlns:w="http://schemas.openxmlformats.org/wordprocessingml/2006/main" w:rsidRPr="00532D6C">
        <w:rPr>
          <w:rFonts w:ascii="GHEA Grapalat" w:eastAsia="Times New Roman" w:hAnsi="GHEA Grapalat" w:cs="Times New Roman"/>
          <w:sz w:val="18"/>
          <w:szCs w:val="18"/>
          <w:vertAlign w:val="superscript"/>
          <w:lang w:val="hy-AM"/>
        </w:rPr>
        <w:t xml:space="preserve"> </w:t>
      </w:r>
      <w:r xmlns:w="http://schemas.openxmlformats.org/wordprocessingml/2006/main" w:rsidRPr="00532D6C">
        <w:rPr>
          <w:rFonts w:ascii="GHEA Grapalat" w:eastAsia="Times New Roman" w:hAnsi="GHEA Grapalat" w:cs="Arial"/>
          <w:sz w:val="18"/>
          <w:szCs w:val="18"/>
          <w:vertAlign w:val="superscript"/>
          <w:lang w:val="hy-AM"/>
        </w:rPr>
        <w:t xml:space="preserve">the address</w:t>
      </w:r>
    </w:p>
    <w:p w:rsidR="00532D6C" w:rsidRPr="00532D6C" w:rsidRDefault="00532D6C" w:rsidP="00106D44">
      <w:pPr>
        <w:tabs>
          <w:tab w:val="left" w:pos="426"/>
        </w:tabs>
        <w:spacing w:after="0" w:line="240" w:lineRule="auto"/>
        <w:jc w:val="both"/>
        <w:rPr>
          <w:rFonts w:ascii="GHEA Grapalat" w:eastAsia="Times New Roman" w:hAnsi="GHEA Grapalat" w:cs="Times New Roman"/>
          <w:sz w:val="18"/>
          <w:szCs w:val="18"/>
          <w:u w:val="single"/>
          <w:vertAlign w:val="superscript"/>
          <w:lang w:val="hy-AM"/>
        </w:rPr>
      </w:pPr>
      <w:r w:rsidRPr="00532D6C">
        <w:rPr>
          <w:rFonts w:ascii="GHEA Grapalat" w:eastAsia="Times New Roman" w:hAnsi="GHEA Grapalat" w:cs="Times New Roman"/>
          <w:sz w:val="18"/>
          <w:szCs w:val="18"/>
          <w:u w:val="single"/>
          <w:vertAlign w:val="superscript"/>
          <w:lang w:val="hy-AM"/>
        </w:rPr>
        <w:tab/>
      </w:r>
      <w:r w:rsidRPr="00532D6C">
        <w:rPr>
          <w:rFonts w:ascii="GHEA Grapalat" w:eastAsia="Times New Roman" w:hAnsi="GHEA Grapalat" w:cs="Times New Roman"/>
          <w:sz w:val="18"/>
          <w:szCs w:val="18"/>
          <w:u w:val="single"/>
          <w:vertAlign w:val="superscript"/>
          <w:lang w:val="hy-AM"/>
        </w:rPr>
        <w:tab/>
      </w:r>
      <w:r w:rsidRPr="00532D6C">
        <w:rPr>
          <w:rFonts w:ascii="GHEA Grapalat" w:eastAsia="Times New Roman" w:hAnsi="GHEA Grapalat" w:cs="Times New Roman"/>
          <w:sz w:val="18"/>
          <w:szCs w:val="18"/>
          <w:u w:val="single"/>
          <w:vertAlign w:val="superscript"/>
          <w:lang w:val="hy-AM"/>
        </w:rPr>
        <w:tab/>
      </w:r>
      <w:r w:rsidRPr="00532D6C">
        <w:rPr>
          <w:rFonts w:ascii="GHEA Grapalat" w:eastAsia="Times New Roman" w:hAnsi="GHEA Grapalat" w:cs="Times New Roman"/>
          <w:sz w:val="18"/>
          <w:szCs w:val="18"/>
          <w:u w:val="single"/>
          <w:vertAlign w:val="superscript"/>
          <w:lang w:val="hy-AM"/>
        </w:rPr>
        <w:tab/>
      </w:r>
      <w:r w:rsidRPr="00532D6C">
        <w:rPr>
          <w:rFonts w:ascii="GHEA Grapalat" w:eastAsia="Times New Roman" w:hAnsi="GHEA Grapalat" w:cs="Times New Roman"/>
          <w:sz w:val="18"/>
          <w:szCs w:val="18"/>
          <w:u w:val="single"/>
          <w:vertAlign w:val="superscript"/>
          <w:lang w:val="hy-AM"/>
        </w:rPr>
        <w:tab/>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18"/>
          <w:szCs w:val="18"/>
          <w:vertAlign w:val="superscript"/>
          <w:lang w:val="hy-AM"/>
        </w:rPr>
      </w:pPr>
      <w:r xmlns:w="http://schemas.openxmlformats.org/wordprocessingml/2006/main" w:rsidRPr="00532D6C">
        <w:rPr>
          <w:rFonts w:ascii="GHEA Grapalat" w:eastAsia="Times New Roman" w:hAnsi="GHEA Grapalat" w:cs="Times New Roman"/>
          <w:sz w:val="18"/>
          <w:szCs w:val="18"/>
          <w:vertAlign w:val="superscript"/>
          <w:lang w:val="hy-AM"/>
        </w:rPr>
        <w:t xml:space="preserve">              </w:t>
      </w:r>
      <w:r xmlns:w="http://schemas.openxmlformats.org/wordprocessingml/2006/main" w:rsidRPr="00532D6C">
        <w:rPr>
          <w:rFonts w:ascii="GHEA Grapalat" w:eastAsia="Times New Roman" w:hAnsi="GHEA Grapalat" w:cs="Arial"/>
          <w:sz w:val="18"/>
          <w:szCs w:val="18"/>
          <w:vertAlign w:val="superscript"/>
          <w:lang w:val="hy-AM"/>
        </w:rPr>
        <w:t xml:space="preserve">to the company</w:t>
      </w:r>
      <w:r xmlns:w="http://schemas.openxmlformats.org/wordprocessingml/2006/main" w:rsidRPr="00532D6C">
        <w:rPr>
          <w:rFonts w:ascii="GHEA Grapalat" w:eastAsia="Times New Roman" w:hAnsi="GHEA Grapalat" w:cs="Times New Roman"/>
          <w:sz w:val="18"/>
          <w:szCs w:val="18"/>
          <w:vertAlign w:val="superscript"/>
          <w:lang w:val="hy-AM"/>
        </w:rPr>
        <w:t xml:space="preserve"> </w:t>
      </w:r>
      <w:r xmlns:w="http://schemas.openxmlformats.org/wordprocessingml/2006/main" w:rsidRPr="00532D6C">
        <w:rPr>
          <w:rFonts w:ascii="GHEA Grapalat" w:eastAsia="Times New Roman" w:hAnsi="GHEA Grapalat" w:cs="Arial"/>
          <w:sz w:val="18"/>
          <w:szCs w:val="18"/>
          <w:vertAlign w:val="superscript"/>
          <w:lang w:val="hy-AM"/>
        </w:rPr>
        <w:t xml:space="preserve">attendant</w:t>
      </w:r>
      <w:r xmlns:w="http://schemas.openxmlformats.org/wordprocessingml/2006/main" w:rsidRPr="00532D6C">
        <w:rPr>
          <w:rFonts w:ascii="GHEA Grapalat" w:eastAsia="Times New Roman" w:hAnsi="GHEA Grapalat" w:cs="Times New Roman"/>
          <w:sz w:val="18"/>
          <w:szCs w:val="18"/>
          <w:vertAlign w:val="superscript"/>
          <w:lang w:val="hy-AM"/>
        </w:rPr>
        <w:t xml:space="preserve"> </w:t>
      </w:r>
      <w:r xmlns:w="http://schemas.openxmlformats.org/wordprocessingml/2006/main" w:rsidRPr="00532D6C">
        <w:rPr>
          <w:rFonts w:ascii="GHEA Grapalat" w:eastAsia="Times New Roman" w:hAnsi="GHEA Grapalat" w:cs="Arial"/>
          <w:sz w:val="18"/>
          <w:szCs w:val="18"/>
          <w:vertAlign w:val="superscript"/>
          <w:lang w:val="hy-AM"/>
        </w:rPr>
        <w:t xml:space="preserve">bank</w:t>
      </w:r>
      <w:r xmlns:w="http://schemas.openxmlformats.org/wordprocessingml/2006/main" w:rsidRPr="00532D6C">
        <w:rPr>
          <w:rFonts w:ascii="GHEA Grapalat" w:eastAsia="Times New Roman" w:hAnsi="GHEA Grapalat" w:cs="Times New Roman"/>
          <w:sz w:val="18"/>
          <w:szCs w:val="18"/>
          <w:vertAlign w:val="superscript"/>
          <w:lang w:val="hy-AM"/>
        </w:rPr>
        <w:t xml:space="preserve"> </w:t>
      </w:r>
      <w:r xmlns:w="http://schemas.openxmlformats.org/wordprocessingml/2006/main" w:rsidRPr="00532D6C">
        <w:rPr>
          <w:rFonts w:ascii="GHEA Grapalat" w:eastAsia="Times New Roman" w:hAnsi="GHEA Grapalat" w:cs="Arial"/>
          <w:sz w:val="18"/>
          <w:szCs w:val="18"/>
          <w:vertAlign w:val="superscript"/>
          <w:lang w:val="hy-AM"/>
        </w:rPr>
        <w:t xml:space="preserve">name:</w:t>
      </w:r>
    </w:p>
    <w:p w:rsidR="00532D6C" w:rsidRPr="00532D6C" w:rsidRDefault="00532D6C" w:rsidP="00106D44">
      <w:pPr>
        <w:tabs>
          <w:tab w:val="left" w:pos="426"/>
        </w:tabs>
        <w:spacing w:after="0" w:line="240" w:lineRule="auto"/>
        <w:jc w:val="both"/>
        <w:rPr>
          <w:rFonts w:ascii="GHEA Grapalat" w:eastAsia="Times New Roman" w:hAnsi="GHEA Grapalat" w:cs="Times New Roman"/>
          <w:sz w:val="18"/>
          <w:szCs w:val="18"/>
          <w:u w:val="single"/>
          <w:vertAlign w:val="superscript"/>
          <w:lang w:val="hy-AM"/>
        </w:rPr>
      </w:pPr>
      <w:r w:rsidRPr="00532D6C">
        <w:rPr>
          <w:rFonts w:ascii="GHEA Grapalat" w:eastAsia="Times New Roman" w:hAnsi="GHEA Grapalat" w:cs="Times New Roman"/>
          <w:sz w:val="18"/>
          <w:szCs w:val="18"/>
          <w:u w:val="single"/>
          <w:vertAlign w:val="superscript"/>
          <w:lang w:val="hy-AM"/>
        </w:rPr>
        <w:tab/>
      </w:r>
      <w:r w:rsidRPr="00532D6C">
        <w:rPr>
          <w:rFonts w:ascii="GHEA Grapalat" w:eastAsia="Times New Roman" w:hAnsi="GHEA Grapalat" w:cs="Times New Roman"/>
          <w:sz w:val="18"/>
          <w:szCs w:val="18"/>
          <w:u w:val="single"/>
          <w:vertAlign w:val="superscript"/>
          <w:lang w:val="hy-AM"/>
        </w:rPr>
        <w:tab/>
      </w:r>
      <w:r w:rsidRPr="00532D6C">
        <w:rPr>
          <w:rFonts w:ascii="GHEA Grapalat" w:eastAsia="Times New Roman" w:hAnsi="GHEA Grapalat" w:cs="Times New Roman"/>
          <w:sz w:val="18"/>
          <w:szCs w:val="18"/>
          <w:u w:val="single"/>
          <w:vertAlign w:val="superscript"/>
          <w:lang w:val="hy-AM"/>
        </w:rPr>
        <w:tab/>
      </w:r>
      <w:r w:rsidRPr="00532D6C">
        <w:rPr>
          <w:rFonts w:ascii="GHEA Grapalat" w:eastAsia="Times New Roman" w:hAnsi="GHEA Grapalat" w:cs="Times New Roman"/>
          <w:sz w:val="18"/>
          <w:szCs w:val="18"/>
          <w:u w:val="single"/>
          <w:vertAlign w:val="superscript"/>
          <w:lang w:val="hy-AM"/>
        </w:rPr>
        <w:tab/>
      </w:r>
      <w:r w:rsidRPr="00532D6C">
        <w:rPr>
          <w:rFonts w:ascii="GHEA Grapalat" w:eastAsia="Times New Roman" w:hAnsi="GHEA Grapalat" w:cs="Times New Roman"/>
          <w:sz w:val="18"/>
          <w:szCs w:val="18"/>
          <w:u w:val="single"/>
          <w:vertAlign w:val="superscript"/>
          <w:lang w:val="hy-AM"/>
        </w:rPr>
        <w:tab/>
      </w:r>
    </w:p>
    <w:p w:rsidR="00532D6C" w:rsidRPr="00532D6C" w:rsidRDefault="00532D6C" w:rsidP="00106D44">
      <w:pPr>
        <w:tabs>
          <w:tab w:val="left" w:pos="426"/>
        </w:tabs>
        <w:spacing w:after="0" w:line="240" w:lineRule="auto"/>
        <w:jc w:val="both"/>
        <w:rPr>
          <w:rFonts w:ascii="GHEA Grapalat" w:eastAsia="Times New Roman" w:hAnsi="GHEA Grapalat" w:cs="Times New Roman"/>
          <w:sz w:val="18"/>
          <w:szCs w:val="18"/>
          <w:u w:val="single"/>
          <w:vertAlign w:val="superscript"/>
          <w:lang w:val="hy-AM"/>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K.</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w:t>
      </w: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0"/>
          <w:lang w:val="hy-AM"/>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Day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month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year</w:t>
      </w:r>
    </w:p>
    <w:p w:rsidR="00532D6C" w:rsidRPr="00532D6C" w:rsidRDefault="00532D6C" w:rsidP="00106D44">
      <w:pPr>
        <w:tabs>
          <w:tab w:val="left" w:pos="426"/>
        </w:tabs>
        <w:spacing w:after="0" w:line="240" w:lineRule="auto"/>
        <w:jc w:val="both"/>
        <w:rPr>
          <w:rFonts w:ascii="GHEA Grapalat" w:eastAsia="Times New Roman" w:hAnsi="GHEA Grapalat" w:cs="Times New Roman"/>
          <w:sz w:val="18"/>
          <w:szCs w:val="18"/>
          <w:vertAlign w:val="superscript"/>
          <w:lang w:val="hy-AM"/>
        </w:rPr>
      </w:pPr>
    </w:p>
    <w:p w:rsidR="00532D6C" w:rsidRPr="00532D6C" w:rsidRDefault="00532D6C" w:rsidP="00106D44">
      <w:pPr>
        <w:tabs>
          <w:tab w:val="left" w:pos="426"/>
        </w:tabs>
        <w:spacing w:after="0" w:line="240" w:lineRule="auto"/>
        <w:jc w:val="both"/>
        <w:rPr>
          <w:rFonts w:ascii="GHEA Grapalat" w:eastAsia="Times New Roman" w:hAnsi="GHEA Grapalat" w:cs="GHEA Grapalat"/>
          <w:sz w:val="18"/>
          <w:szCs w:val="18"/>
          <w:lang w:val="hy-AM"/>
        </w:rPr>
      </w:pPr>
    </w:p>
    <w:p w:rsidR="00532D6C" w:rsidRPr="00532D6C" w:rsidRDefault="00532D6C" w:rsidP="00106D44">
      <w:pPr xmlns:w="http://schemas.openxmlformats.org/wordprocessingml/2006/main">
        <w:tabs>
          <w:tab w:val="left" w:pos="426"/>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16"/>
          <w:szCs w:val="16"/>
          <w:lang w:val="hy-AM"/>
        </w:rPr>
      </w:pPr>
      <w:r xmlns:w="http://schemas.openxmlformats.org/wordprocessingml/2006/main" w:rsidRPr="00532D6C">
        <w:rPr>
          <w:rFonts w:ascii="GHEA Grapalat" w:eastAsia="Times New Roman" w:hAnsi="GHEA Grapalat" w:cs="Sylfae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to be completed</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is</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of the commission</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of the secretary</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by </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until</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the invitation</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in the newsletter</w:t>
      </w:r>
      <w:r xmlns:w="http://schemas.openxmlformats.org/wordprocessingml/2006/main" w:rsidRPr="00532D6C">
        <w:rPr>
          <w:rFonts w:ascii="GHEA Grapalat" w:eastAsia="Times New Roman" w:hAnsi="GHEA Grapalat" w:cs="Times New Roman"/>
          <w:sz w:val="16"/>
          <w:szCs w:val="16"/>
          <w:lang w:val="hy-AM"/>
        </w:rPr>
        <w:t xml:space="preserve"> </w:t>
      </w:r>
      <w:r xmlns:w="http://schemas.openxmlformats.org/wordprocessingml/2006/main" w:rsidRPr="00532D6C">
        <w:rPr>
          <w:rFonts w:ascii="GHEA Grapalat" w:eastAsia="Times New Roman" w:hAnsi="GHEA Grapalat" w:cs="Arial"/>
          <w:sz w:val="16"/>
          <w:szCs w:val="16"/>
          <w:lang w:val="hy-AM"/>
        </w:rPr>
        <w:t xml:space="preserve">publishing</w:t>
      </w:r>
      <w:r xmlns:w="http://schemas.openxmlformats.org/wordprocessingml/2006/main" w:rsidRPr="00532D6C">
        <w:rPr>
          <w:rFonts w:ascii="GHEA Grapalat" w:eastAsia="Times New Roman" w:hAnsi="GHEA Grapalat" w:cs="Times New Roman"/>
          <w:sz w:val="16"/>
          <w:szCs w:val="16"/>
          <w:lang w:val="hy-AM"/>
        </w:rPr>
        <w:t xml:space="preserve">​</w:t>
      </w: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r w:rsidRPr="00532D6C">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32D6C" w:rsidRPr="00532D6C"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b/>
                <w:bCs/>
                <w:sz w:val="20"/>
                <w:szCs w:val="20"/>
                <w:lang w:val="hy-AM"/>
              </w:rPr>
            </w:pPr>
            <w:r xmlns:w="http://schemas.openxmlformats.org/wordprocessingml/2006/main" w:rsidRPr="00532D6C">
              <w:rPr>
                <w:rFonts w:ascii="GHEA Grapalat" w:eastAsia="Times New Roman" w:hAnsi="GHEA Grapalat" w:cs="Sylfaen"/>
                <w:sz w:val="20"/>
                <w:szCs w:val="20"/>
                <w:lang w:val="en-US"/>
              </w:rPr>
              <w:lastRenderedPageBreak xmlns:w="http://schemas.openxmlformats.org/wordprocessingml/2006/main"/>
            </w:r>
            <w:r xmlns:w="http://schemas.openxmlformats.org/wordprocessingml/2006/main" w:rsidRPr="00532D6C">
              <w:rPr>
                <w:rFonts w:ascii="GHEA Grapalat" w:eastAsia="Times New Roman" w:hAnsi="GHEA Grapalat" w:cs="Sylfaen"/>
                <w:sz w:val="20"/>
                <w:szCs w:val="20"/>
                <w:lang w:val="en-US"/>
              </w:rPr>
              <w:t xml:space="preserve">1. </w:t>
            </w:r>
            <w:r xmlns:w="http://schemas.openxmlformats.org/wordprocessingml/2006/main" w:rsidRPr="00532D6C">
              <w:rPr>
                <w:rFonts w:ascii="GHEA Grapalat" w:eastAsia="Times New Roman" w:hAnsi="GHEA Grapalat" w:cs="Arial"/>
                <w:b/>
                <w:bCs/>
                <w:sz w:val="20"/>
                <w:szCs w:val="20"/>
                <w:lang w:val="en-US"/>
              </w:rPr>
              <w:t xml:space="preserve">REQUEST FOR PAYMENT </w:t>
            </w:r>
            <w:r xmlns:w="http://schemas.openxmlformats.org/wordprocessingml/2006/main" w:rsidRPr="00532D6C">
              <w:rPr>
                <w:rFonts w:ascii="GHEA Grapalat" w:eastAsia="Times New Roman" w:hAnsi="GHEA Grapalat" w:cs="Sylfaen"/>
                <w:b/>
                <w:bCs/>
                <w:sz w:val="20"/>
                <w:szCs w:val="20"/>
                <w:lang w:val="en-US"/>
              </w:rPr>
              <w:t xml:space="preserve">*</w:t>
            </w:r>
          </w:p>
          <w:p w:rsidR="00532D6C" w:rsidRPr="00532D6C" w:rsidRDefault="00532D6C" w:rsidP="00106D44">
            <w:pPr>
              <w:tabs>
                <w:tab w:val="left" w:pos="426"/>
              </w:tabs>
              <w:spacing w:after="0" w:line="240" w:lineRule="auto"/>
              <w:jc w:val="center"/>
              <w:rPr>
                <w:rFonts w:ascii="GHEA Grapalat" w:eastAsia="Times New Roman" w:hAnsi="GHEA Grapalat" w:cs="Arial"/>
                <w:bCs/>
                <w:sz w:val="20"/>
                <w:szCs w:val="20"/>
                <w:lang w:val="en-US"/>
              </w:rPr>
            </w:pPr>
          </w:p>
        </w:tc>
      </w:tr>
      <w:tr w:rsidR="00532D6C" w:rsidRPr="00532D6C"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lang w:val="hy-AM"/>
              </w:rPr>
            </w:pPr>
            <w:r xmlns:w="http://schemas.openxmlformats.org/wordprocessingml/2006/main" w:rsidRPr="00532D6C">
              <w:rPr>
                <w:rFonts w:ascii="GHEA Grapalat" w:eastAsia="Times New Roman" w:hAnsi="GHEA Grapalat" w:cs="Sylfaen"/>
                <w:sz w:val="20"/>
                <w:szCs w:val="20"/>
                <w:lang w:val="hy-AM"/>
              </w:rPr>
              <w:t xml:space="preserve">2 </w:t>
            </w:r>
            <w:r xmlns:w="http://schemas.openxmlformats.org/wordprocessingml/2006/main" w:rsidRPr="00532D6C">
              <w:rPr>
                <w:rFonts w:ascii="GHEA Grapalat" w:eastAsia="Times New Roman" w:hAnsi="GHEA Grapalat" w:cs="Sylfaen"/>
                <w:sz w:val="20"/>
                <w:szCs w:val="20"/>
                <w:lang w:val="en-US"/>
              </w:rPr>
              <w:t xml:space="preserv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Number:</w:t>
            </w:r>
            <w:r xmlns:w="http://schemas.openxmlformats.org/wordprocessingml/2006/main" w:rsidRPr="00532D6C">
              <w:rPr>
                <w:rFonts w:ascii="GHEA Grapalat" w:eastAsia="Times New Roman" w:hAnsi="GHEA Grapalat" w:cs="Sylfaen"/>
                <w:sz w:val="20"/>
                <w:szCs w:val="20"/>
                <w:lang w:val="hy-AM"/>
              </w:rPr>
              <w:t xml:space="preserve"> </w:t>
            </w:r>
          </w:p>
        </w:tc>
      </w:tr>
      <w:tr w:rsidR="00532D6C" w:rsidRPr="00532D6C" w:rsidTr="00532D6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lang w:val="en-US"/>
              </w:rPr>
            </w:pPr>
            <w:r xmlns:w="http://schemas.openxmlformats.org/wordprocessingml/2006/main" w:rsidRPr="00532D6C">
              <w:rPr>
                <w:rFonts w:ascii="GHEA Grapalat" w:eastAsia="Times New Roman" w:hAnsi="GHEA Grapalat" w:cs="Sylfaen"/>
                <w:sz w:val="20"/>
                <w:szCs w:val="20"/>
                <w:lang w:val="hy-AM"/>
              </w:rPr>
              <w:t xml:space="preserve">3 </w:t>
            </w:r>
            <w:r xmlns:w="http://schemas.openxmlformats.org/wordprocessingml/2006/main" w:rsidRPr="00532D6C">
              <w:rPr>
                <w:rFonts w:ascii="GHEA Grapalat" w:eastAsia="Times New Roman" w:hAnsi="GHEA Grapalat" w:cs="Sylfaen"/>
                <w:sz w:val="20"/>
                <w:szCs w:val="20"/>
                <w:lang w:val="en-US"/>
              </w:rPr>
              <w:t xml:space="preserve">. Date of </w:t>
            </w:r>
            <w:r xmlns:w="http://schemas.openxmlformats.org/wordprocessingml/2006/main" w:rsidRPr="00532D6C">
              <w:rPr>
                <w:rFonts w:ascii="GHEA Grapalat" w:eastAsia="Times New Roman" w:hAnsi="GHEA Grapalat" w:cs="Arial"/>
                <w:color w:val="000000"/>
                <w:sz w:val="20"/>
                <w:szCs w:val="20"/>
                <w:lang w:val="en-US"/>
              </w:rPr>
              <w:t xml:space="preserve">presentation </w:t>
            </w:r>
            <w:r xmlns:w="http://schemas.openxmlformats.org/wordprocessingml/2006/main" w:rsidRPr="00532D6C">
              <w:rPr>
                <w:rFonts w:ascii="GHEA Grapalat" w:eastAsia="Times New Roman" w:hAnsi="GHEA Grapalat" w:cs="Arial"/>
                <w:sz w:val="20"/>
                <w:szCs w:val="20"/>
                <w:lang w:val="en-US"/>
              </w:rPr>
              <w:t xml:space="preserve">: </w:t>
            </w:r>
            <w:r xmlns:w="http://schemas.openxmlformats.org/wordprocessingml/2006/main" w:rsidRPr="00532D6C">
              <w:rPr>
                <w:rFonts w:ascii="GHEA Grapalat" w:eastAsia="Times New Roman" w:hAnsi="GHEA Grapalat" w:cs="Tahoma"/>
                <w:color w:val="000000"/>
                <w:sz w:val="20"/>
                <w:szCs w:val="20"/>
                <w:lang w:val="en-US"/>
              </w:rPr>
              <w:t xml:space="preserve">"___ </w:t>
            </w:r>
            <w:r xmlns:w="http://schemas.openxmlformats.org/wordprocessingml/2006/main" w:rsidRPr="00532D6C">
              <w:rPr>
                <w:rFonts w:ascii="GHEA Grapalat" w:eastAsia="Times New Roman" w:hAnsi="GHEA Grapalat" w:cs="Sylfaen"/>
                <w:color w:val="000000"/>
                <w:sz w:val="20"/>
                <w:szCs w:val="20"/>
                <w:lang w:val="en-US"/>
              </w:rPr>
              <w:t xml:space="preserve">" </w:t>
            </w:r>
            <w:r xmlns:w="http://schemas.openxmlformats.org/wordprocessingml/2006/main" w:rsidRPr="00532D6C">
              <w:rPr>
                <w:rFonts w:ascii="GHEA Grapalat" w:eastAsia="Times New Roman" w:hAnsi="GHEA Grapalat" w:cs="Sylfaen"/>
                <w:color w:val="000000"/>
                <w:sz w:val="20"/>
                <w:szCs w:val="20"/>
                <w:lang w:val="en-US"/>
              </w:rPr>
              <w:t xml:space="preserve">___ </w:t>
            </w:r>
            <w:r xmlns:w="http://schemas.openxmlformats.org/wordprocessingml/2006/main" w:rsidRPr="00532D6C">
              <w:rPr>
                <w:rFonts w:ascii="GHEA Grapalat" w:eastAsia="Times New Roman" w:hAnsi="GHEA Grapalat" w:cs="Tahoma"/>
                <w:color w:val="000000"/>
                <w:sz w:val="20"/>
                <w:szCs w:val="20"/>
                <w:lang w:val="en-US"/>
              </w:rPr>
              <w:t xml:space="preserve">20___</w:t>
            </w:r>
          </w:p>
        </w:tc>
      </w:tr>
      <w:tr w:rsidR="00532D6C" w:rsidRPr="00532D6C" w:rsidTr="00532D6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rPr>
            </w:pPr>
            <w:r xmlns:w="http://schemas.openxmlformats.org/wordprocessingml/2006/main" w:rsidRPr="00532D6C">
              <w:rPr>
                <w:rFonts w:ascii="GHEA Grapalat" w:eastAsia="Times New Roman" w:hAnsi="GHEA Grapalat" w:cs="Sylfaen"/>
                <w:sz w:val="20"/>
                <w:szCs w:val="20"/>
                <w:lang w:val="hy-AM"/>
              </w:rPr>
              <w:t xml:space="preserve">4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hy-AM"/>
              </w:rPr>
              <w:t xml:space="preserve">Payer: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950D0E">
              <w:rPr>
                <w:rFonts w:ascii="GHEA Grapalat" w:eastAsia="Times New Roman" w:hAnsi="GHEA Grapalat" w:cs="Sylfaen"/>
                <w:sz w:val="20"/>
                <w:szCs w:val="20"/>
              </w:rPr>
              <w:t xml:space="preserve">the </w:t>
            </w:r>
            <w:r xmlns:w="http://schemas.openxmlformats.org/wordprocessingml/2006/main" w:rsidRPr="00532D6C">
              <w:rPr>
                <w:rFonts w:ascii="GHEA Grapalat" w:eastAsia="Times New Roman" w:hAnsi="GHEA Grapalat" w:cs="Arial"/>
                <w:sz w:val="20"/>
                <w:szCs w:val="20"/>
                <w:lang w:val="hy-AM"/>
              </w:rPr>
              <w:t xml:space="preserve">name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name: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surname: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Company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950D0E">
              <w:rPr>
                <w:rFonts w:ascii="GHEA Grapalat" w:eastAsia="Times New Roman" w:hAnsi="GHEA Grapalat" w:cs="Arial"/>
                <w:sz w:val="20"/>
                <w:szCs w:val="20"/>
              </w:rPr>
              <w:t xml:space="preserve">``</w:t>
            </w:r>
          </w:p>
        </w:tc>
      </w:tr>
      <w:tr w:rsidR="00532D6C" w:rsidRPr="00532D6C" w:rsidTr="00532D6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rPr>
            </w:pPr>
            <w:r xmlns:w="http://schemas.openxmlformats.org/wordprocessingml/2006/main" w:rsidRPr="00532D6C">
              <w:rPr>
                <w:rFonts w:ascii="GHEA Grapalat" w:eastAsia="Times New Roman" w:hAnsi="GHEA Grapalat" w:cs="Sylfaen"/>
                <w:sz w:val="20"/>
                <w:szCs w:val="20"/>
                <w:lang w:val="hy-AM"/>
              </w:rPr>
              <w:t xml:space="preserve">5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Payer's </w:t>
            </w: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attendant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Financial:</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organization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950D0E">
              <w:rPr>
                <w:rFonts w:ascii="GHEA Grapalat" w:eastAsia="Times New Roman" w:hAnsi="GHEA Grapalat" w:cs="Sylfaen"/>
                <w:sz w:val="20"/>
                <w:szCs w:val="20"/>
              </w:rPr>
              <w:t xml:space="preserve">(</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bank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950D0E">
              <w:rPr>
                <w:rFonts w:ascii="GHEA Grapalat" w:eastAsia="Times New Roman" w:hAnsi="GHEA Grapalat" w:cs="Arial"/>
                <w:sz w:val="20"/>
                <w:szCs w:val="20"/>
              </w:rPr>
              <w:t xml:space="preserve">.</w:t>
            </w:r>
          </w:p>
        </w:tc>
      </w:tr>
      <w:tr w:rsidR="00532D6C" w:rsidRPr="00532D6C" w:rsidTr="00532D6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lang w:val="en-US"/>
              </w:rPr>
            </w:pPr>
            <w:r xmlns:w="http://schemas.openxmlformats.org/wordprocessingml/2006/main" w:rsidRPr="00532D6C">
              <w:rPr>
                <w:rFonts w:ascii="GHEA Grapalat" w:eastAsia="Times New Roman" w:hAnsi="GHEA Grapalat" w:cs="Sylfaen"/>
                <w:sz w:val="20"/>
                <w:szCs w:val="20"/>
                <w:lang w:val="hy-AM"/>
              </w:rPr>
              <w:t xml:space="preserve">6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Payer: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account number:</w:t>
            </w:r>
          </w:p>
        </w:tc>
      </w:tr>
      <w:tr w:rsidR="00532D6C" w:rsidRPr="00532D6C"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lang w:val="en-US"/>
              </w:rPr>
            </w:pPr>
            <w:r xmlns:w="http://schemas.openxmlformats.org/wordprocessingml/2006/main" w:rsidRPr="00532D6C">
              <w:rPr>
                <w:rFonts w:ascii="GHEA Grapalat" w:eastAsia="Times New Roman" w:hAnsi="GHEA Grapalat" w:cs="Sylfaen"/>
                <w:sz w:val="20"/>
                <w:szCs w:val="20"/>
                <w:lang w:val="hy-AM"/>
              </w:rPr>
              <w:t xml:space="preserve">7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Payer's ID number:</w:t>
            </w:r>
          </w:p>
        </w:tc>
      </w:tr>
      <w:tr w:rsidR="00532D6C" w:rsidRPr="00532D6C"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lang w:val="en-US"/>
              </w:rPr>
            </w:pPr>
            <w:r xmlns:w="http://schemas.openxmlformats.org/wordprocessingml/2006/main" w:rsidRPr="00532D6C">
              <w:rPr>
                <w:rFonts w:ascii="GHEA Grapalat" w:eastAsia="Times New Roman" w:hAnsi="GHEA Grapalat" w:cs="Sylfaen"/>
                <w:sz w:val="20"/>
                <w:szCs w:val="20"/>
                <w:lang w:val="hy-AM"/>
              </w:rPr>
              <w:t xml:space="preserve">8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Payer's ID:</w:t>
            </w:r>
          </w:p>
        </w:tc>
      </w:tr>
      <w:tr w:rsidR="00532D6C" w:rsidRPr="00532D6C"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rPr>
            </w:pPr>
            <w:r xmlns:w="http://schemas.openxmlformats.org/wordprocessingml/2006/main" w:rsidRPr="00532D6C">
              <w:rPr>
                <w:rFonts w:ascii="GHEA Grapalat" w:eastAsia="Times New Roman" w:hAnsi="GHEA Grapalat" w:cs="Sylfaen"/>
                <w:sz w:val="20"/>
                <w:szCs w:val="20"/>
                <w:lang w:val="hy-AM"/>
              </w:rPr>
              <w:t xml:space="preserve">9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Beneficiary </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950D0E">
              <w:rPr>
                <w:rFonts w:ascii="GHEA Grapalat" w:eastAsia="Times New Roman" w:hAnsi="GHEA Grapalat" w:cs="Sylfaen"/>
                <w:sz w:val="20"/>
                <w:szCs w:val="20"/>
              </w:rPr>
              <w:t xml:space="preserve">the </w:t>
            </w:r>
            <w:r xmlns:w="http://schemas.openxmlformats.org/wordprocessingml/2006/main" w:rsidRPr="00532D6C">
              <w:rPr>
                <w:rFonts w:ascii="GHEA Grapalat" w:eastAsia="Times New Roman" w:hAnsi="GHEA Grapalat" w:cs="Arial"/>
                <w:sz w:val="20"/>
                <w:szCs w:val="20"/>
                <w:lang w:val="hy-AM"/>
              </w:rPr>
              <w:t xml:space="preserve">name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name: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surname: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950D0E">
              <w:rPr>
                <w:rFonts w:ascii="GHEA Grapalat" w:eastAsia="Times New Roman" w:hAnsi="GHEA Grapalat" w:cs="Arial"/>
                <w:sz w:val="20"/>
                <w:szCs w:val="20"/>
              </w:rPr>
              <w:t xml:space="preserve">Tumanyan</w:t>
            </w:r>
            <w:r xmlns:w="http://schemas.openxmlformats.org/wordprocessingml/2006/main" w:rsidRPr="00532D6C">
              <w:rPr>
                <w:rFonts w:ascii="GHEA Grapalat" w:eastAsia="Times New Roman" w:hAnsi="GHEA Grapalat" w:cs="Arial"/>
                <w:sz w:val="20"/>
                <w:szCs w:val="20"/>
                <w:lang w:val="en-US"/>
              </w:rPr>
              <w:t xml:space="preserve">​</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utility</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economy </w:t>
            </w:r>
            <w:r xmlns:w="http://schemas.openxmlformats.org/wordprocessingml/2006/main" w:rsidRPr="00950D0E">
              <w:rPr>
                <w:rFonts w:ascii="GHEA Grapalat" w:eastAsia="Times New Roman" w:hAnsi="GHEA Grapalat" w:cs="Arial"/>
                <w:sz w:val="20"/>
                <w:szCs w:val="20"/>
              </w:rPr>
              <w:t xml:space="preserve">&gt;&gt; </w:t>
            </w:r>
            <w:r xmlns:w="http://schemas.openxmlformats.org/wordprocessingml/2006/main" w:rsidRPr="00532D6C">
              <w:rPr>
                <w:rFonts w:ascii="GHEA Grapalat" w:eastAsia="Times New Roman" w:hAnsi="GHEA Grapalat" w:cs="Arial"/>
                <w:sz w:val="20"/>
                <w:szCs w:val="20"/>
                <w:lang w:val="en-US"/>
              </w:rPr>
              <w:t xml:space="preserve">NAOC:</w:t>
            </w:r>
          </w:p>
        </w:tc>
      </w:tr>
      <w:tr w:rsidR="00532D6C" w:rsidRPr="00532D6C"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rPr>
            </w:pPr>
            <w:r xmlns:w="http://schemas.openxmlformats.org/wordprocessingml/2006/main" w:rsidRPr="00532D6C">
              <w:rPr>
                <w:rFonts w:ascii="GHEA Grapalat" w:eastAsia="Times New Roman" w:hAnsi="GHEA Grapalat" w:cs="Sylfaen"/>
                <w:sz w:val="20"/>
                <w:szCs w:val="20"/>
              </w:rPr>
              <w:t xml:space="preserve">10.</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PSC </w:t>
            </w:r>
            <w:r xmlns:w="http://schemas.openxmlformats.org/wordprocessingml/2006/main" w:rsidRPr="00532D6C">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be completed </w:t>
            </w:r>
            <w:r xmlns:w="http://schemas.openxmlformats.org/wordprocessingml/2006/main" w:rsidRPr="00532D6C">
              <w:rPr>
                <w:rFonts w:ascii="GHEA Grapalat" w:eastAsia="Times New Roman" w:hAnsi="GHEA Grapalat" w:cs="Sylfaen"/>
                <w:sz w:val="20"/>
                <w:szCs w:val="20"/>
              </w:rPr>
              <w:t xml:space="preserve">)</w:t>
            </w:r>
          </w:p>
        </w:tc>
      </w:tr>
      <w:tr w:rsidR="00532D6C" w:rsidRPr="00532D6C" w:rsidTr="00532D6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lang w:val="en-US"/>
              </w:rPr>
            </w:pPr>
            <w:r xmlns:w="http://schemas.openxmlformats.org/wordprocessingml/2006/main" w:rsidRPr="00532D6C">
              <w:rPr>
                <w:rFonts w:ascii="GHEA Grapalat" w:eastAsia="Times New Roman" w:hAnsi="GHEA Grapalat" w:cs="Sylfaen"/>
                <w:sz w:val="20"/>
                <w:szCs w:val="20"/>
                <w:lang w:val="hy-AM"/>
              </w:rPr>
              <w:t xml:space="preserve">11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Beneficiary's AFC:</w:t>
            </w:r>
          </w:p>
        </w:tc>
      </w:tr>
      <w:tr w:rsidR="00532D6C" w:rsidRPr="00532D6C" w:rsidTr="00532D6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rPr>
            </w:pPr>
            <w:proofErr xmlns:w="http://schemas.openxmlformats.org/wordprocessingml/2006/main" w:type="gramStart"/>
            <w:r xmlns:w="http://schemas.openxmlformats.org/wordprocessingml/2006/main" w:rsidRPr="00950D0E">
              <w:rPr>
                <w:rFonts w:ascii="GHEA Grapalat" w:eastAsia="Times New Roman" w:hAnsi="GHEA Grapalat" w:cs="Sylfaen"/>
                <w:sz w:val="20"/>
                <w:szCs w:val="20"/>
              </w:rPr>
              <w:t xml:space="preserve">1 </w:t>
            </w:r>
            <w:r xmlns:w="http://schemas.openxmlformats.org/wordprocessingml/2006/main" w:rsidRPr="00532D6C">
              <w:rPr>
                <w:rFonts w:ascii="GHEA Grapalat" w:eastAsia="Times New Roman" w:hAnsi="GHEA Grapalat" w:cs="Sylfaen"/>
                <w:sz w:val="20"/>
                <w:szCs w:val="20"/>
                <w:lang w:val="hy-AM"/>
              </w:rPr>
              <w:t xml:space="preserve">2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Beneficiary's </w:t>
            </w:r>
            <w:r xmlns:w="http://schemas.openxmlformats.org/wordprocessingml/2006/main" w:rsidRPr="00532D6C">
              <w:rPr>
                <w:rFonts w:ascii="GHEA Grapalat" w:eastAsia="Times New Roman" w:hAnsi="GHEA Grapalat" w:cs="Arial"/>
                <w:sz w:val="20"/>
                <w:szCs w:val="20"/>
                <w:lang w:val="hy-AM"/>
              </w:rPr>
              <w:t xml:space="preserve">name :</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attendant</w:t>
            </w:r>
            <w:proofErr xmlns:w="http://schemas.openxmlformats.org/wordprocessingml/2006/main" w:type="gramEnd"/>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Financial:</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organization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bank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950D0E">
              <w:rPr>
                <w:rFonts w:ascii="GHEA Grapalat" w:eastAsia="Times New Roman" w:hAnsi="GHEA Grapalat" w:cs="Arial"/>
                <w:sz w:val="20"/>
                <w:szCs w:val="20"/>
              </w:rPr>
              <w:t xml:space="preserve">:</w:t>
            </w:r>
          </w:p>
        </w:tc>
      </w:tr>
      <w:tr w:rsidR="00532D6C" w:rsidRPr="00532D6C" w:rsidTr="00532D6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rPr>
            </w:pPr>
            <w:r xmlns:w="http://schemas.openxmlformats.org/wordprocessingml/2006/main" w:rsidRPr="00950D0E">
              <w:rPr>
                <w:rFonts w:ascii="GHEA Grapalat" w:eastAsia="Times New Roman" w:hAnsi="GHEA Grapalat" w:cs="Sylfaen"/>
                <w:sz w:val="20"/>
                <w:szCs w:val="20"/>
              </w:rPr>
              <w:t xml:space="preserve">1 </w:t>
            </w:r>
            <w:r xmlns:w="http://schemas.openxmlformats.org/wordprocessingml/2006/main" w:rsidRPr="00532D6C">
              <w:rPr>
                <w:rFonts w:ascii="GHEA Grapalat" w:eastAsia="Times New Roman" w:hAnsi="GHEA Grapalat" w:cs="Sylfaen"/>
                <w:sz w:val="20"/>
                <w:szCs w:val="20"/>
                <w:lang w:val="hy-AM"/>
              </w:rPr>
              <w:t xml:space="preserve">3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account</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number </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note </w:t>
            </w:r>
            <w:r xmlns:w="http://schemas.openxmlformats.org/wordprocessingml/2006/main" w:rsidRPr="00950D0E">
              <w:rPr>
                <w:rFonts w:ascii="GHEA Grapalat" w:eastAsia="Times New Roman" w:hAnsi="GHEA Grapalat" w:cs="Arial"/>
                <w:sz w:val="20"/>
                <w:szCs w:val="20"/>
              </w:rPr>
              <w:t xml:space="preserve">N </w:t>
            </w:r>
            <w:r xmlns:w="http://schemas.openxmlformats.org/wordprocessingml/2006/main" w:rsidRPr="00950D0E">
              <w:rPr>
                <w:rFonts w:ascii="GHEA Grapalat" w:eastAsia="Times New Roman" w:hAnsi="GHEA Grapalat" w:cs="Arial"/>
                <w:sz w:val="20"/>
                <w:szCs w:val="20"/>
              </w:rPr>
              <w:t xml:space="preserve">)</w:t>
            </w:r>
            <w:r xmlns:w="http://schemas.openxmlformats.org/wordprocessingml/2006/main" w:rsidRPr="00532D6C">
              <w:rPr>
                <w:rFonts w:ascii="GHEA Grapalat" w:eastAsia="Times New Roman" w:hAnsi="GHEA Grapalat" w:cs="Arial"/>
                <w:sz w:val="20"/>
                <w:szCs w:val="20"/>
                <w:lang w:val="en-US"/>
              </w:rPr>
              <w:t xml:space="preserve">​</w:t>
            </w:r>
          </w:p>
        </w:tc>
      </w:tr>
      <w:tr w:rsidR="00532D6C" w:rsidRPr="00532D6C"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lang w:val="en-US"/>
              </w:rPr>
            </w:pPr>
            <w:r xmlns:w="http://schemas.openxmlformats.org/wordprocessingml/2006/main" w:rsidRPr="00532D6C">
              <w:rPr>
                <w:rFonts w:ascii="GHEA Grapalat" w:eastAsia="Times New Roman" w:hAnsi="GHEA Grapalat" w:cs="Sylfaen"/>
                <w:sz w:val="20"/>
                <w:szCs w:val="20"/>
                <w:lang w:val="en-US"/>
              </w:rPr>
              <w:t xml:space="preserve">1 </w:t>
            </w:r>
            <w:r xmlns:w="http://schemas.openxmlformats.org/wordprocessingml/2006/main" w:rsidRPr="00532D6C">
              <w:rPr>
                <w:rFonts w:ascii="GHEA Grapalat" w:eastAsia="Times New Roman" w:hAnsi="GHEA Grapalat" w:cs="Sylfaen"/>
                <w:sz w:val="20"/>
                <w:szCs w:val="20"/>
                <w:lang w:val="hy-AM"/>
              </w:rPr>
              <w:t xml:space="preserve">4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amount </w:t>
            </w:r>
            <w:r xmlns:w="http://schemas.openxmlformats.org/wordprocessingml/2006/main" w:rsidRPr="00532D6C">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in numbers and words </w:t>
            </w:r>
            <w:r xmlns:w="http://schemas.openxmlformats.org/wordprocessingml/2006/main" w:rsidRPr="00532D6C">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w:t>
            </w:r>
          </w:p>
        </w:tc>
      </w:tr>
      <w:tr w:rsidR="00532D6C" w:rsidRPr="00532D6C"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rPr>
            </w:pPr>
            <w:r xmlns:w="http://schemas.openxmlformats.org/wordprocessingml/2006/main" w:rsidRPr="00950D0E">
              <w:rPr>
                <w:rFonts w:ascii="GHEA Grapalat" w:eastAsia="Times New Roman" w:hAnsi="GHEA Grapalat" w:cs="Sylfaen"/>
                <w:sz w:val="20"/>
                <w:szCs w:val="20"/>
              </w:rPr>
              <w:t xml:space="preserve">15. </w:t>
            </w:r>
            <w:r xmlns:w="http://schemas.openxmlformats.org/wordprocessingml/2006/main" w:rsidRPr="00532D6C">
              <w:rPr>
                <w:rFonts w:ascii="GHEA Grapalat" w:eastAsia="Times New Roman" w:hAnsi="GHEA Grapalat" w:cs="Arial"/>
                <w:sz w:val="20"/>
                <w:szCs w:val="20"/>
                <w:lang w:val="hy-AM"/>
              </w:rPr>
              <w:t xml:space="preserve">Accepted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w:t>
            </w:r>
            <w:proofErr xmlns:w="http://schemas.openxmlformats.org/wordprocessingml/2006/main" w:type="gramStart"/>
            <w:r xmlns:w="http://schemas.openxmlformats.org/wordprocessingml/2006/main" w:rsidRPr="00532D6C">
              <w:rPr>
                <w:rFonts w:ascii="GHEA Grapalat" w:eastAsia="Times New Roman" w:hAnsi="GHEA Grapalat" w:cs="Arial"/>
                <w:sz w:val="20"/>
                <w:szCs w:val="20"/>
                <w:lang w:val="hy-AM"/>
              </w:rPr>
              <w:t xml:space="preserve">amount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950D0E">
              <w:rPr>
                <w:rFonts w:ascii="GHEA Grapalat" w:eastAsia="Times New Roman" w:hAnsi="GHEA Grapalat" w:cs="Sylfaen"/>
                <w:sz w:val="20"/>
                <w:szCs w:val="20"/>
              </w:rPr>
              <w:t xml:space="preserve">( </w:t>
            </w:r>
            <w:proofErr xmlns:w="http://schemas.openxmlformats.org/wordprocessingml/2006/main" w:type="gramEnd"/>
            <w:r xmlns:w="http://schemas.openxmlformats.org/wordprocessingml/2006/main" w:rsidRPr="00532D6C">
              <w:rPr>
                <w:rFonts w:ascii="GHEA Grapalat" w:eastAsia="Times New Roman" w:hAnsi="GHEA Grapalat" w:cs="Arial"/>
                <w:sz w:val="20"/>
                <w:szCs w:val="20"/>
                <w:lang w:val="en-US"/>
              </w:rPr>
              <w:t xml:space="preserve">in numbers</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and:</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in words </w:t>
            </w:r>
            <w:r xmlns:w="http://schemas.openxmlformats.org/wordprocessingml/2006/main" w:rsidRPr="00950D0E">
              <w:rPr>
                <w:rFonts w:ascii="GHEA Grapalat" w:eastAsia="Times New Roman" w:hAnsi="GHEA Grapalat" w:cs="Sylfaen"/>
                <w:sz w:val="20"/>
                <w:szCs w:val="20"/>
              </w:rPr>
              <w:t xml:space="preserv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hy-AM"/>
              </w:rPr>
              <w:t xml:space="preserve">intended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specified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money</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partial</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accept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for </w:t>
            </w:r>
            <w:r xmlns:w="http://schemas.openxmlformats.org/wordprocessingml/2006/main" w:rsidRPr="00532D6C">
              <w:rPr>
                <w:rFonts w:ascii="GHEA Grapalat" w:eastAsia="Times New Roman" w:hAnsi="GHEA Grapalat" w:cs="Sylfaen"/>
                <w:sz w:val="20"/>
                <w:szCs w:val="20"/>
                <w:lang w:val="hy-AM"/>
              </w:rPr>
              <w:t xml:space="preserve">which</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applies </w:t>
            </w:r>
            <w:r xmlns:w="http://schemas.openxmlformats.org/wordprocessingml/2006/main" w:rsidRPr="00950D0E">
              <w:rPr>
                <w:rFonts w:ascii="GHEA Grapalat" w:eastAsia="Times New Roman" w:hAnsi="GHEA Grapalat" w:cs="Sylfaen"/>
                <w:sz w:val="20"/>
                <w:szCs w:val="20"/>
              </w:rPr>
              <w:t xml:space="preserve">)</w:t>
            </w:r>
          </w:p>
        </w:tc>
      </w:tr>
      <w:tr w:rsidR="00532D6C" w:rsidRPr="00532D6C"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lang w:val="en-US"/>
              </w:rPr>
            </w:pPr>
            <w:r xmlns:w="http://schemas.openxmlformats.org/wordprocessingml/2006/main" w:rsidRPr="00532D6C">
              <w:rPr>
                <w:rFonts w:ascii="GHEA Grapalat" w:eastAsia="Times New Roman" w:hAnsi="GHEA Grapalat" w:cs="Sylfaen"/>
                <w:sz w:val="20"/>
                <w:szCs w:val="20"/>
                <w:lang w:val="en-US"/>
              </w:rPr>
              <w:t xml:space="preserve">1 </w:t>
            </w:r>
            <w:r xmlns:w="http://schemas.openxmlformats.org/wordprocessingml/2006/main" w:rsidRPr="00532D6C">
              <w:rPr>
                <w:rFonts w:ascii="GHEA Grapalat" w:eastAsia="Times New Roman" w:hAnsi="GHEA Grapalat" w:cs="Sylfaen"/>
                <w:sz w:val="20"/>
                <w:szCs w:val="20"/>
              </w:rPr>
              <w:t xml:space="preserve">6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Currency (in words and code):</w:t>
            </w:r>
          </w:p>
        </w:tc>
      </w:tr>
      <w:tr w:rsidR="00532D6C" w:rsidRPr="00532D6C"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lang w:val="hy-AM"/>
              </w:rPr>
            </w:pPr>
            <w:r xmlns:w="http://schemas.openxmlformats.org/wordprocessingml/2006/main" w:rsidRPr="00950D0E">
              <w:rPr>
                <w:rFonts w:ascii="GHEA Grapalat" w:eastAsia="Times New Roman" w:hAnsi="GHEA Grapalat" w:cs="Sylfaen"/>
                <w:sz w:val="20"/>
                <w:szCs w:val="20"/>
              </w:rPr>
              <w:t xml:space="preserve">1 </w:t>
            </w:r>
            <w:r xmlns:w="http://schemas.openxmlformats.org/wordprocessingml/2006/main" w:rsidRPr="00532D6C">
              <w:rPr>
                <w:rFonts w:ascii="GHEA Grapalat" w:eastAsia="Times New Roman" w:hAnsi="GHEA Grapalat" w:cs="Sylfaen"/>
                <w:sz w:val="20"/>
                <w:szCs w:val="20"/>
                <w:lang w:val="hy-AM"/>
              </w:rPr>
              <w:t xml:space="preserve">7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Purpose </w:t>
            </w:r>
            <w:proofErr xmlns:w="http://schemas.openxmlformats.org/wordprocessingml/2006/main" w:type="gramStart"/>
            <w:r xmlns:w="http://schemas.openxmlformats.org/wordprocessingml/2006/main" w:rsidRPr="00532D6C">
              <w:rPr>
                <w:rFonts w:ascii="GHEA Grapalat" w:eastAsia="Times New Roman" w:hAnsi="GHEA Grapalat" w:cs="Arial"/>
                <w:sz w:val="20"/>
                <w:szCs w:val="20"/>
                <w:lang w:val="en-US"/>
              </w:rPr>
              <w:t xml:space="preserve">of transaction </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payment </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950D0E">
              <w:rPr>
                <w:rFonts w:ascii="GHEA Grapalat" w:eastAsia="Times New Roman" w:hAnsi="GHEA Grapalat" w:cs="Arial"/>
                <w:sz w:val="20"/>
                <w:szCs w:val="20"/>
              </w:rPr>
              <w:t xml:space="preserve">:</w:t>
            </w:r>
            <w:r xmlns:w="http://schemas.openxmlformats.org/wordprocessingml/2006/main" w:rsidRPr="00532D6C">
              <w:rPr>
                <w:rFonts w:ascii="GHEA Grapalat" w:eastAsia="Times New Roman" w:hAnsi="GHEA Grapalat" w:cs="Arial"/>
                <w:sz w:val="20"/>
                <w:szCs w:val="20"/>
                <w:lang w:val="hy-AM"/>
              </w:rPr>
              <w:t xml:space="preserve">  </w:t>
            </w:r>
            <w:r xmlns:w="http://schemas.openxmlformats.org/wordprocessingml/2006/main" w:rsidRPr="00950D0E">
              <w:rPr>
                <w:rFonts w:ascii="GHEA Grapalat" w:eastAsia="Times New Roman" w:hAnsi="GHEA Grapalat" w:cs="Sylfaen"/>
                <w:bCs/>
                <w:sz w:val="20"/>
                <w:szCs w:val="20"/>
              </w:rPr>
              <w:t xml:space="preserve">( </w:t>
            </w:r>
            <w:proofErr xmlns:w="http://schemas.openxmlformats.org/wordprocessingml/2006/main" w:type="gramEnd"/>
            <w:r xmlns:w="http://schemas.openxmlformats.org/wordprocessingml/2006/main" w:rsidRPr="00532D6C">
              <w:rPr>
                <w:rFonts w:ascii="GHEA Grapalat" w:eastAsia="Times New Roman" w:hAnsi="GHEA Grapalat" w:cs="Arial"/>
                <w:bCs/>
                <w:sz w:val="20"/>
                <w:szCs w:val="20"/>
                <w:lang w:val="en-US"/>
              </w:rPr>
              <w:t xml:space="preserve">qualification</w:t>
            </w:r>
            <w:r xmlns:w="http://schemas.openxmlformats.org/wordprocessingml/2006/main" w:rsidRPr="00950D0E">
              <w:rPr>
                <w:rFonts w:ascii="GHEA Grapalat" w:eastAsia="Times New Roman" w:hAnsi="GHEA Grapalat" w:cs="Sylfaen"/>
                <w:bCs/>
                <w:sz w:val="20"/>
                <w:szCs w:val="20"/>
              </w:rPr>
              <w:t xml:space="preserve"> </w:t>
            </w:r>
            <w:r xmlns:w="http://schemas.openxmlformats.org/wordprocessingml/2006/main" w:rsidRPr="00532D6C">
              <w:rPr>
                <w:rFonts w:ascii="GHEA Grapalat" w:eastAsia="Times New Roman" w:hAnsi="GHEA Grapalat" w:cs="Arial"/>
                <w:bCs/>
                <w:sz w:val="20"/>
                <w:szCs w:val="20"/>
                <w:lang w:val="en-US"/>
              </w:rPr>
              <w:t xml:space="preserve">ensure </w:t>
            </w:r>
            <w:r xmlns:w="http://schemas.openxmlformats.org/wordprocessingml/2006/main" w:rsidRPr="00532D6C">
              <w:rPr>
                <w:rFonts w:ascii="GHEA Grapalat" w:eastAsia="Times New Roman" w:hAnsi="GHEA Grapalat" w:cs="Arial"/>
                <w:bCs/>
                <w:sz w:val="20"/>
                <w:szCs w:val="20"/>
                <w:lang w:val="hy-AM"/>
              </w:rPr>
              <w:t xml:space="preserve">it</w:t>
            </w:r>
            <w:r xmlns:w="http://schemas.openxmlformats.org/wordprocessingml/2006/main" w:rsidRPr="00532D6C">
              <w:rPr>
                <w:rFonts w:ascii="GHEA Grapalat" w:eastAsia="Times New Roman" w:hAnsi="GHEA Grapalat" w:cs="Sylfaen"/>
                <w:bCs/>
                <w:sz w:val="20"/>
                <w:szCs w:val="20"/>
                <w:lang w:val="hy-AM"/>
              </w:rPr>
              <w:t xml:space="preserve"> </w:t>
            </w:r>
            <w:r xmlns:w="http://schemas.openxmlformats.org/wordprocessingml/2006/main" w:rsidRPr="00532D6C">
              <w:rPr>
                <w:rFonts w:ascii="GHEA Grapalat" w:eastAsia="Times New Roman" w:hAnsi="GHEA Grapalat" w:cs="Arial"/>
                <w:bCs/>
                <w:sz w:val="20"/>
                <w:szCs w:val="20"/>
                <w:lang w:val="hy-AM"/>
              </w:rPr>
              <w:t xml:space="preserve">for </w:t>
            </w:r>
            <w:r xmlns:w="http://schemas.openxmlformats.org/wordprocessingml/2006/main" w:rsidRPr="00950D0E">
              <w:rPr>
                <w:rFonts w:ascii="GHEA Grapalat" w:eastAsia="Times New Roman" w:hAnsi="GHEA Grapalat" w:cs="Sylfaen"/>
                <w:bCs/>
                <w:sz w:val="20"/>
                <w:szCs w:val="20"/>
              </w:rPr>
              <w:t xml:space="preserve">)</w:t>
            </w:r>
          </w:p>
        </w:tc>
      </w:tr>
      <w:tr w:rsidR="00532D6C" w:rsidRPr="00532D6C" w:rsidTr="00532D6C">
        <w:trPr>
          <w:trHeight w:val="424"/>
        </w:trPr>
        <w:tc>
          <w:tcPr>
            <w:tcW w:w="10980" w:type="dxa"/>
            <w:gridSpan w:val="2"/>
            <w:tcBorders>
              <w:top w:val="single" w:sz="4" w:space="0" w:color="auto"/>
              <w:left w:val="single" w:sz="4" w:space="0" w:color="auto"/>
              <w:right w:val="single" w:sz="4" w:space="0" w:color="000000"/>
            </w:tcBorders>
            <w:noWrap/>
            <w:vAlign w:val="bottom"/>
          </w:tcPr>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rPr>
            </w:pPr>
            <w:r xmlns:w="http://schemas.openxmlformats.org/wordprocessingml/2006/main" w:rsidRPr="00950D0E">
              <w:rPr>
                <w:rFonts w:ascii="GHEA Grapalat" w:eastAsia="Times New Roman" w:hAnsi="GHEA Grapalat" w:cs="Sylfaen"/>
                <w:sz w:val="20"/>
                <w:szCs w:val="20"/>
              </w:rPr>
              <w:t xml:space="preserve">1 </w:t>
            </w:r>
            <w:r xmlns:w="http://schemas.openxmlformats.org/wordprocessingml/2006/main" w:rsidRPr="00532D6C">
              <w:rPr>
                <w:rFonts w:ascii="GHEA Grapalat" w:eastAsia="Times New Roman" w:hAnsi="GHEA Grapalat" w:cs="Sylfaen"/>
                <w:sz w:val="20"/>
                <w:szCs w:val="20"/>
                <w:lang w:val="hy-AM"/>
              </w:rPr>
              <w:t xml:space="preserve">8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hy-AM"/>
              </w:rPr>
              <w:t xml:space="preserve">Payment: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performance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foundations: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hy-AM"/>
              </w:rPr>
              <w:t xml:space="preserve">The name of the documents </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hy-AM"/>
              </w:rPr>
              <w:t xml:space="preserve">including the agreement on damages, their numbers,</w:t>
            </w:r>
            <w:r xmlns:w="http://schemas.openxmlformats.org/wordprocessingml/2006/main" w:rsidRPr="00950D0E">
              <w:rPr>
                <w:rFonts w:ascii="GHEA Grapalat" w:eastAsia="Times New Roman" w:hAnsi="GHEA Grapalat" w:cs="Arial"/>
                <w:sz w:val="20"/>
                <w:szCs w:val="20"/>
              </w:rPr>
              <w:t xml:space="preserve"> </w:t>
            </w:r>
            <w:proofErr xmlns:w="http://schemas.openxmlformats.org/wordprocessingml/2006/main" w:type="gramStart"/>
            <w:r xmlns:w="http://schemas.openxmlformats.org/wordprocessingml/2006/main" w:rsidRPr="00532D6C">
              <w:rPr>
                <w:rFonts w:ascii="GHEA Grapalat" w:eastAsia="Times New Roman" w:hAnsi="GHEA Grapalat" w:cs="Arial"/>
                <w:sz w:val="20"/>
                <w:szCs w:val="20"/>
                <w:lang w:val="hy-AM"/>
              </w:rPr>
              <w:t xml:space="preserve">p</w:t>
            </w:r>
            <w:r xmlns:w="http://schemas.openxmlformats.org/wordprocessingml/2006/main" w:rsidRPr="00532D6C">
              <w:rPr>
                <w:rFonts w:ascii="GHEA Grapalat" w:eastAsia="Times New Roman" w:hAnsi="GHEA Grapalat" w:cs="Arial"/>
                <w:sz w:val="20"/>
                <w:szCs w:val="20"/>
                <w:lang w:val="en-US"/>
              </w:rPr>
              <w:t xml:space="preserve">​</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the code </w:t>
            </w:r>
            <w:proofErr xmlns:w="http://schemas.openxmlformats.org/wordprocessingml/2006/main" w:type="gramEnd"/>
            <w:r xmlns:w="http://schemas.openxmlformats.org/wordprocessingml/2006/main" w:rsidRPr="00532D6C">
              <w:rPr>
                <w:rFonts w:ascii="GHEA Grapalat" w:eastAsia="Times New Roman" w:hAnsi="GHEA Grapalat" w:cs="Arial"/>
                <w:sz w:val="20"/>
                <w:szCs w:val="20"/>
                <w:lang w:val="hy-AM"/>
              </w:rPr>
              <w:t xml:space="preserve">on the basis of which the charge is made </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950D0E">
              <w:rPr>
                <w:rFonts w:ascii="GHEA Grapalat" w:eastAsia="Times New Roman" w:hAnsi="GHEA Grapalat" w:cs="Sylfaen"/>
                <w:sz w:val="20"/>
                <w:szCs w:val="20"/>
              </w:rPr>
              <w:t xml:space="preserve">.</w:t>
            </w:r>
          </w:p>
          <w:p w:rsidR="00532D6C" w:rsidRPr="00950D0E" w:rsidRDefault="00532D6C" w:rsidP="00106D44">
            <w:pPr>
              <w:tabs>
                <w:tab w:val="left" w:pos="426"/>
              </w:tabs>
              <w:spacing w:after="0" w:line="240" w:lineRule="auto"/>
              <w:rPr>
                <w:rFonts w:ascii="GHEA Grapalat" w:eastAsia="Times New Roman" w:hAnsi="GHEA Grapalat" w:cs="Arial"/>
                <w:sz w:val="20"/>
                <w:szCs w:val="20"/>
              </w:rPr>
            </w:pPr>
          </w:p>
        </w:tc>
      </w:tr>
      <w:tr w:rsidR="00532D6C" w:rsidRPr="00532D6C" w:rsidTr="00532D6C">
        <w:trPr>
          <w:trHeight w:val="704"/>
        </w:trPr>
        <w:tc>
          <w:tcPr>
            <w:tcW w:w="10980" w:type="dxa"/>
            <w:gridSpan w:val="2"/>
            <w:tcBorders>
              <w:left w:val="single" w:sz="4" w:space="0" w:color="auto"/>
              <w:bottom w:val="single" w:sz="4" w:space="0" w:color="auto"/>
              <w:right w:val="single" w:sz="4" w:space="0" w:color="000000"/>
            </w:tcBorders>
            <w:noWrap/>
            <w:vAlign w:val="bottom"/>
          </w:tcPr>
          <w:p w:rsidR="00532D6C" w:rsidRPr="00532D6C" w:rsidRDefault="00532D6C" w:rsidP="00106D44">
            <w:pPr>
              <w:tabs>
                <w:tab w:val="left" w:pos="426"/>
              </w:tabs>
              <w:spacing w:after="0" w:line="240" w:lineRule="auto"/>
              <w:rPr>
                <w:rFonts w:ascii="GHEA Grapalat" w:eastAsia="Times New Roman" w:hAnsi="GHEA Grapalat" w:cs="Arial"/>
                <w:sz w:val="20"/>
                <w:szCs w:val="20"/>
                <w:lang w:val="hy-AM"/>
              </w:rPr>
            </w:pPr>
          </w:p>
        </w:tc>
      </w:tr>
      <w:tr w:rsidR="00532D6C" w:rsidRPr="00532D6C" w:rsidTr="00532D6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lang w:val="hy-AM"/>
              </w:rPr>
            </w:pPr>
            <w:r xmlns:w="http://schemas.openxmlformats.org/wordprocessingml/2006/main" w:rsidRPr="00532D6C">
              <w:rPr>
                <w:rFonts w:ascii="GHEA Grapalat" w:eastAsia="Times New Roman" w:hAnsi="GHEA Grapalat" w:cs="Sylfaen"/>
                <w:sz w:val="20"/>
                <w:szCs w:val="20"/>
                <w:lang w:val="hy-AM"/>
              </w:rPr>
              <w:t xml:space="preserve">19. </w:t>
            </w:r>
            <w:r xmlns:w="http://schemas.openxmlformats.org/wordprocessingml/2006/main" w:rsidRPr="00532D6C">
              <w:rPr>
                <w:rFonts w:ascii="GHEA Grapalat" w:eastAsia="Times New Roman" w:hAnsi="GHEA Grapalat" w:cs="Arial"/>
                <w:sz w:val="20"/>
                <w:szCs w:val="20"/>
                <w:lang w:val="hy-AM"/>
              </w:rPr>
              <w:t xml:space="preserve">Payment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terms: </w:t>
            </w:r>
            <w:r xmlns:w="http://schemas.openxmlformats.org/wordprocessingml/2006/main" w:rsidRPr="00532D6C">
              <w:rPr>
                <w:rFonts w:ascii="GHEA Grapalat" w:eastAsia="Times New Roman" w:hAnsi="GHEA Grapalat" w:cs="Sylfaen"/>
                <w:sz w:val="20"/>
                <w:szCs w:val="20"/>
                <w:lang w:val="hy-AM"/>
              </w:rPr>
              <w:t xml:space="preserve">&lt; </w:t>
            </w:r>
            <w:r xmlns:w="http://schemas.openxmlformats.org/wordprocessingml/2006/main" w:rsidRPr="00532D6C">
              <w:rPr>
                <w:rFonts w:ascii="GHEA Grapalat" w:eastAsia="Times New Roman" w:hAnsi="GHEA Grapalat" w:cs="Arial"/>
                <w:sz w:val="20"/>
                <w:szCs w:val="20"/>
                <w:lang w:val="hy-AM"/>
              </w:rPr>
              <w:t xml:space="preserve">accepted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payment </w:t>
            </w:r>
            <w:r xmlns:w="http://schemas.openxmlformats.org/wordprocessingml/2006/main" w:rsidRPr="00532D6C">
              <w:rPr>
                <w:rFonts w:ascii="GHEA Grapalat" w:eastAsia="Times New Roman" w:hAnsi="GHEA Grapalat" w:cs="Sylfaen"/>
                <w:sz w:val="20"/>
                <w:szCs w:val="20"/>
                <w:lang w:val="hy-AM"/>
              </w:rPr>
              <w:t xml:space="preserve">&gt;</w:t>
            </w:r>
          </w:p>
          <w:p w:rsidR="00532D6C" w:rsidRPr="00532D6C" w:rsidRDefault="00532D6C" w:rsidP="00106D44">
            <w:pPr>
              <w:tabs>
                <w:tab w:val="left" w:pos="426"/>
              </w:tabs>
              <w:spacing w:after="0" w:line="240" w:lineRule="auto"/>
              <w:rPr>
                <w:rFonts w:ascii="GHEA Grapalat" w:eastAsia="Times New Roman" w:hAnsi="GHEA Grapalat" w:cs="Sylfaen"/>
                <w:sz w:val="20"/>
                <w:szCs w:val="20"/>
              </w:rPr>
            </w:pPr>
          </w:p>
        </w:tc>
      </w:tr>
      <w:tr w:rsidR="00532D6C" w:rsidRPr="00532D6C" w:rsidTr="00532D6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lang w:val="en-US"/>
              </w:rPr>
            </w:pPr>
            <w:r xmlns:w="http://schemas.openxmlformats.org/wordprocessingml/2006/main" w:rsidRPr="00532D6C">
              <w:rPr>
                <w:rFonts w:ascii="GHEA Grapalat" w:eastAsia="Times New Roman" w:hAnsi="GHEA Grapalat" w:cs="Sylfaen"/>
                <w:sz w:val="20"/>
                <w:szCs w:val="20"/>
                <w:lang w:val="hy-AM"/>
              </w:rPr>
              <w:t xml:space="preserve">20. </w:t>
            </w:r>
            <w:r xmlns:w="http://schemas.openxmlformats.org/wordprocessingml/2006/main" w:rsidRPr="00532D6C">
              <w:rPr>
                <w:rFonts w:ascii="GHEA Grapalat" w:eastAsia="Times New Roman" w:hAnsi="GHEA Grapalat" w:cs="Arial"/>
                <w:sz w:val="20"/>
                <w:szCs w:val="20"/>
                <w:lang w:val="hy-AM"/>
              </w:rPr>
              <w:t xml:space="preserve">Adverb</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pages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quantity:</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w:t>
            </w:r>
            <w:r xmlns:w="http://schemas.openxmlformats.org/wordprocessingml/2006/main" w:rsidRPr="00532D6C">
              <w:rPr>
                <w:rFonts w:ascii="GHEA Grapalat" w:eastAsia="Times New Roman" w:hAnsi="GHEA Grapalat" w:cs="Arial"/>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page:</w:t>
            </w:r>
          </w:p>
          <w:p w:rsidR="00532D6C" w:rsidRPr="00532D6C" w:rsidRDefault="00532D6C" w:rsidP="00106D44">
            <w:pPr>
              <w:tabs>
                <w:tab w:val="left" w:pos="426"/>
              </w:tabs>
              <w:spacing w:after="0" w:line="240" w:lineRule="auto"/>
              <w:rPr>
                <w:rFonts w:ascii="GHEA Grapalat" w:eastAsia="Times New Roman" w:hAnsi="GHEA Grapalat" w:cs="Sylfaen"/>
                <w:sz w:val="20"/>
                <w:szCs w:val="20"/>
                <w:lang w:val="hy-AM"/>
              </w:rPr>
            </w:pPr>
          </w:p>
        </w:tc>
      </w:tr>
      <w:tr w:rsidR="00532D6C" w:rsidRPr="00532D6C" w:rsidTr="00532D6C">
        <w:trPr>
          <w:trHeight w:val="2194"/>
        </w:trPr>
        <w:tc>
          <w:tcPr>
            <w:tcW w:w="5616" w:type="dxa"/>
            <w:tcBorders>
              <w:top w:val="nil"/>
              <w:left w:val="single" w:sz="4" w:space="0" w:color="auto"/>
              <w:bottom w:val="single" w:sz="4" w:space="0" w:color="auto"/>
              <w:right w:val="single" w:sz="4" w:space="0" w:color="auto"/>
            </w:tcBorders>
            <w:noWrap/>
            <w:vAlign w:val="bottom"/>
          </w:tcPr>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rPr>
            </w:pPr>
            <w:r xmlns:w="http://schemas.openxmlformats.org/wordprocessingml/2006/main" w:rsidRPr="00532D6C">
              <w:rPr>
                <w:rFonts w:ascii="Courier New" w:eastAsia="Times New Roman" w:hAnsi="Courier New" w:cs="Courier New"/>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22 </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a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signatures</w:t>
            </w:r>
          </w:p>
          <w:p w:rsidR="00532D6C" w:rsidRPr="00950D0E" w:rsidRDefault="00532D6C" w:rsidP="00106D44">
            <w:pPr>
              <w:tabs>
                <w:tab w:val="left" w:pos="426"/>
              </w:tabs>
              <w:spacing w:after="0" w:line="240" w:lineRule="auto"/>
              <w:rPr>
                <w:rFonts w:ascii="GHEA Grapalat" w:eastAsia="Times New Roman" w:hAnsi="GHEA Grapalat" w:cs="Sylfaen"/>
                <w:sz w:val="20"/>
                <w:szCs w:val="20"/>
              </w:rPr>
            </w:pPr>
          </w:p>
          <w:p w:rsidR="00532D6C" w:rsidRPr="00950D0E" w:rsidRDefault="00532D6C" w:rsidP="00106D44">
            <w:pPr xmlns:w="http://schemas.openxmlformats.org/wordprocessingml/2006/main">
              <w:tabs>
                <w:tab w:val="left" w:pos="426"/>
              </w:tabs>
              <w:spacing w:after="0" w:line="240" w:lineRule="auto"/>
              <w:jc w:val="right"/>
              <w:rPr>
                <w:rFonts w:ascii="GHEA Grapalat" w:eastAsia="Times New Roman" w:hAnsi="GHEA Grapalat" w:cs="Tahoma"/>
                <w:color w:val="000000"/>
                <w:sz w:val="20"/>
                <w:szCs w:val="20"/>
              </w:rPr>
            </w:pPr>
            <w:r xmlns:w="http://schemas.openxmlformats.org/wordprocessingml/2006/main" w:rsidRPr="00950D0E">
              <w:rPr>
                <w:rFonts w:ascii="GHEA Grapalat" w:eastAsia="Times New Roman" w:hAnsi="GHEA Grapalat" w:cs="Tahoma"/>
                <w:color w:val="000000"/>
                <w:sz w:val="20"/>
                <w:szCs w:val="20"/>
              </w:rPr>
              <w:t xml:space="preserve">/____________________/</w:t>
            </w:r>
          </w:p>
          <w:p w:rsidR="00532D6C" w:rsidRPr="00950D0E" w:rsidRDefault="00532D6C" w:rsidP="00106D44">
            <w:pPr>
              <w:tabs>
                <w:tab w:val="left" w:pos="426"/>
              </w:tabs>
              <w:spacing w:after="0" w:line="240" w:lineRule="auto"/>
              <w:rPr>
                <w:rFonts w:ascii="GHEA Grapalat" w:eastAsia="Times New Roman" w:hAnsi="GHEA Grapalat" w:cs="Tahoma"/>
                <w:color w:val="000000"/>
                <w:sz w:val="20"/>
                <w:szCs w:val="20"/>
              </w:rPr>
            </w:pPr>
          </w:p>
          <w:p w:rsidR="00532D6C" w:rsidRPr="00950D0E" w:rsidRDefault="00532D6C" w:rsidP="00106D44">
            <w:pPr>
              <w:tabs>
                <w:tab w:val="left" w:pos="426"/>
              </w:tabs>
              <w:spacing w:after="0" w:line="240" w:lineRule="auto"/>
              <w:rPr>
                <w:rFonts w:ascii="GHEA Grapalat" w:eastAsia="Times New Roman" w:hAnsi="GHEA Grapalat" w:cs="Sylfaen"/>
                <w:sz w:val="20"/>
                <w:szCs w:val="20"/>
              </w:rPr>
            </w:pPr>
          </w:p>
          <w:p w:rsidR="00532D6C" w:rsidRPr="00950D0E" w:rsidRDefault="00532D6C" w:rsidP="00106D44">
            <w:pPr xmlns:w="http://schemas.openxmlformats.org/wordprocessingml/2006/main">
              <w:tabs>
                <w:tab w:val="left" w:pos="426"/>
              </w:tabs>
              <w:spacing w:after="0" w:line="240" w:lineRule="auto"/>
              <w:jc w:val="right"/>
              <w:rPr>
                <w:rFonts w:ascii="GHEA Grapalat" w:eastAsia="Times New Roman" w:hAnsi="GHEA Grapalat" w:cs="Sylfaen"/>
                <w:sz w:val="20"/>
                <w:szCs w:val="20"/>
              </w:rPr>
            </w:pPr>
            <w:r xmlns:w="http://schemas.openxmlformats.org/wordprocessingml/2006/main" w:rsidRPr="00950D0E">
              <w:rPr>
                <w:rFonts w:ascii="GHEA Grapalat" w:eastAsia="Times New Roman" w:hAnsi="GHEA Grapalat" w:cs="Tahoma"/>
                <w:color w:val="000000"/>
                <w:sz w:val="20"/>
                <w:szCs w:val="20"/>
              </w:rPr>
              <w:t xml:space="preserve">/____________________/</w:t>
            </w:r>
          </w:p>
          <w:p w:rsidR="00532D6C" w:rsidRPr="00950D0E" w:rsidRDefault="00532D6C" w:rsidP="00106D44">
            <w:pPr>
              <w:tabs>
                <w:tab w:val="left" w:pos="426"/>
              </w:tabs>
              <w:spacing w:after="0" w:line="240" w:lineRule="auto"/>
              <w:rPr>
                <w:rFonts w:ascii="GHEA Grapalat" w:eastAsia="Times New Roman" w:hAnsi="GHEA Grapalat" w:cs="Sylfaen"/>
                <w:sz w:val="20"/>
                <w:szCs w:val="20"/>
              </w:rPr>
            </w:pPr>
          </w:p>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rPr>
            </w:pPr>
            <w:r xmlns:w="http://schemas.openxmlformats.org/wordprocessingml/2006/main" w:rsidRPr="00532D6C">
              <w:rPr>
                <w:rFonts w:ascii="GHEA Grapalat" w:eastAsia="Times New Roman" w:hAnsi="GHEA Grapalat" w:cs="Sylfaen"/>
                <w:sz w:val="20"/>
                <w:szCs w:val="20"/>
                <w:lang w:val="hy-AM"/>
              </w:rPr>
              <w:t xml:space="preserve">22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b </w:t>
            </w:r>
            <w:r xmlns:w="http://schemas.openxmlformats.org/wordprocessingml/2006/main" w:rsidRPr="00950D0E">
              <w:rPr>
                <w:rFonts w:ascii="GHEA Grapalat" w:eastAsia="Times New Roman" w:hAnsi="GHEA Grapalat" w:cs="Sylfaen"/>
                <w:sz w:val="20"/>
                <w:szCs w:val="20"/>
              </w:rPr>
              <w:t xml:space="preserve">.</w:t>
            </w:r>
          </w:p>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rPr>
            </w:pP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K.</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T.</w:t>
            </w:r>
            <w:r xmlns:w="http://schemas.openxmlformats.org/wordprocessingml/2006/main" w:rsidRPr="00950D0E">
              <w:rPr>
                <w:rFonts w:ascii="GHEA Grapalat" w:eastAsia="Times New Roman" w:hAnsi="GHEA Grapalat" w:cs="Sylfaen"/>
                <w:sz w:val="20"/>
                <w:szCs w:val="20"/>
              </w:rPr>
              <w:t xml:space="preserve">​</w:t>
            </w:r>
          </w:p>
          <w:p w:rsidR="00532D6C" w:rsidRPr="00950D0E" w:rsidRDefault="00532D6C" w:rsidP="00106D44">
            <w:pPr>
              <w:tabs>
                <w:tab w:val="left" w:pos="426"/>
              </w:tabs>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rPr>
            </w:pPr>
            <w:r xmlns:w="http://schemas.openxmlformats.org/wordprocessingml/2006/main" w:rsidRPr="00532D6C">
              <w:rPr>
                <w:rFonts w:ascii="GHEA Grapalat" w:eastAsia="Times New Roman" w:hAnsi="GHEA Grapalat" w:cs="Arial"/>
                <w:sz w:val="20"/>
                <w:szCs w:val="20"/>
                <w:lang w:val="hy-AM"/>
              </w:rPr>
              <w:t xml:space="preserve">2 </w:t>
            </w:r>
            <w:r xmlns:w="http://schemas.openxmlformats.org/wordprocessingml/2006/main" w:rsidRPr="00950D0E">
              <w:rPr>
                <w:rFonts w:ascii="GHEA Grapalat" w:eastAsia="Times New Roman" w:hAnsi="GHEA Grapalat" w:cs="Arial"/>
                <w:sz w:val="20"/>
                <w:szCs w:val="20"/>
              </w:rPr>
              <w:t xml:space="preserve">1. </w:t>
            </w:r>
            <w:r xmlns:w="http://schemas.openxmlformats.org/wordprocessingml/2006/main" w:rsidRPr="00532D6C">
              <w:rPr>
                <w:rFonts w:ascii="GHEA Grapalat" w:eastAsia="Times New Roman" w:hAnsi="GHEA Grapalat" w:cs="Arial"/>
                <w:sz w:val="20"/>
                <w:szCs w:val="20"/>
                <w:lang w:val="en-US"/>
              </w:rPr>
              <w:t xml:space="preserve">a </w:t>
            </w:r>
            <w:r xmlns:w="http://schemas.openxmlformats.org/wordprocessingml/2006/main" w:rsidRPr="00950D0E">
              <w:rPr>
                <w:rFonts w:ascii="GHEA Grapalat" w:eastAsia="Times New Roman" w:hAnsi="GHEA Grapalat" w:cs="Sylfaen"/>
                <w:sz w:val="20"/>
                <w:szCs w:val="20"/>
              </w:rPr>
              <w:t xml:space="preserve">.</w:t>
            </w:r>
            <w:r xmlns:w="http://schemas.openxmlformats.org/wordprocessingml/2006/main" w:rsidRPr="00532D6C">
              <w:rPr>
                <w:rFonts w:ascii="Courier New" w:eastAsia="Times New Roman" w:hAnsi="Courier New" w:cs="Courier New"/>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Payer:</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signatures </w:t>
            </w:r>
            <w:r xmlns:w="http://schemas.openxmlformats.org/wordprocessingml/2006/main" w:rsidRPr="00950D0E">
              <w:rPr>
                <w:rFonts w:ascii="GHEA Grapalat" w:eastAsia="Times New Roman" w:hAnsi="GHEA Grapalat" w:cs="Sylfaen"/>
                <w:sz w:val="20"/>
                <w:szCs w:val="20"/>
              </w:rPr>
              <w:t xml:space="preserve">:</w:t>
            </w:r>
          </w:p>
          <w:p w:rsidR="00532D6C" w:rsidRPr="00950D0E" w:rsidRDefault="00532D6C" w:rsidP="00106D44">
            <w:pPr>
              <w:tabs>
                <w:tab w:val="left" w:pos="426"/>
              </w:tabs>
              <w:spacing w:after="0" w:line="240" w:lineRule="auto"/>
              <w:jc w:val="right"/>
              <w:rPr>
                <w:rFonts w:ascii="GHEA Grapalat" w:eastAsia="Times New Roman" w:hAnsi="GHEA Grapalat" w:cs="Sylfaen"/>
                <w:sz w:val="20"/>
                <w:szCs w:val="20"/>
              </w:rPr>
            </w:pPr>
          </w:p>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rPr>
            </w:pPr>
            <w:r xmlns:w="http://schemas.openxmlformats.org/wordprocessingml/2006/main" w:rsidRPr="00950D0E">
              <w:rPr>
                <w:rFonts w:ascii="GHEA Grapalat" w:eastAsia="Times New Roman" w:hAnsi="GHEA Grapalat" w:cs="Tahoma"/>
                <w:color w:val="000000"/>
                <w:sz w:val="20"/>
                <w:szCs w:val="20"/>
              </w:rPr>
              <w:t xml:space="preserve">/____________________/</w:t>
            </w:r>
          </w:p>
          <w:p w:rsidR="00532D6C" w:rsidRPr="00950D0E" w:rsidRDefault="00532D6C" w:rsidP="00106D44">
            <w:pPr>
              <w:tabs>
                <w:tab w:val="left" w:pos="426"/>
              </w:tabs>
              <w:spacing w:after="0" w:line="240" w:lineRule="auto"/>
              <w:jc w:val="right"/>
              <w:rPr>
                <w:rFonts w:ascii="GHEA Grapalat" w:eastAsia="Times New Roman" w:hAnsi="GHEA Grapalat" w:cs="Tahoma"/>
                <w:color w:val="000000"/>
                <w:sz w:val="20"/>
                <w:szCs w:val="20"/>
              </w:rPr>
            </w:pPr>
          </w:p>
          <w:p w:rsidR="00532D6C" w:rsidRPr="00950D0E" w:rsidRDefault="00532D6C" w:rsidP="00106D44">
            <w:pPr>
              <w:tabs>
                <w:tab w:val="left" w:pos="426"/>
              </w:tabs>
              <w:spacing w:after="0" w:line="240" w:lineRule="auto"/>
              <w:jc w:val="right"/>
              <w:rPr>
                <w:rFonts w:ascii="GHEA Grapalat" w:eastAsia="Times New Roman" w:hAnsi="GHEA Grapalat" w:cs="Tahoma"/>
                <w:color w:val="000000"/>
                <w:sz w:val="20"/>
                <w:szCs w:val="20"/>
              </w:rPr>
            </w:pPr>
          </w:p>
          <w:p w:rsidR="00532D6C" w:rsidRPr="00950D0E" w:rsidRDefault="00532D6C" w:rsidP="00106D44">
            <w:pPr xmlns:w="http://schemas.openxmlformats.org/wordprocessingml/2006/main">
              <w:tabs>
                <w:tab w:val="left" w:pos="426"/>
              </w:tabs>
              <w:spacing w:after="0" w:line="240" w:lineRule="auto"/>
              <w:jc w:val="right"/>
              <w:rPr>
                <w:rFonts w:ascii="GHEA Grapalat" w:eastAsia="Times New Roman" w:hAnsi="GHEA Grapalat" w:cs="Sylfaen"/>
                <w:sz w:val="20"/>
                <w:szCs w:val="20"/>
              </w:rPr>
            </w:pPr>
            <w:r xmlns:w="http://schemas.openxmlformats.org/wordprocessingml/2006/main" w:rsidRPr="00950D0E">
              <w:rPr>
                <w:rFonts w:ascii="GHEA Grapalat" w:eastAsia="Times New Roman" w:hAnsi="GHEA Grapalat" w:cs="Tahoma"/>
                <w:color w:val="000000"/>
                <w:sz w:val="20"/>
                <w:szCs w:val="20"/>
              </w:rPr>
              <w:t xml:space="preserve">/____________________/</w:t>
            </w:r>
          </w:p>
          <w:p w:rsidR="00532D6C" w:rsidRPr="00950D0E" w:rsidRDefault="00532D6C" w:rsidP="00106D44">
            <w:pPr>
              <w:tabs>
                <w:tab w:val="left" w:pos="426"/>
              </w:tabs>
              <w:spacing w:after="0" w:line="240" w:lineRule="auto"/>
              <w:jc w:val="right"/>
              <w:rPr>
                <w:rFonts w:ascii="GHEA Grapalat" w:eastAsia="Times New Roman" w:hAnsi="GHEA Grapalat" w:cs="Sylfaen"/>
                <w:sz w:val="20"/>
                <w:szCs w:val="20"/>
              </w:rPr>
            </w:pPr>
          </w:p>
          <w:p w:rsidR="00532D6C" w:rsidRPr="00950D0E" w:rsidRDefault="00532D6C" w:rsidP="00106D44">
            <w:pPr xmlns:w="http://schemas.openxmlformats.org/wordprocessingml/2006/main">
              <w:tabs>
                <w:tab w:val="left" w:pos="426"/>
              </w:tabs>
              <w:spacing w:after="0" w:line="240" w:lineRule="auto"/>
              <w:jc w:val="right"/>
              <w:rPr>
                <w:rFonts w:ascii="GHEA Grapalat" w:eastAsia="Times New Roman" w:hAnsi="GHEA Grapalat" w:cs="Sylfaen"/>
                <w:sz w:val="20"/>
                <w:szCs w:val="20"/>
              </w:rPr>
            </w:pPr>
            <w:r xmlns:w="http://schemas.openxmlformats.org/wordprocessingml/2006/main" w:rsidRPr="00532D6C">
              <w:rPr>
                <w:rFonts w:ascii="GHEA Grapalat" w:eastAsia="Times New Roman" w:hAnsi="GHEA Grapalat" w:cs="Sylfaen"/>
                <w:sz w:val="20"/>
                <w:szCs w:val="20"/>
                <w:lang w:val="hy-AM"/>
              </w:rPr>
              <w:t xml:space="preserve">2 </w:t>
            </w:r>
            <w:r xmlns:w="http://schemas.openxmlformats.org/wordprocessingml/2006/main" w:rsidRPr="00950D0E">
              <w:rPr>
                <w:rFonts w:ascii="GHEA Grapalat" w:eastAsia="Times New Roman" w:hAnsi="GHEA Grapalat" w:cs="Sylfaen"/>
                <w:sz w:val="20"/>
                <w:szCs w:val="20"/>
              </w:rPr>
              <w:t xml:space="preserve">1. </w:t>
            </w:r>
            <w:r xmlns:w="http://schemas.openxmlformats.org/wordprocessingml/2006/main" w:rsidRPr="00532D6C">
              <w:rPr>
                <w:rFonts w:ascii="GHEA Grapalat" w:eastAsia="Times New Roman" w:hAnsi="GHEA Grapalat" w:cs="Arial"/>
                <w:sz w:val="20"/>
                <w:szCs w:val="20"/>
                <w:lang w:val="en-US"/>
              </w:rPr>
              <w:t xml:space="preserve">b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K.</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T.</w:t>
            </w:r>
            <w:r xmlns:w="http://schemas.openxmlformats.org/wordprocessingml/2006/main" w:rsidRPr="00950D0E">
              <w:rPr>
                <w:rFonts w:ascii="GHEA Grapalat" w:eastAsia="Times New Roman" w:hAnsi="GHEA Grapalat" w:cs="Sylfaen"/>
                <w:sz w:val="20"/>
                <w:szCs w:val="20"/>
              </w:rPr>
              <w:t xml:space="preserve">​</w:t>
            </w:r>
          </w:p>
          <w:p w:rsidR="00532D6C" w:rsidRPr="00950D0E" w:rsidRDefault="00532D6C" w:rsidP="00106D44">
            <w:pPr>
              <w:tabs>
                <w:tab w:val="left" w:pos="426"/>
              </w:tabs>
              <w:spacing w:after="0" w:line="240" w:lineRule="auto"/>
              <w:jc w:val="right"/>
              <w:rPr>
                <w:rFonts w:ascii="GHEA Grapalat" w:eastAsia="Times New Roman" w:hAnsi="GHEA Grapalat" w:cs="Sylfaen"/>
                <w:sz w:val="20"/>
                <w:szCs w:val="20"/>
              </w:rPr>
            </w:pPr>
          </w:p>
        </w:tc>
      </w:tr>
      <w:tr w:rsidR="00532D6C" w:rsidRPr="00532D6C" w:rsidTr="00532D6C">
        <w:trPr>
          <w:trHeight w:val="2058"/>
        </w:trPr>
        <w:tc>
          <w:tcPr>
            <w:tcW w:w="5616" w:type="dxa"/>
            <w:tcBorders>
              <w:top w:val="single" w:sz="4" w:space="0" w:color="auto"/>
              <w:left w:val="single" w:sz="4" w:space="0" w:color="auto"/>
              <w:right w:val="single" w:sz="4" w:space="0" w:color="auto"/>
            </w:tcBorders>
            <w:noWrap/>
            <w:vAlign w:val="bottom"/>
          </w:tcPr>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Tahoma"/>
                <w:color w:val="000000"/>
                <w:sz w:val="20"/>
                <w:szCs w:val="20"/>
              </w:rPr>
            </w:pPr>
            <w:r xmlns:w="http://schemas.openxmlformats.org/wordprocessingml/2006/main" w:rsidRPr="00950D0E">
              <w:rPr>
                <w:rFonts w:ascii="GHEA Grapalat" w:eastAsia="Times New Roman" w:hAnsi="GHEA Grapalat" w:cs="Tahoma"/>
                <w:color w:val="000000"/>
                <w:sz w:val="20"/>
                <w:szCs w:val="20"/>
              </w:rPr>
              <w:t xml:space="preserve">2 </w:t>
            </w:r>
            <w:r xmlns:w="http://schemas.openxmlformats.org/wordprocessingml/2006/main" w:rsidRPr="00532D6C">
              <w:rPr>
                <w:rFonts w:ascii="GHEA Grapalat" w:eastAsia="Times New Roman" w:hAnsi="GHEA Grapalat" w:cs="Tahoma"/>
                <w:color w:val="000000"/>
                <w:sz w:val="20"/>
                <w:szCs w:val="20"/>
                <w:lang w:val="hy-AM"/>
              </w:rPr>
              <w:t xml:space="preserve">4 </w:t>
            </w:r>
            <w:r xmlns:w="http://schemas.openxmlformats.org/wordprocessingml/2006/main" w:rsidRPr="00950D0E">
              <w:rPr>
                <w:rFonts w:ascii="GHEA Grapalat" w:eastAsia="Times New Roman" w:hAnsi="GHEA Grapalat" w:cs="Tahoma"/>
                <w:color w:val="000000"/>
                <w:sz w:val="20"/>
                <w:szCs w:val="20"/>
              </w:rPr>
              <w:t xml:space="preserve">. </w:t>
            </w:r>
            <w:r xmlns:w="http://schemas.openxmlformats.org/wordprocessingml/2006/main" w:rsidRPr="00532D6C">
              <w:rPr>
                <w:rFonts w:ascii="GHEA Grapalat" w:eastAsia="Times New Roman" w:hAnsi="GHEA Grapalat" w:cs="Arial"/>
                <w:color w:val="000000"/>
                <w:sz w:val="20"/>
                <w:szCs w:val="20"/>
                <w:lang w:val="en-US"/>
              </w:rPr>
              <w:t xml:space="preserve">a </w:t>
            </w:r>
            <w:r xmlns:w="http://schemas.openxmlformats.org/wordprocessingml/2006/main" w:rsidRPr="00950D0E">
              <w:rPr>
                <w:rFonts w:ascii="GHEA Grapalat" w:eastAsia="Times New Roman" w:hAnsi="GHEA Grapalat" w:cs="Tahoma"/>
                <w:color w:val="000000"/>
                <w:sz w:val="20"/>
                <w:szCs w:val="20"/>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To the beneficiary</w:t>
            </w:r>
            <w:r xmlns:w="http://schemas.openxmlformats.org/wordprocessingml/2006/main" w:rsidRPr="00532D6C">
              <w:rPr>
                <w:rFonts w:ascii="GHEA Grapalat" w:eastAsia="Times New Roman" w:hAnsi="GHEA Grapalat" w:cs="Tahoma"/>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attendant</w:t>
            </w:r>
            <w:r xmlns:w="http://schemas.openxmlformats.org/wordprocessingml/2006/main" w:rsidRPr="00532D6C">
              <w:rPr>
                <w:rFonts w:ascii="GHEA Grapalat" w:eastAsia="Times New Roman" w:hAnsi="GHEA Grapalat" w:cs="Tahoma"/>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financial</w:t>
            </w:r>
            <w:r xmlns:w="http://schemas.openxmlformats.org/wordprocessingml/2006/main" w:rsidRPr="00532D6C">
              <w:rPr>
                <w:rFonts w:ascii="GHEA Grapalat" w:eastAsia="Times New Roman" w:hAnsi="GHEA Grapalat" w:cs="Tahoma"/>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organization</w:t>
            </w:r>
            <w:r xmlns:w="http://schemas.openxmlformats.org/wordprocessingml/2006/main" w:rsidRPr="00950D0E">
              <w:rPr>
                <w:rFonts w:ascii="GHEA Grapalat" w:eastAsia="Times New Roman" w:hAnsi="GHEA Grapalat" w:cs="Tahoma"/>
                <w:color w:val="000000"/>
                <w:sz w:val="20"/>
                <w:szCs w:val="20"/>
              </w:rPr>
              <w:t xml:space="preserve"> </w:t>
            </w: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Tahoma"/>
                <w:color w:val="000000"/>
                <w:sz w:val="20"/>
                <w:szCs w:val="20"/>
                <w:lang w:val="hy-AM"/>
              </w:rPr>
            </w:pPr>
            <w:r xmlns:w="http://schemas.openxmlformats.org/wordprocessingml/2006/main" w:rsidRPr="00950D0E">
              <w:rPr>
                <w:rFonts w:ascii="GHEA Grapalat" w:eastAsia="Times New Roman" w:hAnsi="GHEA Grapalat" w:cs="Tahoma"/>
                <w:color w:val="000000"/>
                <w:sz w:val="20"/>
                <w:szCs w:val="20"/>
              </w:rPr>
              <w:t xml:space="preserve">                             </w:t>
            </w:r>
            <w:r xmlns:w="http://schemas.openxmlformats.org/wordprocessingml/2006/main" w:rsidRPr="00532D6C">
              <w:rPr>
                <w:rFonts w:ascii="GHEA Grapalat" w:eastAsia="Times New Roman" w:hAnsi="GHEA Grapalat" w:cs="Tahoma"/>
                <w:color w:val="000000"/>
                <w:sz w:val="20"/>
                <w:szCs w:val="20"/>
                <w:lang w:val="hy-AM"/>
              </w:rPr>
              <w:t xml:space="preserve">                 </w:t>
            </w:r>
          </w:p>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Tahoma"/>
                <w:color w:val="000000"/>
                <w:sz w:val="20"/>
                <w:szCs w:val="20"/>
              </w:rPr>
            </w:pPr>
            <w:r xmlns:w="http://schemas.openxmlformats.org/wordprocessingml/2006/main" w:rsidRPr="00532D6C">
              <w:rPr>
                <w:rFonts w:ascii="GHEA Grapalat" w:eastAsia="Times New Roman" w:hAnsi="GHEA Grapalat" w:cs="Tahoma"/>
                <w:color w:val="000000"/>
                <w:sz w:val="20"/>
                <w:szCs w:val="20"/>
                <w:lang w:val="hy-AM"/>
              </w:rPr>
              <w:t xml:space="preserve">                                                 </w:t>
            </w:r>
            <w:r xmlns:w="http://schemas.openxmlformats.org/wordprocessingml/2006/main" w:rsidRPr="00950D0E">
              <w:rPr>
                <w:rFonts w:ascii="GHEA Grapalat" w:eastAsia="Times New Roman" w:hAnsi="GHEA Grapalat" w:cs="Tahoma"/>
                <w:color w:val="000000"/>
                <w:sz w:val="20"/>
                <w:szCs w:val="20"/>
              </w:rPr>
              <w:t xml:space="preserve">/____________________/</w:t>
            </w:r>
          </w:p>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rPr>
            </w:pPr>
            <w:r xmlns:w="http://schemas.openxmlformats.org/wordprocessingml/2006/main" w:rsidRPr="00950D0E">
              <w:rPr>
                <w:rFonts w:ascii="GHEA Grapalat" w:eastAsia="Times New Roman" w:hAnsi="GHEA Grapalat" w:cs="Sylfaen"/>
                <w:sz w:val="20"/>
                <w:szCs w:val="20"/>
              </w:rPr>
              <w:t xml:space="preserve">  </w:t>
            </w: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lang w:val="en-US"/>
              </w:rPr>
            </w:pP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signature </w:t>
            </w:r>
            <w:r xmlns:w="http://schemas.openxmlformats.org/wordprocessingml/2006/main" w:rsidRPr="00532D6C">
              <w:rPr>
                <w:rFonts w:ascii="GHEA Grapalat" w:eastAsia="Times New Roman" w:hAnsi="GHEA Grapalat" w:cs="Sylfaen"/>
                <w:sz w:val="20"/>
                <w:szCs w:val="20"/>
                <w:lang w:val="en-US"/>
              </w:rPr>
              <w:t xml:space="preserve">/</w:t>
            </w:r>
          </w:p>
          <w:p w:rsidR="00532D6C" w:rsidRPr="00532D6C" w:rsidRDefault="00532D6C" w:rsidP="00106D44">
            <w:pPr>
              <w:tabs>
                <w:tab w:val="left" w:pos="426"/>
              </w:tabs>
              <w:spacing w:after="0" w:line="240" w:lineRule="auto"/>
              <w:rPr>
                <w:rFonts w:ascii="GHEA Grapalat" w:eastAsia="Times New Roman" w:hAnsi="GHEA Grapalat" w:cs="Tahoma"/>
                <w:color w:val="000000"/>
                <w:sz w:val="20"/>
                <w:szCs w:val="20"/>
                <w:lang w:val="en-US"/>
              </w:rPr>
            </w:pPr>
          </w:p>
          <w:p w:rsidR="00532D6C" w:rsidRPr="00532D6C" w:rsidRDefault="00532D6C" w:rsidP="00106D44">
            <w:pPr>
              <w:tabs>
                <w:tab w:val="left" w:pos="426"/>
              </w:tabs>
              <w:spacing w:after="0" w:line="240" w:lineRule="auto"/>
              <w:rPr>
                <w:rFonts w:ascii="GHEA Grapalat" w:eastAsia="Times New Roman" w:hAnsi="GHEA Grapalat" w:cs="Arial"/>
                <w:sz w:val="20"/>
                <w:szCs w:val="20"/>
                <w:lang w:val="en-US"/>
              </w:rPr>
            </w:pPr>
          </w:p>
        </w:tc>
        <w:tc>
          <w:tcPr>
            <w:tcW w:w="5364" w:type="dxa"/>
            <w:tcBorders>
              <w:top w:val="single" w:sz="4" w:space="0" w:color="auto"/>
              <w:left w:val="nil"/>
              <w:right w:val="single" w:sz="4" w:space="0" w:color="auto"/>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Tahoma"/>
                <w:color w:val="000000"/>
                <w:sz w:val="20"/>
                <w:szCs w:val="20"/>
                <w:lang w:val="en-US"/>
              </w:rPr>
            </w:pPr>
            <w:r xmlns:w="http://schemas.openxmlformats.org/wordprocessingml/2006/main" w:rsidRPr="00532D6C">
              <w:rPr>
                <w:rFonts w:ascii="GHEA Grapalat" w:eastAsia="Times New Roman" w:hAnsi="GHEA Grapalat" w:cs="Tahoma"/>
                <w:color w:val="000000"/>
                <w:sz w:val="20"/>
                <w:szCs w:val="20"/>
                <w:lang w:val="en-US"/>
              </w:rPr>
              <w:t xml:space="preserve">2 </w:t>
            </w:r>
            <w:r xmlns:w="http://schemas.openxmlformats.org/wordprocessingml/2006/main" w:rsidRPr="00532D6C">
              <w:rPr>
                <w:rFonts w:ascii="GHEA Grapalat" w:eastAsia="Times New Roman" w:hAnsi="GHEA Grapalat" w:cs="Tahoma"/>
                <w:color w:val="000000"/>
                <w:sz w:val="20"/>
                <w:szCs w:val="20"/>
                <w:lang w:val="hy-AM"/>
              </w:rPr>
              <w:t xml:space="preserve">3 </w:t>
            </w:r>
            <w:r xmlns:w="http://schemas.openxmlformats.org/wordprocessingml/2006/main" w:rsidRPr="00532D6C">
              <w:rPr>
                <w:rFonts w:ascii="GHEA Grapalat" w:eastAsia="Times New Roman" w:hAnsi="GHEA Grapalat" w:cs="Tahoma"/>
                <w:color w:val="000000"/>
                <w:sz w:val="20"/>
                <w:szCs w:val="20"/>
                <w:lang w:val="en-US"/>
              </w:rPr>
              <w:t xml:space="preserve">. </w:t>
            </w:r>
            <w:r xmlns:w="http://schemas.openxmlformats.org/wordprocessingml/2006/main" w:rsidRPr="00532D6C">
              <w:rPr>
                <w:rFonts w:ascii="GHEA Grapalat" w:eastAsia="Times New Roman" w:hAnsi="GHEA Grapalat" w:cs="Arial"/>
                <w:color w:val="000000"/>
                <w:sz w:val="20"/>
                <w:szCs w:val="20"/>
                <w:lang w:val="en-US"/>
              </w:rPr>
              <w:t xml:space="preserve">a </w:t>
            </w:r>
            <w:r xmlns:w="http://schemas.openxmlformats.org/wordprocessingml/2006/main" w:rsidRPr="00532D6C">
              <w:rPr>
                <w:rFonts w:ascii="GHEA Grapalat" w:eastAsia="Times New Roman" w:hAnsi="GHEA Grapalat" w:cs="Tahoma"/>
                <w:color w:val="000000"/>
                <w:sz w:val="20"/>
                <w:szCs w:val="20"/>
                <w:lang w:val="en-US"/>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To the payer</w:t>
            </w:r>
            <w:r xmlns:w="http://schemas.openxmlformats.org/wordprocessingml/2006/main" w:rsidRPr="00532D6C">
              <w:rPr>
                <w:rFonts w:ascii="GHEA Grapalat" w:eastAsia="Times New Roman" w:hAnsi="GHEA Grapalat" w:cs="Tahoma"/>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attendant</w:t>
            </w:r>
            <w:r xmlns:w="http://schemas.openxmlformats.org/wordprocessingml/2006/main" w:rsidRPr="00532D6C">
              <w:rPr>
                <w:rFonts w:ascii="GHEA Grapalat" w:eastAsia="Times New Roman" w:hAnsi="GHEA Grapalat" w:cs="Tahoma"/>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financial</w:t>
            </w:r>
            <w:r xmlns:w="http://schemas.openxmlformats.org/wordprocessingml/2006/main" w:rsidRPr="00532D6C">
              <w:rPr>
                <w:rFonts w:ascii="GHEA Grapalat" w:eastAsia="Times New Roman" w:hAnsi="GHEA Grapalat" w:cs="Tahoma"/>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organization</w:t>
            </w:r>
            <w:r xmlns:w="http://schemas.openxmlformats.org/wordprocessingml/2006/main" w:rsidRPr="00532D6C">
              <w:rPr>
                <w:rFonts w:ascii="GHEA Grapalat" w:eastAsia="Times New Roman" w:hAnsi="GHEA Grapalat" w:cs="Tahoma"/>
                <w:color w:val="000000"/>
                <w:sz w:val="20"/>
                <w:szCs w:val="20"/>
                <w:lang w:val="en-US"/>
              </w:rPr>
              <w:t xml:space="preserve"> </w:t>
            </w:r>
          </w:p>
          <w:p w:rsidR="00532D6C" w:rsidRPr="00532D6C" w:rsidRDefault="00532D6C" w:rsidP="00106D44">
            <w:pPr>
              <w:tabs>
                <w:tab w:val="left" w:pos="426"/>
              </w:tabs>
              <w:spacing w:after="0" w:line="240" w:lineRule="auto"/>
              <w:jc w:val="right"/>
              <w:rPr>
                <w:rFonts w:ascii="GHEA Grapalat" w:eastAsia="Times New Roman" w:hAnsi="GHEA Grapalat" w:cs="Tahoma"/>
                <w:color w:val="000000"/>
                <w:sz w:val="20"/>
                <w:szCs w:val="20"/>
                <w:lang w:val="en-US"/>
              </w:rPr>
            </w:pPr>
          </w:p>
          <w:p w:rsidR="00532D6C" w:rsidRPr="00532D6C" w:rsidRDefault="00532D6C" w:rsidP="00106D44">
            <w:pPr>
              <w:tabs>
                <w:tab w:val="left" w:pos="426"/>
              </w:tabs>
              <w:spacing w:after="0" w:line="240" w:lineRule="auto"/>
              <w:jc w:val="right"/>
              <w:rPr>
                <w:rFonts w:ascii="GHEA Grapalat" w:eastAsia="Times New Roman" w:hAnsi="GHEA Grapalat" w:cs="Tahoma"/>
                <w:color w:val="000000"/>
                <w:sz w:val="20"/>
                <w:szCs w:val="20"/>
                <w:lang w:val="en-US"/>
              </w:rPr>
            </w:pP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Tahoma"/>
                <w:color w:val="000000"/>
                <w:sz w:val="20"/>
                <w:szCs w:val="20"/>
                <w:lang w:val="en-US"/>
              </w:rPr>
            </w:pPr>
            <w:r xmlns:w="http://schemas.openxmlformats.org/wordprocessingml/2006/main" w:rsidRPr="00532D6C">
              <w:rPr>
                <w:rFonts w:ascii="GHEA Grapalat" w:eastAsia="Times New Roman" w:hAnsi="GHEA Grapalat" w:cs="Tahoma"/>
                <w:color w:val="000000"/>
                <w:sz w:val="20"/>
                <w:szCs w:val="20"/>
                <w:lang w:val="en-US"/>
              </w:rPr>
              <w:t xml:space="preserve">/____________________/</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Sylfaen"/>
                <w:sz w:val="20"/>
                <w:szCs w:val="20"/>
                <w:lang w:val="en-US"/>
              </w:rPr>
            </w:pPr>
            <w:r xmlns:w="http://schemas.openxmlformats.org/wordprocessingml/2006/main" w:rsidRPr="00532D6C">
              <w:rPr>
                <w:rFonts w:ascii="GHEA Grapalat" w:eastAsia="Times New Roman" w:hAnsi="GHEA Grapalat" w:cs="Tahoma"/>
                <w:color w:val="000000"/>
                <w:sz w:val="20"/>
                <w:szCs w:val="20"/>
                <w:lang w:val="en-US"/>
              </w:rPr>
              <w:t xml:space="preserve">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signature </w:t>
            </w:r>
            <w:r xmlns:w="http://schemas.openxmlformats.org/wordprocessingml/2006/main" w:rsidRPr="00532D6C">
              <w:rPr>
                <w:rFonts w:ascii="GHEA Grapalat" w:eastAsia="Times New Roman" w:hAnsi="GHEA Grapalat" w:cs="Sylfaen"/>
                <w:sz w:val="20"/>
                <w:szCs w:val="20"/>
                <w:lang w:val="en-US"/>
              </w:rPr>
              <w:t xml:space="preserve">/</w:t>
            </w:r>
          </w:p>
          <w:p w:rsidR="00532D6C" w:rsidRPr="00532D6C" w:rsidRDefault="00532D6C" w:rsidP="00106D44">
            <w:pPr>
              <w:tabs>
                <w:tab w:val="left" w:pos="426"/>
              </w:tabs>
              <w:spacing w:after="0" w:line="240" w:lineRule="auto"/>
              <w:jc w:val="right"/>
              <w:rPr>
                <w:rFonts w:ascii="GHEA Grapalat" w:eastAsia="Times New Roman" w:hAnsi="GHEA Grapalat" w:cs="Arial"/>
                <w:sz w:val="20"/>
                <w:szCs w:val="20"/>
                <w:lang w:val="hy-AM"/>
              </w:rPr>
            </w:pPr>
          </w:p>
        </w:tc>
      </w:tr>
      <w:tr w:rsidR="00532D6C" w:rsidRPr="004C0DFD" w:rsidTr="00532D6C">
        <w:trPr>
          <w:trHeight w:val="2194"/>
        </w:trPr>
        <w:tc>
          <w:tcPr>
            <w:tcW w:w="5616" w:type="dxa"/>
            <w:tcBorders>
              <w:top w:val="nil"/>
              <w:left w:val="single" w:sz="4" w:space="0" w:color="auto"/>
              <w:bottom w:val="single" w:sz="4" w:space="0" w:color="auto"/>
              <w:right w:val="single" w:sz="4" w:space="0" w:color="auto"/>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lang w:val="en-US"/>
              </w:rPr>
            </w:pPr>
            <w:r xmlns:w="http://schemas.openxmlformats.org/wordprocessingml/2006/main" w:rsidRPr="00532D6C">
              <w:rPr>
                <w:rFonts w:ascii="GHEA Grapalat" w:eastAsia="Times New Roman" w:hAnsi="GHEA Grapalat" w:cs="Sylfaen"/>
                <w:sz w:val="20"/>
                <w:szCs w:val="20"/>
                <w:lang w:val="en-US"/>
              </w:rPr>
              <w:lastRenderedPageBreak xmlns:w="http://schemas.openxmlformats.org/wordprocessingml/2006/main"/>
            </w:r>
            <w:r xmlns:w="http://schemas.openxmlformats.org/wordprocessingml/2006/main" w:rsidRPr="00532D6C">
              <w:rPr>
                <w:rFonts w:ascii="GHEA Grapalat" w:eastAsia="Times New Roman" w:hAnsi="GHEA Grapalat" w:cs="Sylfaen"/>
                <w:sz w:val="20"/>
                <w:szCs w:val="20"/>
                <w:lang w:val="en-US"/>
              </w:rPr>
              <w:t xml:space="preserve">24. </w:t>
            </w:r>
            <w:r xmlns:w="http://schemas.openxmlformats.org/wordprocessingml/2006/main" w:rsidRPr="00532D6C">
              <w:rPr>
                <w:rFonts w:ascii="GHEA Grapalat" w:eastAsia="Times New Roman" w:hAnsi="GHEA Grapalat" w:cs="Arial"/>
                <w:sz w:val="20"/>
                <w:szCs w:val="20"/>
                <w:lang w:val="en-US"/>
              </w:rPr>
              <w:t xml:space="preserve">b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K.</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w:t>
            </w:r>
            <w:r xmlns:w="http://schemas.openxmlformats.org/wordprocessingml/2006/main" w:rsidRPr="00532D6C">
              <w:rPr>
                <w:rFonts w:ascii="GHEA Grapalat" w:eastAsia="Times New Roman" w:hAnsi="GHEA Grapalat" w:cs="Sylfaen"/>
                <w:sz w:val="20"/>
                <w:szCs w:val="20"/>
                <w:lang w:val="en-US"/>
              </w:rPr>
              <w:t xml:space="preserve">​</w:t>
            </w:r>
          </w:p>
          <w:p w:rsidR="00532D6C" w:rsidRPr="00532D6C" w:rsidRDefault="00532D6C" w:rsidP="00106D44">
            <w:pPr>
              <w:tabs>
                <w:tab w:val="left" w:pos="426"/>
              </w:tabs>
              <w:spacing w:after="0" w:line="240" w:lineRule="auto"/>
              <w:rPr>
                <w:rFonts w:ascii="GHEA Grapalat" w:eastAsia="Times New Roman" w:hAnsi="GHEA Grapalat" w:cs="Sylfaen"/>
                <w:sz w:val="20"/>
                <w:szCs w:val="20"/>
                <w:lang w:val="en-US"/>
              </w:rPr>
            </w:pPr>
          </w:p>
          <w:p w:rsidR="00532D6C" w:rsidRPr="00532D6C" w:rsidRDefault="00532D6C" w:rsidP="00106D44">
            <w:pPr>
              <w:tabs>
                <w:tab w:val="left" w:pos="426"/>
              </w:tabs>
              <w:spacing w:after="0" w:line="240" w:lineRule="auto"/>
              <w:rPr>
                <w:rFonts w:ascii="GHEA Grapalat" w:eastAsia="Times New Roman" w:hAnsi="GHEA Grapalat" w:cs="Sylfaen"/>
                <w:sz w:val="20"/>
                <w:szCs w:val="20"/>
                <w:lang w:val="en-US"/>
              </w:rPr>
            </w:pP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lang w:val="en-US"/>
              </w:rPr>
            </w:pPr>
            <w:r xmlns:w="http://schemas.openxmlformats.org/wordprocessingml/2006/main" w:rsidRPr="00532D6C">
              <w:rPr>
                <w:rFonts w:ascii="GHEA Grapalat" w:eastAsia="Times New Roman" w:hAnsi="GHEA Grapalat" w:cs="Tahoma"/>
                <w:color w:val="000000"/>
                <w:sz w:val="20"/>
                <w:szCs w:val="20"/>
                <w:lang w:val="en-US"/>
              </w:rPr>
              <w:t xml:space="preserve"> </w:t>
            </w:r>
            <w:r xmlns:w="http://schemas.openxmlformats.org/wordprocessingml/2006/main" w:rsidRPr="00532D6C">
              <w:rPr>
                <w:rFonts w:ascii="GHEA Grapalat" w:eastAsia="Times New Roman" w:hAnsi="GHEA Grapalat" w:cs="Sylfaen"/>
                <w:sz w:val="20"/>
                <w:szCs w:val="20"/>
                <w:lang w:val="en-US"/>
              </w:rPr>
              <w:t xml:space="preserve">2 </w:t>
            </w:r>
            <w:r xmlns:w="http://schemas.openxmlformats.org/wordprocessingml/2006/main" w:rsidRPr="00532D6C">
              <w:rPr>
                <w:rFonts w:ascii="GHEA Grapalat" w:eastAsia="Times New Roman" w:hAnsi="GHEA Grapalat" w:cs="Sylfaen"/>
                <w:sz w:val="20"/>
                <w:szCs w:val="20"/>
                <w:lang w:val="hy-AM"/>
              </w:rPr>
              <w:t xml:space="preserve">4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c </w:t>
            </w:r>
            <w:r xmlns:w="http://schemas.openxmlformats.org/wordprocessingml/2006/main" w:rsidRPr="00532D6C">
              <w:rPr>
                <w:rFonts w:ascii="GHEA Grapalat" w:eastAsia="Times New Roman" w:hAnsi="GHEA Grapalat" w:cs="Tahoma"/>
                <w:color w:val="000000"/>
                <w:sz w:val="20"/>
                <w:szCs w:val="20"/>
                <w:lang w:val="en-US"/>
              </w:rPr>
              <w:t xml:space="preserve">" </w:t>
            </w:r>
            <w:r xmlns:w="http://schemas.openxmlformats.org/wordprocessingml/2006/main" w:rsidRPr="00532D6C">
              <w:rPr>
                <w:rFonts w:ascii="GHEA Grapalat" w:eastAsia="Times New Roman" w:hAnsi="GHEA Grapalat" w:cs="Arial"/>
                <w:color w:val="000000"/>
                <w:sz w:val="20"/>
                <w:szCs w:val="20"/>
                <w:lang w:val="en-US"/>
              </w:rPr>
              <w:t xml:space="preserve">___ </w:t>
            </w:r>
            <w:r xmlns:w="http://schemas.openxmlformats.org/wordprocessingml/2006/main" w:rsidRPr="00532D6C">
              <w:rPr>
                <w:rFonts w:ascii="GHEA Grapalat" w:eastAsia="Times New Roman" w:hAnsi="GHEA Grapalat" w:cs="Sylfaen"/>
                <w:color w:val="000000"/>
                <w:sz w:val="20"/>
                <w:szCs w:val="20"/>
                <w:lang w:val="en-US"/>
              </w:rPr>
              <w:t xml:space="preserve">" </w:t>
            </w:r>
            <w:r xmlns:w="http://schemas.openxmlformats.org/wordprocessingml/2006/main" w:rsidRPr="00532D6C">
              <w:rPr>
                <w:rFonts w:ascii="GHEA Grapalat" w:eastAsia="Times New Roman" w:hAnsi="GHEA Grapalat" w:cs="Sylfaen"/>
                <w:color w:val="000000"/>
                <w:sz w:val="20"/>
                <w:szCs w:val="20"/>
                <w:lang w:val="en-US"/>
              </w:rPr>
              <w:t xml:space="preserve">___ </w:t>
            </w:r>
            <w:r xmlns:w="http://schemas.openxmlformats.org/wordprocessingml/2006/main" w:rsidRPr="00532D6C">
              <w:rPr>
                <w:rFonts w:ascii="GHEA Grapalat" w:eastAsia="Times New Roman" w:hAnsi="GHEA Grapalat" w:cs="Tahoma"/>
                <w:color w:val="000000"/>
                <w:sz w:val="20"/>
                <w:szCs w:val="20"/>
                <w:lang w:val="en-US"/>
              </w:rPr>
              <w:t xml:space="preserve">20___</w:t>
            </w:r>
            <w:r xmlns:w="http://schemas.openxmlformats.org/wordprocessingml/2006/main" w:rsidRPr="00532D6C">
              <w:rPr>
                <w:rFonts w:ascii="GHEA Grapalat" w:eastAsia="Times New Roman" w:hAnsi="GHEA Grapalat" w:cs="Sylfaen"/>
                <w:sz w:val="20"/>
                <w:szCs w:val="20"/>
                <w:lang w:val="en-US"/>
              </w:rPr>
              <w:t xml:space="preserve"> </w:t>
            </w:r>
          </w:p>
          <w:p w:rsidR="00532D6C" w:rsidRPr="00532D6C" w:rsidRDefault="00532D6C" w:rsidP="00106D44">
            <w:pPr>
              <w:tabs>
                <w:tab w:val="left" w:pos="426"/>
              </w:tabs>
              <w:spacing w:after="0" w:line="240" w:lineRule="auto"/>
              <w:rPr>
                <w:rFonts w:ascii="GHEA Grapalat" w:eastAsia="Times New Roman" w:hAnsi="GHEA Grapalat" w:cs="Sylfaen"/>
                <w:sz w:val="20"/>
                <w:szCs w:val="20"/>
                <w:lang w:val="en-US"/>
              </w:rPr>
            </w:pP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lang w:val="en-US"/>
              </w:rPr>
            </w:pPr>
            <w:r xmlns:w="http://schemas.openxmlformats.org/wordprocessingml/2006/main" w:rsidRPr="00532D6C">
              <w:rPr>
                <w:rFonts w:ascii="GHEA Grapalat" w:eastAsia="Times New Roman" w:hAnsi="GHEA Grapalat" w:cs="Sylfaen"/>
                <w:sz w:val="20"/>
                <w:szCs w:val="20"/>
                <w:lang w:val="en-US"/>
              </w:rPr>
              <w:t xml:space="preserve">  </w:t>
            </w:r>
          </w:p>
          <w:p w:rsidR="00532D6C" w:rsidRPr="00532D6C" w:rsidRDefault="00532D6C" w:rsidP="00106D44">
            <w:pPr>
              <w:tabs>
                <w:tab w:val="left" w:pos="426"/>
              </w:tabs>
              <w:spacing w:after="0" w:line="240" w:lineRule="auto"/>
              <w:rPr>
                <w:rFonts w:ascii="GHEA Grapalat" w:eastAsia="Times New Roman" w:hAnsi="GHEA Grapalat" w:cs="Arial"/>
                <w:sz w:val="20"/>
                <w:szCs w:val="20"/>
                <w:lang w:val="en-US"/>
              </w:rPr>
            </w:pPr>
          </w:p>
        </w:tc>
        <w:tc>
          <w:tcPr>
            <w:tcW w:w="5364" w:type="dxa"/>
            <w:tcBorders>
              <w:top w:val="nil"/>
              <w:left w:val="nil"/>
              <w:bottom w:val="single" w:sz="4" w:space="0" w:color="auto"/>
              <w:right w:val="single" w:sz="4" w:space="0" w:color="auto"/>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lang w:val="en-US"/>
              </w:rPr>
            </w:pPr>
            <w:r xmlns:w="http://schemas.openxmlformats.org/wordprocessingml/2006/main" w:rsidRPr="00532D6C">
              <w:rPr>
                <w:rFonts w:ascii="GHEA Grapalat" w:eastAsia="Times New Roman" w:hAnsi="GHEA Grapalat" w:cs="Sylfaen"/>
                <w:sz w:val="20"/>
                <w:szCs w:val="20"/>
                <w:lang w:val="en-US"/>
              </w:rPr>
              <w:t xml:space="preserve">23. </w:t>
            </w:r>
            <w:r xmlns:w="http://schemas.openxmlformats.org/wordprocessingml/2006/main" w:rsidRPr="00532D6C">
              <w:rPr>
                <w:rFonts w:ascii="GHEA Grapalat" w:eastAsia="Times New Roman" w:hAnsi="GHEA Grapalat" w:cs="Arial"/>
                <w:sz w:val="20"/>
                <w:szCs w:val="20"/>
                <w:lang w:val="en-US"/>
              </w:rPr>
              <w:t xml:space="preserve">b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K.</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w:t>
            </w:r>
            <w:r xmlns:w="http://schemas.openxmlformats.org/wordprocessingml/2006/main" w:rsidRPr="00532D6C">
              <w:rPr>
                <w:rFonts w:ascii="GHEA Grapalat" w:eastAsia="Times New Roman" w:hAnsi="GHEA Grapalat" w:cs="Sylfaen"/>
                <w:sz w:val="20"/>
                <w:szCs w:val="20"/>
                <w:lang w:val="en-US"/>
              </w:rPr>
              <w:t xml:space="preserve">​</w:t>
            </w:r>
          </w:p>
          <w:p w:rsidR="00532D6C" w:rsidRPr="00532D6C" w:rsidRDefault="00532D6C" w:rsidP="00106D44">
            <w:pPr>
              <w:tabs>
                <w:tab w:val="left" w:pos="426"/>
              </w:tabs>
              <w:spacing w:after="0" w:line="240" w:lineRule="auto"/>
              <w:rPr>
                <w:rFonts w:ascii="GHEA Grapalat" w:eastAsia="Times New Roman" w:hAnsi="GHEA Grapalat" w:cs="Sylfaen"/>
                <w:sz w:val="20"/>
                <w:szCs w:val="20"/>
                <w:lang w:val="en-US"/>
              </w:rPr>
            </w:pP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lang w:val="en-US"/>
              </w:rPr>
            </w:pPr>
            <w:r xmlns:w="http://schemas.openxmlformats.org/wordprocessingml/2006/main" w:rsidRPr="00532D6C">
              <w:rPr>
                <w:rFonts w:ascii="GHEA Grapalat" w:eastAsia="Times New Roman" w:hAnsi="GHEA Grapalat" w:cs="Sylfaen"/>
                <w:sz w:val="20"/>
                <w:szCs w:val="20"/>
                <w:lang w:val="en-US"/>
              </w:rPr>
              <w:t xml:space="preserve">                     </w:t>
            </w: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color w:val="000000"/>
                <w:sz w:val="20"/>
                <w:szCs w:val="20"/>
                <w:lang w:val="en-US"/>
              </w:rPr>
            </w:pPr>
            <w:r xmlns:w="http://schemas.openxmlformats.org/wordprocessingml/2006/main" w:rsidRPr="00532D6C">
              <w:rPr>
                <w:rFonts w:ascii="GHEA Grapalat" w:eastAsia="Times New Roman" w:hAnsi="GHEA Grapalat" w:cs="Sylfaen"/>
                <w:sz w:val="20"/>
                <w:szCs w:val="20"/>
                <w:lang w:val="en-US"/>
              </w:rPr>
              <w:t xml:space="preserve">23. </w:t>
            </w:r>
            <w:r xmlns:w="http://schemas.openxmlformats.org/wordprocessingml/2006/main" w:rsidRPr="00532D6C">
              <w:rPr>
                <w:rFonts w:ascii="GHEA Grapalat" w:eastAsia="Times New Roman" w:hAnsi="GHEA Grapalat" w:cs="Arial"/>
                <w:sz w:val="20"/>
                <w:szCs w:val="20"/>
                <w:lang w:val="hy-AM"/>
              </w:rPr>
              <w:t xml:space="preserve">c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Execution:</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date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Sylfaen"/>
                <w:color w:val="000000"/>
                <w:sz w:val="20"/>
                <w:szCs w:val="20"/>
                <w:lang w:val="en-US"/>
              </w:rPr>
              <w:t xml:space="preserve">" </w:t>
            </w:r>
            <w:r xmlns:w="http://schemas.openxmlformats.org/wordprocessingml/2006/main" w:rsidRPr="00532D6C">
              <w:rPr>
                <w:rFonts w:ascii="GHEA Grapalat" w:eastAsia="Times New Roman" w:hAnsi="GHEA Grapalat" w:cs="Tahoma"/>
                <w:color w:val="000000"/>
                <w:sz w:val="20"/>
                <w:szCs w:val="20"/>
                <w:lang w:val="en-US"/>
              </w:rPr>
              <w:t xml:space="preserve">___ </w:t>
            </w:r>
            <w:r xmlns:w="http://schemas.openxmlformats.org/wordprocessingml/2006/main" w:rsidRPr="00532D6C">
              <w:rPr>
                <w:rFonts w:ascii="GHEA Grapalat" w:eastAsia="Times New Roman" w:hAnsi="GHEA Grapalat" w:cs="Arial"/>
                <w:color w:val="000000"/>
                <w:sz w:val="20"/>
                <w:szCs w:val="20"/>
                <w:lang w:val="en-US"/>
              </w:rPr>
              <w:t xml:space="preserve">" </w:t>
            </w:r>
            <w:r xmlns:w="http://schemas.openxmlformats.org/wordprocessingml/2006/main" w:rsidRPr="00532D6C">
              <w:rPr>
                <w:rFonts w:ascii="GHEA Grapalat" w:eastAsia="Times New Roman" w:hAnsi="GHEA Grapalat" w:cs="Sylfaen"/>
                <w:color w:val="000000"/>
                <w:sz w:val="20"/>
                <w:szCs w:val="20"/>
                <w:lang w:val="en-US"/>
              </w:rPr>
              <w:t xml:space="preserve">___ </w:t>
            </w:r>
            <w:r xmlns:w="http://schemas.openxmlformats.org/wordprocessingml/2006/main" w:rsidRPr="00532D6C">
              <w:rPr>
                <w:rFonts w:ascii="GHEA Grapalat" w:eastAsia="Times New Roman" w:hAnsi="GHEA Grapalat" w:cs="Tahoma"/>
                <w:color w:val="000000"/>
                <w:sz w:val="20"/>
                <w:szCs w:val="20"/>
                <w:lang w:val="en-US"/>
              </w:rPr>
              <w:t xml:space="preserve">20___</w:t>
            </w:r>
          </w:p>
          <w:p w:rsidR="00532D6C" w:rsidRPr="00532D6C" w:rsidRDefault="00532D6C" w:rsidP="00106D44">
            <w:pPr>
              <w:tabs>
                <w:tab w:val="left" w:pos="426"/>
              </w:tabs>
              <w:spacing w:after="0" w:line="240" w:lineRule="auto"/>
              <w:rPr>
                <w:rFonts w:ascii="GHEA Grapalat" w:eastAsia="Times New Roman" w:hAnsi="GHEA Grapalat" w:cs="Sylfaen"/>
                <w:color w:val="000000"/>
                <w:sz w:val="20"/>
                <w:szCs w:val="20"/>
                <w:lang w:val="en-US"/>
              </w:rPr>
            </w:pPr>
          </w:p>
          <w:p w:rsidR="00532D6C" w:rsidRPr="00532D6C" w:rsidRDefault="00532D6C" w:rsidP="00106D44">
            <w:pPr>
              <w:tabs>
                <w:tab w:val="left" w:pos="426"/>
              </w:tabs>
              <w:spacing w:after="0" w:line="240" w:lineRule="auto"/>
              <w:rPr>
                <w:rFonts w:ascii="GHEA Grapalat" w:eastAsia="Times New Roman" w:hAnsi="GHEA Grapalat" w:cs="Sylfaen"/>
                <w:sz w:val="20"/>
                <w:szCs w:val="20"/>
                <w:lang w:val="en-US"/>
              </w:rPr>
            </w:pPr>
          </w:p>
          <w:p w:rsidR="00532D6C" w:rsidRPr="00532D6C" w:rsidRDefault="00532D6C" w:rsidP="00106D44">
            <w:pPr>
              <w:tabs>
                <w:tab w:val="left" w:pos="426"/>
              </w:tabs>
              <w:spacing w:after="0" w:line="240" w:lineRule="auto"/>
              <w:jc w:val="right"/>
              <w:rPr>
                <w:rFonts w:ascii="GHEA Grapalat" w:eastAsia="Times New Roman" w:hAnsi="GHEA Grapalat" w:cs="Arial"/>
                <w:sz w:val="20"/>
                <w:szCs w:val="20"/>
                <w:lang w:val="en-US"/>
              </w:rPr>
            </w:pPr>
          </w:p>
        </w:tc>
      </w:tr>
    </w:tbl>
    <w:p w:rsidR="00532D6C" w:rsidRPr="00532D6C" w:rsidRDefault="00532D6C" w:rsidP="00106D44">
      <w:pPr>
        <w:tabs>
          <w:tab w:val="left" w:pos="426"/>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rsidR="00532D6C" w:rsidRPr="00532D6C" w:rsidRDefault="00532D6C" w:rsidP="00106D44">
      <w:pPr>
        <w:tabs>
          <w:tab w:val="left" w:pos="426"/>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rsidR="00532D6C" w:rsidRPr="00532D6C" w:rsidRDefault="00532D6C" w:rsidP="00106D44">
      <w:pPr>
        <w:tabs>
          <w:tab w:val="left" w:pos="426"/>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rsidR="00532D6C" w:rsidRPr="00532D6C" w:rsidRDefault="00532D6C" w:rsidP="00106D44">
      <w:pPr>
        <w:tabs>
          <w:tab w:val="left" w:pos="426"/>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rsidR="00532D6C" w:rsidRPr="00532D6C" w:rsidRDefault="00532D6C" w:rsidP="00106D44">
      <w:pPr>
        <w:tabs>
          <w:tab w:val="left" w:pos="426"/>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rsidR="00532D6C" w:rsidRPr="00532D6C" w:rsidRDefault="00532D6C" w:rsidP="00106D44">
      <w:pPr xmlns:w="http://schemas.openxmlformats.org/wordprocessingml/2006/main">
        <w:tabs>
          <w:tab w:val="left" w:pos="426"/>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Payment:</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demand letter</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to be completed</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is</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according to</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hereby</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by invitation</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defined</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Franklin Gothic Medium Cond"/>
          <w:sz w:val="16"/>
          <w:szCs w:val="24"/>
          <w:lang w:val="hy-AM"/>
        </w:rPr>
        <w:t xml:space="preserve">Payment</w:t>
      </w:r>
      <w:r xmlns:w="http://schemas.openxmlformats.org/wordprocessingml/2006/main" w:rsidRPr="00532D6C">
        <w:rPr>
          <w:rFonts w:ascii="GHEA Grapalat" w:eastAsia="Times New Roman" w:hAnsi="GHEA Grapalat" w:cs="Arial"/>
          <w:sz w:val="16"/>
          <w:szCs w:val="24"/>
          <w:lang w:val="hy-AM"/>
        </w:rPr>
        <w:t xml:space="preserve">​</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of demand</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mandatory</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valid conditions</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and:</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filling</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order </w:t>
      </w:r>
      <w:r xmlns:w="http://schemas.openxmlformats.org/wordprocessingml/2006/main" w:rsidRPr="00532D6C">
        <w:rPr>
          <w:rFonts w:ascii="GHEA Grapalat" w:eastAsia="Times New Roman" w:hAnsi="GHEA Grapalat" w:cs="Franklin Gothic Medium Cond"/>
          <w:sz w:val="16"/>
          <w:szCs w:val="24"/>
          <w:lang w:val="hy-AM"/>
        </w:rPr>
        <w:t xml:space="preserve">" </w:t>
      </w:r>
      <w:r xmlns:w="http://schemas.openxmlformats.org/wordprocessingml/2006/main" w:rsidRPr="00532D6C">
        <w:rPr>
          <w:rFonts w:ascii="GHEA Grapalat" w:eastAsia="Times New Roman" w:hAnsi="GHEA Grapalat" w:cs="Times New Roman"/>
          <w:sz w:val="16"/>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lang w:val="nl-NL"/>
        </w:rPr>
      </w:pPr>
      <w:r xmlns:w="http://schemas.openxmlformats.org/wordprocessingml/2006/main" w:rsidRPr="00532D6C">
        <w:rPr>
          <w:rFonts w:ascii="GHEA Grapalat" w:eastAsia="Times New Roman" w:hAnsi="GHEA Grapalat" w:cs="Times New Roman"/>
          <w:b/>
          <w:sz w:val="24"/>
          <w:szCs w:val="24"/>
          <w:lang w:val="hy-AM"/>
        </w:rPr>
        <w:br xmlns:w="http://schemas.openxmlformats.org/wordprocessingml/2006/main" w:type="page"/>
      </w:r>
      <w:r xmlns:w="http://schemas.openxmlformats.org/wordprocessingml/2006/main" w:rsidRPr="00532D6C">
        <w:rPr>
          <w:rFonts w:ascii="GHEA Grapalat" w:eastAsia="Times New Roman" w:hAnsi="GHEA Grapalat" w:cs="Arial"/>
          <w:b/>
          <w:lang w:val="hy-AM"/>
        </w:rPr>
        <w:lastRenderedPageBreak xmlns:w="http://schemas.openxmlformats.org/wordprocessingml/2006/main"/>
      </w:r>
      <w:r xmlns:w="http://schemas.openxmlformats.org/wordprocessingml/2006/main" w:rsidRPr="00532D6C">
        <w:rPr>
          <w:rFonts w:ascii="GHEA Grapalat" w:eastAsia="Times New Roman" w:hAnsi="GHEA Grapalat" w:cs="Arial"/>
          <w:b/>
          <w:lang w:val="hy-AM"/>
        </w:rPr>
        <w:t xml:space="preserve">Payment:</w:t>
      </w:r>
      <w:r xmlns:w="http://schemas.openxmlformats.org/wordprocessingml/2006/main" w:rsidRPr="00532D6C">
        <w:rPr>
          <w:rFonts w:ascii="GHEA Grapalat" w:eastAsia="Times New Roman" w:hAnsi="GHEA Grapalat" w:cs="Times New Roman"/>
          <w:b/>
          <w:lang w:val="nl-NL"/>
        </w:rPr>
        <w:t xml:space="preserve"> </w:t>
      </w:r>
      <w:r xmlns:w="http://schemas.openxmlformats.org/wordprocessingml/2006/main" w:rsidRPr="00532D6C">
        <w:rPr>
          <w:rFonts w:ascii="GHEA Grapalat" w:eastAsia="Times New Roman" w:hAnsi="GHEA Grapalat" w:cs="Arial"/>
          <w:b/>
          <w:lang w:val="hy-AM"/>
        </w:rPr>
        <w:t xml:space="preserve">of demand</w:t>
      </w:r>
      <w:r xmlns:w="http://schemas.openxmlformats.org/wordprocessingml/2006/main" w:rsidRPr="00532D6C">
        <w:rPr>
          <w:rFonts w:ascii="GHEA Grapalat" w:eastAsia="Times New Roman" w:hAnsi="GHEA Grapalat" w:cs="Times New Roman"/>
          <w:b/>
          <w:lang w:val="nl-NL"/>
        </w:rPr>
        <w:t xml:space="preserve"> </w:t>
      </w:r>
      <w:r xmlns:w="http://schemas.openxmlformats.org/wordprocessingml/2006/main" w:rsidRPr="00532D6C">
        <w:rPr>
          <w:rFonts w:ascii="GHEA Grapalat" w:eastAsia="Times New Roman" w:hAnsi="GHEA Grapalat" w:cs="Arial"/>
          <w:b/>
          <w:lang w:val="hy-AM"/>
        </w:rPr>
        <w:t xml:space="preserve">mandatory</w:t>
      </w:r>
      <w:r xmlns:w="http://schemas.openxmlformats.org/wordprocessingml/2006/main" w:rsidRPr="00532D6C">
        <w:rPr>
          <w:rFonts w:ascii="GHEA Grapalat" w:eastAsia="Times New Roman" w:hAnsi="GHEA Grapalat" w:cs="Times New Roman"/>
          <w:b/>
          <w:lang w:val="nl-NL"/>
        </w:rPr>
        <w:t xml:space="preserve"> </w:t>
      </w:r>
      <w:r xmlns:w="http://schemas.openxmlformats.org/wordprocessingml/2006/main" w:rsidRPr="00532D6C">
        <w:rPr>
          <w:rFonts w:ascii="GHEA Grapalat" w:eastAsia="Times New Roman" w:hAnsi="GHEA Grapalat" w:cs="Arial"/>
          <w:b/>
          <w:lang w:val="hy-AM"/>
        </w:rPr>
        <w:t xml:space="preserve">valid conditions</w:t>
      </w:r>
      <w:r xmlns:w="http://schemas.openxmlformats.org/wordprocessingml/2006/main" w:rsidRPr="00532D6C">
        <w:rPr>
          <w:rFonts w:ascii="GHEA Grapalat" w:eastAsia="Times New Roman" w:hAnsi="GHEA Grapalat" w:cs="Times New Roman"/>
          <w:b/>
          <w:lang w:val="nl-NL"/>
        </w:rPr>
        <w:t xml:space="preserve"> </w:t>
      </w:r>
      <w:r xmlns:w="http://schemas.openxmlformats.org/wordprocessingml/2006/main" w:rsidRPr="00532D6C">
        <w:rPr>
          <w:rFonts w:ascii="GHEA Grapalat" w:eastAsia="Times New Roman" w:hAnsi="GHEA Grapalat" w:cs="Arial"/>
          <w:b/>
          <w:lang w:val="hy-AM"/>
        </w:rPr>
        <w:t xml:space="preserve">and:</w:t>
      </w:r>
      <w:r xmlns:w="http://schemas.openxmlformats.org/wordprocessingml/2006/main" w:rsidRPr="00532D6C">
        <w:rPr>
          <w:rFonts w:ascii="GHEA Grapalat" w:eastAsia="Times New Roman" w:hAnsi="GHEA Grapalat" w:cs="Times New Roman"/>
          <w:b/>
          <w:lang w:val="nl-NL"/>
        </w:rPr>
        <w:t xml:space="preserve"> </w:t>
      </w:r>
      <w:r xmlns:w="http://schemas.openxmlformats.org/wordprocessingml/2006/main" w:rsidRPr="00532D6C">
        <w:rPr>
          <w:rFonts w:ascii="GHEA Grapalat" w:eastAsia="Times New Roman" w:hAnsi="GHEA Grapalat" w:cs="Arial"/>
          <w:b/>
          <w:lang w:val="hy-AM"/>
        </w:rPr>
        <w:t xml:space="preserve">filling</w:t>
      </w:r>
      <w:r xmlns:w="http://schemas.openxmlformats.org/wordprocessingml/2006/main" w:rsidRPr="00532D6C">
        <w:rPr>
          <w:rFonts w:ascii="GHEA Grapalat" w:eastAsia="Times New Roman" w:hAnsi="GHEA Grapalat" w:cs="Times New Roman"/>
          <w:b/>
          <w:lang w:val="nl-NL"/>
        </w:rPr>
        <w:t xml:space="preserve"> </w:t>
      </w:r>
      <w:r xmlns:w="http://schemas.openxmlformats.org/wordprocessingml/2006/main" w:rsidRPr="00532D6C">
        <w:rPr>
          <w:rFonts w:ascii="GHEA Grapalat" w:eastAsia="Times New Roman" w:hAnsi="GHEA Grapalat" w:cs="Arial"/>
          <w:b/>
          <w:lang w:val="hy-AM"/>
        </w:rPr>
        <w:t xml:space="preserve">the guide</w:t>
      </w:r>
    </w:p>
    <w:p w:rsidR="00532D6C" w:rsidRPr="00532D6C" w:rsidRDefault="00532D6C" w:rsidP="00106D44">
      <w:pPr>
        <w:tabs>
          <w:tab w:val="left" w:pos="426"/>
        </w:tabs>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Q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Q :</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Times New Roman"/>
                <w:b/>
                <w:sz w:val="20"/>
                <w:szCs w:val="20"/>
                <w:lang w:val="en-US"/>
              </w:rPr>
              <w:t xml:space="preserve">&lt;&lt; </w:t>
            </w:r>
            <w:r xmlns:w="http://schemas.openxmlformats.org/wordprocessingml/2006/main" w:rsidRPr="00532D6C">
              <w:rPr>
                <w:rFonts w:ascii="GHEA Grapalat" w:eastAsia="Times New Roman" w:hAnsi="GHEA Grapalat" w:cs="Arial"/>
                <w:b/>
                <w:sz w:val="20"/>
                <w:szCs w:val="20"/>
                <w:lang w:val="en-US"/>
              </w:rPr>
              <w:t xml:space="preserve">Payment</w:t>
            </w: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en-US"/>
              </w:rPr>
              <w:t xml:space="preserve">requisition </w:t>
            </w:r>
            <w:r xmlns:w="http://schemas.openxmlformats.org/wordprocessingml/2006/main" w:rsidRPr="00532D6C">
              <w:rPr>
                <w:rFonts w:ascii="GHEA Grapalat" w:eastAsia="Times New Roman" w:hAnsi="GHEA Grapalat" w:cs="Times New Roman"/>
                <w:b/>
                <w:sz w:val="20"/>
                <w:szCs w:val="20"/>
                <w:lang w:val="en-US"/>
              </w:rPr>
              <w:t xml:space="preserve">&gt;&gt; </w:t>
            </w:r>
            <w:r xmlns:w="http://schemas.openxmlformats.org/wordprocessingml/2006/main" w:rsidRPr="00532D6C">
              <w:rPr>
                <w:rFonts w:ascii="GHEA Grapalat" w:eastAsia="Times New Roman" w:hAnsi="GHEA Grapalat" w:cs="Arial"/>
                <w:b/>
                <w:sz w:val="20"/>
                <w:szCs w:val="20"/>
                <w:lang w:val="en-US"/>
              </w:rPr>
              <w:t xml:space="preserve">document</w:t>
            </w: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en-US"/>
              </w:rPr>
              <w:t xml:space="preserve">valid conditions</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Arial"/>
                <w:b/>
                <w:sz w:val="20"/>
                <w:szCs w:val="20"/>
                <w:lang w:val="en-US"/>
              </w:rPr>
              <w:t xml:space="preserve">Marked</w:t>
            </w: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en-US"/>
              </w:rPr>
              <w:t xml:space="preserve">field </w:t>
            </w:r>
            <w:r xmlns:w="http://schemas.openxmlformats.org/wordprocessingml/2006/main" w:rsidRPr="00532D6C">
              <w:rPr>
                <w:rFonts w:ascii="GHEA Grapalat" w:eastAsia="Times New Roman" w:hAnsi="GHEA Grapalat" w:cs="Times New Roman"/>
                <w:b/>
                <w:sz w:val="20"/>
                <w:szCs w:val="20"/>
                <w:lang w:val="en-US"/>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Arial"/>
                <w:b/>
                <w:sz w:val="20"/>
                <w:szCs w:val="20"/>
                <w:lang w:val="en-US"/>
              </w:rPr>
              <w:t xml:space="preserve">of validity</w:t>
            </w: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en-US"/>
              </w:rPr>
              <w:t xml:space="preserve">availability</w:t>
            </w: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en-US"/>
              </w:rPr>
              <w:t xml:space="preserve">in the document</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hy-AM"/>
              </w:rPr>
            </w:pPr>
            <w:r xmlns:w="http://schemas.openxmlformats.org/wordprocessingml/2006/main" w:rsidRPr="00532D6C">
              <w:rPr>
                <w:rFonts w:ascii="GHEA Grapalat" w:eastAsia="Times New Roman" w:hAnsi="GHEA Grapalat" w:cs="Arial"/>
                <w:b/>
                <w:sz w:val="20"/>
                <w:szCs w:val="20"/>
                <w:lang w:val="en-US"/>
              </w:rPr>
              <w:t xml:space="preserve">Valid condition</w:t>
            </w: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en-US"/>
              </w:rPr>
              <w:t xml:space="preserve">filling</w:t>
            </w: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en-US"/>
              </w:rPr>
              <w:t xml:space="preserve">the requirement</w:t>
            </w:r>
            <w:r xmlns:w="http://schemas.openxmlformats.org/wordprocessingml/2006/main" w:rsidRPr="00532D6C">
              <w:rPr>
                <w:rFonts w:ascii="GHEA Grapalat" w:eastAsia="Times New Roman" w:hAnsi="GHEA Grapalat" w:cs="Times New Roman"/>
                <w:b/>
                <w:sz w:val="20"/>
                <w:szCs w:val="20"/>
                <w:lang w:val="hy-AM"/>
              </w:rPr>
              <w:t xml:space="preserve"> </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hy-AM"/>
              </w:rPr>
              <w:t xml:space="preserve">shopping</w:t>
            </w:r>
            <w:r xmlns:w="http://schemas.openxmlformats.org/wordprocessingml/2006/main" w:rsidRPr="00532D6C">
              <w:rPr>
                <w:rFonts w:ascii="GHEA Grapalat" w:eastAsia="Times New Roman" w:hAnsi="GHEA Grapalat" w:cs="Times New Roman"/>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process</w:t>
            </w:r>
            <w:r xmlns:w="http://schemas.openxmlformats.org/wordprocessingml/2006/main" w:rsidRPr="00532D6C">
              <w:rPr>
                <w:rFonts w:ascii="GHEA Grapalat" w:eastAsia="Times New Roman" w:hAnsi="GHEA Grapalat" w:cs="Times New Roman"/>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with</w:t>
            </w:r>
            <w:r xmlns:w="http://schemas.openxmlformats.org/wordprocessingml/2006/main" w:rsidRPr="00532D6C">
              <w:rPr>
                <w:rFonts w:ascii="GHEA Grapalat" w:eastAsia="Times New Roman" w:hAnsi="GHEA Grapalat" w:cs="Times New Roman"/>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related </w:t>
            </w:r>
            <w:r xmlns:w="http://schemas.openxmlformats.org/wordprocessingml/2006/main" w:rsidRPr="00532D6C">
              <w:rPr>
                <w:rFonts w:ascii="GHEA Grapalat" w:eastAsia="Times New Roman" w:hAnsi="GHEA Grapalat" w:cs="Times New Roman"/>
                <w:b/>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Arial"/>
                <w:b/>
                <w:sz w:val="20"/>
                <w:szCs w:val="20"/>
                <w:lang w:val="en-US"/>
              </w:rPr>
              <w:t xml:space="preserve">Validity: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Arial"/>
                <w:b/>
                <w:sz w:val="20"/>
                <w:szCs w:val="20"/>
                <w:lang w:val="en-US"/>
              </w:rPr>
              <w:t xml:space="preserve">complementary</w:t>
            </w: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en-US"/>
              </w:rPr>
              <w:t xml:space="preserve">side </w:t>
            </w:r>
            <w:r xmlns:w="http://schemas.openxmlformats.org/wordprocessingml/2006/main" w:rsidRPr="00532D6C">
              <w:rPr>
                <w:rFonts w:ascii="GHEA Grapalat" w:eastAsia="Times New Roman" w:hAnsi="GHEA Grapalat" w:cs="Times New Roman"/>
                <w:b/>
                <w:sz w:val="20"/>
                <w:szCs w:val="20"/>
                <w:lang w:val="en-US"/>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Arial"/>
                <w:b/>
                <w:sz w:val="20"/>
                <w:szCs w:val="20"/>
                <w:lang w:val="en-US"/>
              </w:rPr>
              <w:t xml:space="preserve">beneficiary</w:t>
            </w: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en-US"/>
              </w:rPr>
              <w:t xml:space="preserve">or</w:t>
            </w: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en-US"/>
              </w:rPr>
              <w:t xml:space="preserve">the payer</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hy-AM"/>
              </w:rPr>
              <w:t xml:space="preserve">shopping</w:t>
            </w:r>
            <w:r xmlns:w="http://schemas.openxmlformats.org/wordprocessingml/2006/main" w:rsidRPr="00532D6C">
              <w:rPr>
                <w:rFonts w:ascii="GHEA Grapalat" w:eastAsia="Times New Roman" w:hAnsi="GHEA Grapalat" w:cs="Times New Roman"/>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process</w:t>
            </w:r>
            <w:r xmlns:w="http://schemas.openxmlformats.org/wordprocessingml/2006/main" w:rsidRPr="00532D6C">
              <w:rPr>
                <w:rFonts w:ascii="GHEA Grapalat" w:eastAsia="Times New Roman" w:hAnsi="GHEA Grapalat" w:cs="Times New Roman"/>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with</w:t>
            </w:r>
            <w:r xmlns:w="http://schemas.openxmlformats.org/wordprocessingml/2006/main" w:rsidRPr="00532D6C">
              <w:rPr>
                <w:rFonts w:ascii="GHEA Grapalat" w:eastAsia="Times New Roman" w:hAnsi="GHEA Grapalat" w:cs="Times New Roman"/>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related </w:t>
            </w:r>
            <w:r xmlns:w="http://schemas.openxmlformats.org/wordprocessingml/2006/main" w:rsidRPr="00532D6C">
              <w:rPr>
                <w:rFonts w:ascii="GHEA Grapalat" w:eastAsia="Times New Roman" w:hAnsi="GHEA Grapalat" w:cs="Times New Roman"/>
                <w:b/>
                <w:sz w:val="20"/>
                <w:szCs w:val="20"/>
                <w:lang w:val="en-US"/>
              </w:rPr>
              <w:t xml:space="preserve">)</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Times New Roman"/>
                <w:b/>
                <w:sz w:val="20"/>
                <w:szCs w:val="20"/>
                <w:lang w:val="en-US"/>
              </w:rPr>
              <w:t xml:space="preserve">1:</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Times New Roman"/>
                <w:b/>
                <w:sz w:val="20"/>
                <w:szCs w:val="20"/>
                <w:lang w:val="en-US"/>
              </w:rPr>
              <w:t xml:space="preserve">2:</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Times New Roman"/>
                <w:b/>
                <w:sz w:val="20"/>
                <w:szCs w:val="20"/>
                <w:lang w:val="en-US"/>
              </w:rPr>
              <w:t xml:space="preserve">3:</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Times New Roman"/>
                <w:b/>
                <w:sz w:val="20"/>
                <w:szCs w:val="20"/>
                <w:lang w:val="en-US"/>
              </w:rPr>
              <w:t xml:space="preserve">4:</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Times New Roman"/>
                <w:b/>
                <w:sz w:val="20"/>
                <w:szCs w:val="20"/>
                <w:lang w:val="en-US"/>
              </w:rPr>
              <w:t xml:space="preserve">5:00</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Times New Roman"/>
                <w:sz w:val="20"/>
                <w:szCs w:val="20"/>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of the document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name: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of the document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advance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completed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 </w:t>
            </w:r>
            <w:r xmlns:w="http://schemas.openxmlformats.org/wordprocessingml/2006/main" w:rsidRPr="00532D6C">
              <w:rPr>
                <w:rFonts w:ascii="GHEA Grapalat" w:eastAsia="Times New Roman" w:hAnsi="GHEA Grapalat" w:cs="Times New Roman"/>
                <w:sz w:val="20"/>
                <w:szCs w:val="20"/>
                <w:lang w:val="hy-AM"/>
              </w:rPr>
              <w:t xml:space="preserve">&lt; </w:t>
            </w:r>
            <w:r xmlns:w="http://schemas.openxmlformats.org/wordprocessingml/2006/main" w:rsidRPr="00532D6C">
              <w:rPr>
                <w:rFonts w:ascii="GHEA Grapalat" w:eastAsia="Times New Roman" w:hAnsi="GHEA Grapalat" w:cs="Arial"/>
                <w:sz w:val="20"/>
                <w:szCs w:val="20"/>
                <w:lang w:val="hy-AM"/>
              </w:rPr>
              <w:t xml:space="preserve">Payment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demand letter </w:t>
            </w:r>
            <w:r xmlns:w="http://schemas.openxmlformats.org/wordprocessingml/2006/main" w:rsidRPr="00532D6C">
              <w:rPr>
                <w:rFonts w:ascii="GHEA Grapalat" w:eastAsia="Times New Roman" w:hAnsi="GHEA Grapalat" w:cs="Times New Roman"/>
                <w:sz w:val="20"/>
                <w:szCs w:val="20"/>
                <w:lang w:val="hy-AM"/>
              </w:rPr>
              <w:t xml:space="preserve">&gt;</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w:numPr>
                <w:ilvl w:val="0"/>
                <w:numId w:val="17"/>
              </w:numPr>
              <w:tabs>
                <w:tab w:val="left" w:pos="426"/>
              </w:tabs>
              <w:spacing w:after="0" w:line="240" w:lineRule="auto"/>
              <w:ind w:left="0" w:firstLine="0"/>
              <w:contextualSpacing/>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demand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number</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w:t>
            </w:r>
            <w:r xmlns:w="http://schemas.openxmlformats.org/wordprocessingml/2006/main" w:rsidRPr="00532D6C">
              <w:rPr>
                <w:rFonts w:ascii="GHEA Grapalat" w:eastAsia="Times New Roman" w:hAnsi="GHEA Grapalat" w:cs="Arial"/>
                <w:sz w:val="20"/>
                <w:szCs w:val="20"/>
                <w:lang w:val="en-US"/>
              </w:rPr>
              <w:t xml:space="preserve">the </w:t>
            </w:r>
            <w:r xmlns:w="http://schemas.openxmlformats.org/wordprocessingml/2006/main" w:rsidRPr="00532D6C">
              <w:rPr>
                <w:rFonts w:ascii="GHEA Grapalat" w:eastAsia="Times New Roman" w:hAnsi="GHEA Grapalat" w:cs="Times New Roman"/>
                <w:sz w:val="20"/>
                <w:szCs w:val="20"/>
                <w:lang w:val="en-US"/>
              </w:rPr>
              <w:t xml:space="preserve">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the bank</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demand letter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when presenting</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w:numPr>
                <w:ilvl w:val="0"/>
                <w:numId w:val="17"/>
              </w:numPr>
              <w:tabs>
                <w:tab w:val="left" w:pos="426"/>
              </w:tabs>
              <w:spacing w:after="0" w:line="240" w:lineRule="auto"/>
              <w:ind w:left="0" w:firstLine="0"/>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presentation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date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0"/>
                <w:lang w:val="en-US"/>
              </w:rPr>
            </w:pP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w:t>
            </w:r>
            <w:r xmlns:w="http://schemas.openxmlformats.org/wordprocessingml/2006/main" w:rsidRPr="00532D6C">
              <w:rPr>
                <w:rFonts w:ascii="GHEA Grapalat" w:eastAsia="Times New Roman" w:hAnsi="GHEA Grapalat" w:cs="Arial"/>
                <w:sz w:val="20"/>
                <w:szCs w:val="20"/>
                <w:lang w:val="en-US"/>
              </w:rPr>
              <w:t xml:space="preserve">the </w:t>
            </w:r>
            <w:r xmlns:w="http://schemas.openxmlformats.org/wordprocessingml/2006/main" w:rsidRPr="00532D6C">
              <w:rPr>
                <w:rFonts w:ascii="GHEA Grapalat" w:eastAsia="Times New Roman" w:hAnsi="GHEA Grapalat" w:cs="Times New Roman"/>
                <w:sz w:val="20"/>
                <w:szCs w:val="20"/>
                <w:lang w:val="en-US"/>
              </w:rPr>
              <w:t xml:space="preserve">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the bank</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demand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presentation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w:t>
            </w:r>
            <w:r xmlns:w="http://schemas.openxmlformats.org/wordprocessingml/2006/main" w:rsidRPr="00532D6C">
              <w:rPr>
                <w:rFonts w:ascii="GHEA Grapalat" w:eastAsia="Times New Roman" w:hAnsi="GHEA Grapalat" w:cs="Times New Roman"/>
                <w:sz w:val="20"/>
                <w:szCs w:val="20"/>
                <w:lang w:val="hy-AM"/>
              </w:rPr>
              <w:t xml:space="preserve">day</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w:numPr>
                <w:ilvl w:val="0"/>
                <w:numId w:val="17"/>
              </w:numPr>
              <w:tabs>
                <w:tab w:val="left" w:pos="426"/>
              </w:tabs>
              <w:spacing w:after="0" w:line="240" w:lineRule="auto"/>
              <w:ind w:left="0" w:firstLine="0"/>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hy-AM"/>
              </w:rPr>
              <w:t xml:space="preserve">Payer: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Sylfaen"/>
                <w:sz w:val="20"/>
                <w:szCs w:val="20"/>
                <w:lang w:val="en-US"/>
              </w:rPr>
              <w:t xml:space="preserve">the </w:t>
            </w:r>
            <w:r xmlns:w="http://schemas.openxmlformats.org/wordprocessingml/2006/main" w:rsidRPr="00532D6C">
              <w:rPr>
                <w:rFonts w:ascii="GHEA Grapalat" w:eastAsia="Times New Roman" w:hAnsi="GHEA Grapalat" w:cs="Arial"/>
                <w:sz w:val="20"/>
                <w:szCs w:val="20"/>
                <w:lang w:val="hy-AM"/>
              </w:rPr>
              <w:t xml:space="preserve">name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name: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surname: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name of </w:t>
            </w:r>
            <w:r xmlns:w="http://schemas.openxmlformats.org/wordprocessingml/2006/main" w:rsidRPr="00532D6C">
              <w:rPr>
                <w:rFonts w:ascii="GHEA Grapalat" w:eastAsia="Times New Roman" w:hAnsi="GHEA Grapalat" w:cs="Arial"/>
                <w:sz w:val="20"/>
                <w:szCs w:val="20"/>
                <w:lang w:val="en-US"/>
              </w:rPr>
              <w:t xml:space="preserve">the </w:t>
            </w:r>
            <w:r xmlns:w="http://schemas.openxmlformats.org/wordprocessingml/2006/main" w:rsidRPr="00532D6C">
              <w:rPr>
                <w:rFonts w:ascii="GHEA Grapalat" w:eastAsia="Times New Roman" w:hAnsi="GHEA Grapalat" w:cs="Arial"/>
                <w:sz w:val="20"/>
                <w:szCs w:val="20"/>
                <w:lang w:val="en-US"/>
              </w:rPr>
              <w:t xml:space="preserve">person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payer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Times New Roman"/>
                <w:sz w:val="20"/>
                <w:szCs w:val="20"/>
                <w:lang w:val="en-US"/>
              </w:rPr>
              <w:t xml:space="preserve">whose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from the account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need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 charged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request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specified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Amount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be added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first name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last name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if</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physical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person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name </w:t>
            </w:r>
            <w:r xmlns:w="http://schemas.openxmlformats.org/wordprocessingml/2006/main" w:rsidRPr="00532D6C">
              <w:rPr>
                <w:rFonts w:ascii="GHEA Grapalat" w:eastAsia="Times New Roman" w:hAnsi="GHEA Grapalat" w:cs="Arial"/>
                <w:sz w:val="20"/>
                <w:szCs w:val="20"/>
                <w:lang w:val="en-US"/>
              </w:rPr>
              <w:t xml:space="preserve">if </w:t>
            </w:r>
            <w:r xmlns:w="http://schemas.openxmlformats.org/wordprocessingml/2006/main" w:rsidRPr="00532D6C">
              <w:rPr>
                <w:rFonts w:ascii="GHEA Grapalat" w:eastAsia="Times New Roman" w:hAnsi="GHEA Grapalat" w:cs="Times New Roman"/>
                <w:sz w:val="20"/>
                <w:szCs w:val="20"/>
                <w:lang w:val="en-US"/>
              </w:rPr>
              <w:t xml:space="preserv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legal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person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Mentioned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are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also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other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data </w:t>
            </w:r>
            <w:r xmlns:w="http://schemas.openxmlformats.org/wordprocessingml/2006/main" w:rsidRPr="00532D6C">
              <w:rPr>
                <w:rFonts w:ascii="GHEA Grapalat" w:eastAsia="Times New Roman" w:hAnsi="GHEA Grapalat" w:cs="Arial"/>
                <w:sz w:val="20"/>
                <w:szCs w:val="20"/>
                <w:lang w:val="en-US"/>
              </w:rPr>
              <w:t xml:space="preserve">according </w:t>
            </w:r>
            <w:r xmlns:w="http://schemas.openxmlformats.org/wordprocessingml/2006/main" w:rsidRPr="00532D6C">
              <w:rPr>
                <w:rFonts w:ascii="GHEA Grapalat" w:eastAsia="Times New Roman" w:hAnsi="GHEA Grapalat" w:cs="Times New Roman"/>
                <w:sz w:val="20"/>
                <w:szCs w:val="20"/>
                <w:lang w:val="en-US"/>
              </w:rPr>
              <w:t xml:space="preserve">to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Times New Roman"/>
                <w:sz w:val="20"/>
                <w:szCs w:val="20"/>
                <w:lang w:val="en-US"/>
              </w:rPr>
              <w:t xml:space="preserve">of </w:t>
            </w:r>
            <w:r xmlns:w="http://schemas.openxmlformats.org/wordprocessingml/2006/main" w:rsidRPr="00532D6C">
              <w:rPr>
                <w:rFonts w:ascii="GHEA Grapalat" w:eastAsia="Times New Roman" w:hAnsi="GHEA Grapalat" w:cs="Arial"/>
                <w:sz w:val="20"/>
                <w:szCs w:val="20"/>
                <w:lang w:val="en-US"/>
              </w:rPr>
              <w:t xml:space="preserve">necessity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Filling up</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name of </w:t>
            </w:r>
            <w:r xmlns:w="http://schemas.openxmlformats.org/wordprocessingml/2006/main" w:rsidRPr="00532D6C">
              <w:rPr>
                <w:rFonts w:ascii="GHEA Grapalat" w:eastAsia="Times New Roman" w:hAnsi="GHEA Grapalat" w:cs="Arial"/>
                <w:sz w:val="20"/>
                <w:szCs w:val="20"/>
                <w:lang w:val="en-US"/>
              </w:rPr>
              <w:t xml:space="preserve">the organization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branch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bank </w:t>
            </w:r>
            <w:r xmlns:w="http://schemas.openxmlformats.org/wordprocessingml/2006/main" w:rsidRPr="00532D6C">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r xmlns:w="http://schemas.openxmlformats.org/wordprocessingml/2006/main" w:rsidRPr="00532D6C">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account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number</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banking</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account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number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himself</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in the organization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branch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from which</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need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 charged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request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specified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amount</w:t>
            </w:r>
            <w:r xmlns:w="http://schemas.openxmlformats.org/wordprocessingml/2006/main" w:rsidRPr="00532D6C">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AVC</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no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Armenia</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Republic</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normative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legal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acts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bounded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in </w:t>
            </w:r>
            <w:r xmlns:w="http://schemas.openxmlformats.org/wordprocessingml/2006/main" w:rsidRPr="00532D6C">
              <w:rPr>
                <w:rFonts w:ascii="GHEA Grapalat" w:eastAsia="Times New Roman" w:hAnsi="GHEA Grapalat" w:cs="Times New Roman"/>
                <w:sz w:val="20"/>
                <w:szCs w:val="20"/>
                <w:lang w:val="en-US"/>
              </w:rPr>
              <w:t xml:space="preserve">cases </w:t>
            </w:r>
            <w:r xmlns:w="http://schemas.openxmlformats.org/wordprocessingml/2006/main" w:rsidRPr="00532D6C">
              <w:rPr>
                <w:rFonts w:ascii="GHEA Grapalat" w:eastAsia="Times New Roman" w:hAnsi="GHEA Grapalat" w:cs="Arial"/>
                <w:sz w:val="20"/>
                <w:szCs w:val="20"/>
                <w:lang w:val="en-US"/>
              </w:rPr>
              <w:t xml:space="preserve">when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accounted for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taxpayer</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PSC</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no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Armenia</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Republic</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normative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legal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acts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defined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in </w:t>
            </w:r>
            <w:r xmlns:w="http://schemas.openxmlformats.org/wordprocessingml/2006/main" w:rsidRPr="00532D6C">
              <w:rPr>
                <w:rFonts w:ascii="GHEA Grapalat" w:eastAsia="Times New Roman" w:hAnsi="GHEA Grapalat" w:cs="Times New Roman"/>
                <w:sz w:val="20"/>
                <w:szCs w:val="20"/>
                <w:lang w:val="en-US"/>
              </w:rPr>
              <w:t xml:space="preserve">cases </w:t>
            </w:r>
            <w:r xmlns:w="http://schemas.openxmlformats.org/wordprocessingml/2006/main" w:rsidRPr="00532D6C">
              <w:rPr>
                <w:rFonts w:ascii="GHEA Grapalat" w:eastAsia="Times New Roman" w:hAnsi="GHEA Grapalat" w:cs="Arial"/>
                <w:sz w:val="20"/>
                <w:szCs w:val="20"/>
                <w:lang w:val="en-US"/>
              </w:rPr>
              <w:t xml:space="preserve">when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lastRenderedPageBreak xmlns:w="http://schemas.openxmlformats.org/wordprocessingml/2006/main"/>
            </w:r>
            <w:r xmlns:w="http://schemas.openxmlformats.org/wordprocessingml/2006/main" w:rsidRPr="00532D6C">
              <w:rPr>
                <w:rFonts w:ascii="GHEA Grapalat" w:eastAsia="Times New Roman" w:hAnsi="GHEA Grapalat" w:cs="Arial"/>
                <w:sz w:val="20"/>
                <w:szCs w:val="20"/>
                <w:lang w:val="en-US"/>
              </w:rPr>
              <w:t xml:space="preserve">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physical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person</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lastRenderedPageBreak xmlns:w="http://schemas.openxmlformats.org/wordprocessingml/2006/main"/>
            </w: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lastRenderedPageBreak xmlns:w="http://schemas.openxmlformats.org/wordprocessingml/2006/main"/>
            </w:r>
            <w:r xmlns:w="http://schemas.openxmlformats.org/wordprocessingml/2006/main" w:rsidRPr="00532D6C">
              <w:rPr>
                <w:rFonts w:ascii="GHEA Grapalat" w:eastAsia="Times New Roman" w:hAnsi="GHEA Grapalat" w:cs="Times New Roman"/>
                <w:sz w:val="20"/>
                <w:szCs w:val="20"/>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Beneficiary </w:t>
            </w:r>
            <w:r xmlns:w="http://schemas.openxmlformats.org/wordprocessingml/2006/main" w:rsidRPr="00532D6C">
              <w:rPr>
                <w:rFonts w:ascii="GHEA Grapalat" w:eastAsia="Times New Roman" w:hAnsi="GHEA Grapalat" w:cs="Arial"/>
                <w:sz w:val="20"/>
                <w:szCs w:val="20"/>
                <w:lang w:val="hy-AM"/>
              </w:rPr>
              <w:t xml:space="preserve">of:</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Sylfaen"/>
                <w:sz w:val="20"/>
                <w:szCs w:val="20"/>
                <w:lang w:val="en-US"/>
              </w:rPr>
              <w:t xml:space="preserve">the </w:t>
            </w:r>
            <w:r xmlns:w="http://schemas.openxmlformats.org/wordprocessingml/2006/main" w:rsidRPr="00532D6C">
              <w:rPr>
                <w:rFonts w:ascii="GHEA Grapalat" w:eastAsia="Times New Roman" w:hAnsi="GHEA Grapalat" w:cs="Arial"/>
                <w:sz w:val="20"/>
                <w:szCs w:val="20"/>
                <w:lang w:val="hy-AM"/>
              </w:rPr>
              <w:t xml:space="preserve">name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name: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surname: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being</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person's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Recipient's </w:t>
            </w:r>
            <w:r xmlns:w="http://schemas.openxmlformats.org/wordprocessingml/2006/main" w:rsidRPr="00532D6C">
              <w:rPr>
                <w:rFonts w:ascii="GHEA Grapalat" w:eastAsia="Times New Roman" w:hAnsi="GHEA Grapalat" w:cs="Times New Roman"/>
                <w:sz w:val="20"/>
                <w:szCs w:val="20"/>
                <w:lang w:val="en-US"/>
              </w:rPr>
              <w:t xml:space="preserve">name </w:t>
            </w:r>
            <w:r xmlns:w="http://schemas.openxmlformats.org/wordprocessingml/2006/main" w:rsidRPr="00532D6C">
              <w:rPr>
                <w:rFonts w:ascii="GHEA Grapalat" w:eastAsia="Times New Roman" w:hAnsi="GHEA Grapalat" w:cs="Arial"/>
                <w:sz w:val="20"/>
                <w:szCs w:val="20"/>
                <w:lang w:val="en-US"/>
              </w:rPr>
              <w:t xml:space="preserve">: </w:t>
            </w:r>
            <w:r xmlns:w="http://schemas.openxmlformats.org/wordprocessingml/2006/main" w:rsidRPr="00532D6C">
              <w:rPr>
                <w:rFonts w:ascii="GHEA Grapalat" w:eastAsia="Times New Roman" w:hAnsi="GHEA Grapalat" w:cs="Times New Roman"/>
                <w:sz w:val="20"/>
                <w:szCs w:val="20"/>
                <w:lang w:val="en-US"/>
              </w:rPr>
              <w:t xml:space="preserve">To </w:t>
            </w:r>
            <w:r xmlns:w="http://schemas.openxmlformats.org/wordprocessingml/2006/main" w:rsidRPr="00532D6C">
              <w:rPr>
                <w:rFonts w:ascii="GHEA Grapalat" w:eastAsia="Times New Roman" w:hAnsi="GHEA Grapalat" w:cs="Arial"/>
                <w:sz w:val="20"/>
                <w:szCs w:val="20"/>
                <w:lang w:val="en-US"/>
              </w:rPr>
              <w:t xml:space="preserve">be noted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are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also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other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data </w:t>
            </w:r>
            <w:r xmlns:w="http://schemas.openxmlformats.org/wordprocessingml/2006/main" w:rsidRPr="00532D6C">
              <w:rPr>
                <w:rFonts w:ascii="GHEA Grapalat" w:eastAsia="Times New Roman" w:hAnsi="GHEA Grapalat" w:cs="Arial"/>
                <w:sz w:val="20"/>
                <w:szCs w:val="20"/>
                <w:lang w:val="en-US"/>
              </w:rPr>
              <w:t xml:space="preserve">according </w:t>
            </w:r>
            <w:r xmlns:w="http://schemas.openxmlformats.org/wordprocessingml/2006/main" w:rsidRPr="00532D6C">
              <w:rPr>
                <w:rFonts w:ascii="GHEA Grapalat" w:eastAsia="Times New Roman" w:hAnsi="GHEA Grapalat" w:cs="Times New Roman"/>
                <w:sz w:val="20"/>
                <w:szCs w:val="20"/>
                <w:lang w:val="en-US"/>
              </w:rPr>
              <w:t xml:space="preserve">to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necessity</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in advance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w:t>
            </w:r>
            <w:r xmlns:w="http://schemas.openxmlformats.org/wordprocessingml/2006/main" w:rsidRPr="00532D6C">
              <w:rPr>
                <w:rFonts w:ascii="GHEA Grapalat" w:eastAsia="Times New Roman" w:hAnsi="GHEA Grapalat" w:cs="Times New Roman"/>
                <w:sz w:val="20"/>
                <w:szCs w:val="20"/>
                <w:lang w:val="en-US"/>
              </w:rPr>
              <w:t xml:space="preserve">invitation</w:t>
            </w:r>
            <w:r xmlns:w="http://schemas.openxmlformats.org/wordprocessingml/2006/main" w:rsidRPr="00532D6C">
              <w:rPr>
                <w:rFonts w:ascii="GHEA Grapalat" w:eastAsia="Times New Roman" w:hAnsi="GHEA Grapalat" w:cs="Arial"/>
                <w:sz w:val="20"/>
                <w:szCs w:val="20"/>
                <w:lang w:val="en-US"/>
              </w:rPr>
              <w:t xml:space="preserve">​</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Times New Roman"/>
                <w:sz w:val="20"/>
                <w:szCs w:val="20"/>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H </w:t>
            </w:r>
            <w:r xmlns:w="http://schemas.openxmlformats.org/wordprocessingml/2006/main" w:rsidRPr="00532D6C">
              <w:rPr>
                <w:rFonts w:ascii="GHEA Grapalat" w:eastAsia="Times New Roman" w:hAnsi="GHEA Grapalat" w:cs="Arial"/>
                <w:sz w:val="20"/>
                <w:szCs w:val="20"/>
                <w:lang w:val="hy-AM"/>
              </w:rPr>
              <w:t xml:space="preserve">CS:</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no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shopping</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with</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connected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the process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be completed </w:t>
            </w:r>
            <w:r xmlns:w="http://schemas.openxmlformats.org/wordprocessingml/2006/main" w:rsidRPr="00532D6C">
              <w:rPr>
                <w:rFonts w:ascii="GHEA Grapalat" w:eastAsia="Times New Roman" w:hAnsi="GHEA Grapalat" w:cs="Sylfaen"/>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be completed </w:t>
            </w:r>
            <w:r xmlns:w="http://schemas.openxmlformats.org/wordprocessingml/2006/main" w:rsidRPr="00532D6C">
              <w:rPr>
                <w:rFonts w:ascii="GHEA Grapalat" w:eastAsia="Times New Roman" w:hAnsi="GHEA Grapalat" w:cs="Sylfaen"/>
                <w:sz w:val="20"/>
                <w:szCs w:val="20"/>
              </w:rPr>
              <w:t xml:space="preserve">)</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AVC</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no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Armenia</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Republic</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normative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legal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acts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defined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in </w:t>
            </w:r>
            <w:r xmlns:w="http://schemas.openxmlformats.org/wordprocessingml/2006/main" w:rsidRPr="00532D6C">
              <w:rPr>
                <w:rFonts w:ascii="GHEA Grapalat" w:eastAsia="Times New Roman" w:hAnsi="GHEA Grapalat" w:cs="Times New Roman"/>
                <w:sz w:val="20"/>
                <w:szCs w:val="20"/>
                <w:lang w:val="en-US"/>
              </w:rPr>
              <w:t xml:space="preserve">cases </w:t>
            </w:r>
            <w:r xmlns:w="http://schemas.openxmlformats.org/wordprocessingml/2006/main" w:rsidRPr="00532D6C">
              <w:rPr>
                <w:rFonts w:ascii="GHEA Grapalat" w:eastAsia="Times New Roman" w:hAnsi="GHEA Grapalat" w:cs="Arial"/>
                <w:sz w:val="20"/>
                <w:szCs w:val="20"/>
                <w:lang w:val="en-US"/>
              </w:rPr>
              <w:t xml:space="preserve">when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accounted for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taxpayer</w:t>
            </w:r>
            <w:r xmlns:w="http://schemas.openxmlformats.org/wordprocessingml/2006/main" w:rsidRPr="00532D6C">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in advance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w:t>
            </w:r>
            <w:r xmlns:w="http://schemas.openxmlformats.org/wordprocessingml/2006/main" w:rsidRPr="00532D6C">
              <w:rPr>
                <w:rFonts w:ascii="GHEA Grapalat" w:eastAsia="Times New Roman" w:hAnsi="GHEA Grapalat" w:cs="Times New Roman"/>
                <w:sz w:val="20"/>
                <w:szCs w:val="20"/>
                <w:lang w:val="en-US"/>
              </w:rPr>
              <w:t xml:space="preserve">invitation</w:t>
            </w:r>
            <w:r xmlns:w="http://schemas.openxmlformats.org/wordprocessingml/2006/main" w:rsidRPr="00532D6C">
              <w:rPr>
                <w:rFonts w:ascii="GHEA Grapalat" w:eastAsia="Times New Roman" w:hAnsi="GHEA Grapalat" w:cs="Arial"/>
                <w:sz w:val="20"/>
                <w:szCs w:val="20"/>
                <w:lang w:val="en-US"/>
              </w:rPr>
              <w:t xml:space="preserve">​</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the 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name of </w:t>
            </w:r>
            <w:r xmlns:w="http://schemas.openxmlformats.org/wordprocessingml/2006/main" w:rsidRPr="00532D6C">
              <w:rPr>
                <w:rFonts w:ascii="GHEA Grapalat" w:eastAsia="Times New Roman" w:hAnsi="GHEA Grapalat" w:cs="Arial"/>
                <w:sz w:val="20"/>
                <w:szCs w:val="20"/>
                <w:lang w:val="en-US"/>
              </w:rPr>
              <w:t xml:space="preserve">the organization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branch </w:t>
            </w:r>
            <w:r xmlns:w="http://schemas.openxmlformats.org/wordprocessingml/2006/main" w:rsidRPr="00532D6C">
              <w:rPr>
                <w:rFonts w:ascii="GHEA Grapalat" w:eastAsia="Times New Roman" w:hAnsi="GHEA Grapalat" w:cs="Times New Roman"/>
                <w:sz w:val="20"/>
                <w:szCs w:val="20"/>
                <w:lang w:val="en-US"/>
              </w:rPr>
              <w:t xml:space="preserve">).</w:t>
            </w:r>
            <w:r xmlns:w="http://schemas.openxmlformats.org/wordprocessingml/2006/main" w:rsidRPr="00532D6C">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in advance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w:t>
            </w:r>
            <w:r xmlns:w="http://schemas.openxmlformats.org/wordprocessingml/2006/main" w:rsidRPr="00532D6C">
              <w:rPr>
                <w:rFonts w:ascii="GHEA Grapalat" w:eastAsia="Times New Roman" w:hAnsi="GHEA Grapalat" w:cs="Times New Roman"/>
                <w:sz w:val="20"/>
                <w:szCs w:val="20"/>
                <w:lang w:val="en-US"/>
              </w:rPr>
              <w:t xml:space="preserve">invitation</w:t>
            </w:r>
            <w:r xmlns:w="http://schemas.openxmlformats.org/wordprocessingml/2006/main" w:rsidRPr="00532D6C">
              <w:rPr>
                <w:rFonts w:ascii="GHEA Grapalat" w:eastAsia="Times New Roman" w:hAnsi="GHEA Grapalat" w:cs="Arial"/>
                <w:sz w:val="20"/>
                <w:szCs w:val="20"/>
                <w:lang w:val="en-US"/>
              </w:rPr>
              <w:t xml:space="preserve">​</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account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number</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bank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treasury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account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number </w:t>
            </w:r>
            <w:r xmlns:w="http://schemas.openxmlformats.org/wordprocessingml/2006/main" w:rsidRPr="00532D6C">
              <w:rPr>
                <w:rFonts w:ascii="GHEA Grapalat" w:eastAsia="Times New Roman" w:hAnsi="GHEA Grapalat" w:cs="Times New Roman"/>
                <w:sz w:val="20"/>
                <w:szCs w:val="20"/>
                <w:lang w:val="en-US"/>
              </w:rPr>
              <w:t xml:space="preserve">of </w:t>
            </w:r>
            <w:r xmlns:w="http://schemas.openxmlformats.org/wordprocessingml/2006/main" w:rsidRPr="00532D6C">
              <w:rPr>
                <w:rFonts w:ascii="GHEA Grapalat" w:eastAsia="Times New Roman" w:hAnsi="GHEA Grapalat" w:cs="Arial"/>
                <w:sz w:val="20"/>
                <w:szCs w:val="20"/>
                <w:lang w:val="en-US"/>
              </w:rPr>
              <w:t xml:space="preserve">which</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need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 transferred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from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charged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means</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in advance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w:t>
            </w:r>
            <w:r xmlns:w="http://schemas.openxmlformats.org/wordprocessingml/2006/main" w:rsidRPr="00532D6C">
              <w:rPr>
                <w:rFonts w:ascii="GHEA Grapalat" w:eastAsia="Times New Roman" w:hAnsi="GHEA Grapalat" w:cs="Times New Roman"/>
                <w:sz w:val="20"/>
                <w:szCs w:val="20"/>
                <w:lang w:val="en-US"/>
              </w:rPr>
              <w:t xml:space="preserve">invitation</w:t>
            </w:r>
            <w:r xmlns:w="http://schemas.openxmlformats.org/wordprocessingml/2006/main" w:rsidRPr="00532D6C">
              <w:rPr>
                <w:rFonts w:ascii="GHEA Grapalat" w:eastAsia="Times New Roman" w:hAnsi="GHEA Grapalat" w:cs="Arial"/>
                <w:sz w:val="20"/>
                <w:szCs w:val="20"/>
                <w:lang w:val="en-US"/>
              </w:rPr>
              <w:t xml:space="preserve">​</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amount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in numbers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and: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in words </w:t>
            </w:r>
            <w:r xmlns:w="http://schemas.openxmlformats.org/wordprocessingml/2006/main" w:rsidRPr="00532D6C">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the 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subject to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amount</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r xmlns:w="http://schemas.openxmlformats.org/wordprocessingml/2006/main" w:rsidRPr="00532D6C">
              <w:rPr>
                <w:rFonts w:ascii="GHEA Grapalat" w:eastAsia="Times New Roman" w:hAnsi="GHEA Grapalat" w:cs="Times New Roman"/>
                <w:sz w:val="20"/>
                <w:szCs w:val="20"/>
                <w:lang w:val="hy-AM"/>
              </w:rPr>
              <w:t xml:space="preserve"> </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Times New Roman"/>
                <w:sz w:val="20"/>
                <w:szCs w:val="20"/>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Accepted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amount: </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numbers and words </w:t>
            </w:r>
            <w:r xmlns:w="http://schemas.openxmlformats.org/wordprocessingml/2006/main" w:rsidRPr="00532D6C">
              <w:rPr>
                <w:rFonts w:ascii="GHEA Grapalat" w:eastAsia="Times New Roman" w:hAnsi="GHEA Grapalat" w:cs="Sylfaen"/>
                <w:sz w:val="20"/>
                <w:szCs w:val="20"/>
                <w:lang w:val="hy-AM"/>
              </w:rPr>
              <w:t xml:space="preserv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intended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specified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money</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partial</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accept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for </w:t>
            </w:r>
            <w:r xmlns:w="http://schemas.openxmlformats.org/wordprocessingml/2006/main" w:rsidRPr="00532D6C">
              <w:rPr>
                <w:rFonts w:ascii="GHEA Grapalat" w:eastAsia="Times New Roman" w:hAnsi="GHEA Grapalat" w:cs="Sylfaen"/>
                <w:sz w:val="20"/>
                <w:szCs w:val="20"/>
                <w:lang w:val="hy-AM"/>
              </w:rPr>
              <w:t xml:space="preserve">which</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shopping</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with</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connected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applies </w:t>
            </w:r>
            <w:r xmlns:w="http://schemas.openxmlformats.org/wordprocessingml/2006/main" w:rsidRPr="00532D6C">
              <w:rPr>
                <w:rFonts w:ascii="GHEA Grapalat" w:eastAsia="Times New Roman" w:hAnsi="GHEA Grapalat" w:cs="Sylfaen"/>
                <w:sz w:val="20"/>
                <w:szCs w:val="20"/>
                <w:lang w:val="hy-AM"/>
              </w:rPr>
              <w:t xml:space="preserve">)</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be completed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applies </w:t>
            </w:r>
            <w:r xmlns:w="http://schemas.openxmlformats.org/wordprocessingml/2006/main" w:rsidRPr="00532D6C">
              <w:rPr>
                <w:rFonts w:ascii="GHEA Grapalat" w:eastAsia="Times New Roman" w:hAnsi="GHEA Grapalat" w:cs="Sylfaen"/>
                <w:sz w:val="20"/>
                <w:szCs w:val="20"/>
                <w:lang w:val="hy-AM"/>
              </w:rPr>
              <w:t xml:space="preserve">)</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Times New Roman"/>
                <w:sz w:val="20"/>
                <w:szCs w:val="20"/>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currency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in words: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and: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with code </w:t>
            </w:r>
            <w:r xmlns:w="http://schemas.openxmlformats.org/wordprocessingml/2006/main" w:rsidRPr="00532D6C">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of the transaction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purpose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en-US"/>
              </w:rPr>
              <w:t xml:space="preserve">Mandatory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to be completed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qualification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provision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for </w:t>
            </w:r>
            <w:r xmlns:w="http://schemas.openxmlformats.org/wordprocessingml/2006/main" w:rsidRPr="00532D6C">
              <w:rPr>
                <w:rFonts w:ascii="GHEA Grapalat" w:eastAsia="Times New Roman" w:hAnsi="GHEA Grapalat" w:cs="Times New Roman"/>
                <w:sz w:val="20"/>
                <w:szCs w:val="20"/>
                <w:lang w:val="en-US"/>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words</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in advance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be completed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beneficiary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 </w:t>
            </w:r>
            <w:r xmlns:w="http://schemas.openxmlformats.org/wordprocessingml/2006/main" w:rsidRPr="00532D6C">
              <w:rPr>
                <w:rFonts w:ascii="GHEA Grapalat" w:eastAsia="Times New Roman" w:hAnsi="GHEA Grapalat" w:cs="Times New Roman"/>
                <w:sz w:val="20"/>
                <w:szCs w:val="20"/>
                <w:lang w:val="hy-AM"/>
              </w:rPr>
              <w:t xml:space="preserve">invitation</w:t>
            </w:r>
            <w:r xmlns:w="http://schemas.openxmlformats.org/wordprocessingml/2006/main" w:rsidRPr="00532D6C">
              <w:rPr>
                <w:rFonts w:ascii="GHEA Grapalat" w:eastAsia="Times New Roman" w:hAnsi="GHEA Grapalat" w:cs="Arial"/>
                <w:sz w:val="20"/>
                <w:szCs w:val="20"/>
                <w:lang w:val="hy-AM"/>
              </w:rPr>
              <w:t xml:space="preserve">​</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hy-AM"/>
              </w:rPr>
              <w:t xml:space="preserve">Payment: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performance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foundations:</w:t>
            </w:r>
            <w:r xmlns:w="http://schemas.openxmlformats.org/wordprocessingml/2006/main" w:rsidRPr="00532D6C">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request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specified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money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charging</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and: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the 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for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basis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being</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document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data </w:t>
            </w:r>
            <w:r xmlns:w="http://schemas.openxmlformats.org/wordprocessingml/2006/main" w:rsidRPr="00532D6C">
              <w:rPr>
                <w:rFonts w:ascii="GHEA Grapalat" w:eastAsia="Times New Roman" w:hAnsi="GHEA Grapalat" w:cs="Times New Roman"/>
                <w:sz w:val="20"/>
                <w:szCs w:val="20"/>
                <w:lang w:val="en-US"/>
              </w:rPr>
              <w:t xml:space="preserve">to </w:t>
            </w:r>
            <w:r xmlns:w="http://schemas.openxmlformats.org/wordprocessingml/2006/main" w:rsidRPr="00532D6C">
              <w:rPr>
                <w:rFonts w:ascii="GHEA Grapalat" w:eastAsia="Times New Roman" w:hAnsi="GHEA Grapalat" w:cs="Arial"/>
                <w:sz w:val="20"/>
                <w:szCs w:val="20"/>
                <w:lang w:val="en-US"/>
              </w:rPr>
              <w:t xml:space="preserve">which</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based 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demand letter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present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the bank</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demand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presentation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for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basis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being</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contract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Times New Roman"/>
                <w:sz w:val="20"/>
                <w:szCs w:val="20"/>
                <w:lang w:val="hy-AM"/>
              </w:rPr>
              <w:t xml:space="preserve">the </w:t>
            </w:r>
            <w:r xmlns:w="http://schemas.openxmlformats.org/wordprocessingml/2006/main" w:rsidRPr="00532D6C">
              <w:rPr>
                <w:rFonts w:ascii="GHEA Grapalat" w:eastAsia="Times New Roman" w:hAnsi="GHEA Grapalat" w:cs="Arial"/>
                <w:sz w:val="20"/>
                <w:szCs w:val="20"/>
                <w:lang w:val="en-US"/>
              </w:rPr>
              <w:t xml:space="preserve">number</w:t>
            </w:r>
            <w:r xmlns:w="http://schemas.openxmlformats.org/wordprocessingml/2006/main" w:rsidRPr="00532D6C">
              <w:rPr>
                <w:rFonts w:ascii="GHEA Grapalat" w:eastAsia="Times New Roman" w:hAnsi="GHEA Grapalat" w:cs="Arial"/>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purchase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procedure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code </w:t>
            </w:r>
            <w:r xmlns:w="http://schemas.openxmlformats.org/wordprocessingml/2006/main" w:rsidRPr="00532D6C">
              <w:rPr>
                <w:rFonts w:ascii="GHEA Grapalat" w:eastAsia="Times New Roman" w:hAnsi="GHEA Grapalat" w:cs="Arial"/>
                <w:sz w:val="20"/>
                <w:szCs w:val="20"/>
                <w:lang w:val="hy-AM"/>
              </w:rPr>
              <w:t xml:space="preserve">according to the tort agreement,</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Beneficiary </w:t>
            </w:r>
            <w:r xmlns:w="http://schemas.openxmlformats.org/wordprocessingml/2006/main" w:rsidRPr="00532D6C">
              <w:rPr>
                <w:rFonts w:ascii="GHEA Grapalat" w:eastAsia="Times New Roman" w:hAnsi="GHEA Grapalat" w:cs="Arial"/>
                <w:sz w:val="20"/>
                <w:szCs w:val="20"/>
                <w:lang w:val="en-US"/>
              </w:rPr>
              <w:t xml:space="preserve">of:</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Del="0010680B"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Times New Roman"/>
                <w:sz w:val="20"/>
                <w:szCs w:val="20"/>
                <w:lang w:val="hy-AM"/>
              </w:rPr>
              <w:lastRenderedPageBreak xmlns:w="http://schemas.openxmlformats.org/wordprocessingml/2006/main"/>
            </w:r>
            <w:r xmlns:w="http://schemas.openxmlformats.org/wordprocessingml/2006/main" w:rsidRPr="00532D6C">
              <w:rPr>
                <w:rFonts w:ascii="GHEA Grapalat" w:eastAsia="Times New Roman" w:hAnsi="GHEA Grapalat" w:cs="Times New Roman"/>
                <w:sz w:val="20"/>
                <w:szCs w:val="20"/>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hy-AM"/>
              </w:rPr>
              <w:t xml:space="preserve">Payment: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conditions:</w:t>
            </w:r>
            <w:r xmlns:w="http://schemas.openxmlformats.org/wordprocessingml/2006/main" w:rsidRPr="00532D6C">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Sylfaen"/>
                <w:sz w:val="20"/>
                <w:szCs w:val="20"/>
                <w:lang w:val="hy-AM"/>
              </w:rPr>
            </w:pPr>
            <w:r xmlns:w="http://schemas.openxmlformats.org/wordprocessingml/2006/main" w:rsidRPr="00532D6C">
              <w:rPr>
                <w:rFonts w:ascii="GHEA Grapalat" w:eastAsia="Times New Roman" w:hAnsi="GHEA Grapalat" w:cs="Arial"/>
                <w:sz w:val="20"/>
                <w:szCs w:val="20"/>
                <w:lang w:val="en-US"/>
              </w:rPr>
              <w:t xml:space="preserve">mandatory</w:t>
            </w:r>
            <w:r xmlns:w="http://schemas.openxmlformats.org/wordprocessingml/2006/main" w:rsidRPr="00532D6C">
              <w:rPr>
                <w:rFonts w:ascii="GHEA Grapalat" w:eastAsia="Times New Roman" w:hAnsi="GHEA Grapalat" w:cs="Sylfaen"/>
                <w:sz w:val="20"/>
                <w:szCs w:val="20"/>
                <w:lang w:val="hy-AM"/>
              </w:rPr>
              <w:t xml:space="preserve"> </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Sylfae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to be completed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 </w:t>
            </w:r>
            <w:r xmlns:w="http://schemas.openxmlformats.org/wordprocessingml/2006/main" w:rsidRPr="00532D6C">
              <w:rPr>
                <w:rFonts w:ascii="GHEA Grapalat" w:eastAsia="Times New Roman" w:hAnsi="GHEA Grapalat" w:cs="Sylfaen"/>
                <w:sz w:val="20"/>
                <w:szCs w:val="20"/>
                <w:lang w:val="hy-AM"/>
              </w:rPr>
              <w:t xml:space="preserve">&lt; </w:t>
            </w:r>
            <w:r xmlns:w="http://schemas.openxmlformats.org/wordprocessingml/2006/main" w:rsidRPr="00532D6C">
              <w:rPr>
                <w:rFonts w:ascii="GHEA Grapalat" w:eastAsia="Times New Roman" w:hAnsi="GHEA Grapalat" w:cs="Arial"/>
                <w:sz w:val="20"/>
                <w:szCs w:val="20"/>
                <w:lang w:val="hy-AM"/>
              </w:rPr>
              <w:t xml:space="preserve">accepted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payment </w:t>
            </w:r>
            <w:r xmlns:w="http://schemas.openxmlformats.org/wordprocessingml/2006/main" w:rsidRPr="00532D6C">
              <w:rPr>
                <w:rFonts w:ascii="GHEA Grapalat" w:eastAsia="Times New Roman" w:hAnsi="GHEA Grapalat" w:cs="Sylfaen"/>
                <w:sz w:val="20"/>
                <w:szCs w:val="20"/>
                <w:lang w:val="hy-AM"/>
              </w:rPr>
              <w:t xml:space="preserve">&gt; </w:t>
            </w:r>
            <w:r xmlns:w="http://schemas.openxmlformats.org/wordprocessingml/2006/main" w:rsidRPr="00532D6C">
              <w:rPr>
                <w:rFonts w:ascii="GHEA Grapalat" w:eastAsia="Times New Roman" w:hAnsi="GHEA Grapalat" w:cs="Sylfaen"/>
                <w:sz w:val="20"/>
                <w:szCs w:val="20"/>
                <w:lang w:val="hy-AM"/>
              </w:rPr>
              <w:t xml:space="preserve">the </w:t>
            </w:r>
            <w:r xmlns:w="http://schemas.openxmlformats.org/wordprocessingml/2006/main" w:rsidRPr="00532D6C">
              <w:rPr>
                <w:rFonts w:ascii="GHEA Grapalat" w:eastAsia="Times New Roman" w:hAnsi="GHEA Grapalat" w:cs="Arial"/>
                <w:sz w:val="20"/>
                <w:szCs w:val="20"/>
                <w:lang w:val="hy-AM"/>
              </w:rPr>
              <w:t xml:space="preserve">words</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which</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mean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that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payer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signing</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demand letter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advance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gives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her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consent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specified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amount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her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from the account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charge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for</w:t>
            </w:r>
            <w:r xmlns:w="http://schemas.openxmlformats.org/wordprocessingml/2006/main" w:rsidRPr="00532D6C">
              <w:rPr>
                <w:rFonts w:ascii="GHEA Grapalat" w:eastAsia="Times New Roman" w:hAnsi="GHEA Grapalat" w:cs="Sylfaen"/>
                <w:sz w:val="20"/>
                <w:szCs w:val="20"/>
                <w:lang w:val="hy-AM"/>
              </w:rPr>
              <w:t xml:space="preserve"> </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in advance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be completed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beneficiary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Times New Roman"/>
                <w:sz w:val="20"/>
                <w:szCs w:val="20"/>
                <w:lang w:val="hy-AM"/>
              </w:rPr>
              <w:t xml:space="preserve"> </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Times New Roman"/>
                <w:sz w:val="20"/>
                <w:szCs w:val="20"/>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adjective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pages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quantity</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no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the requisition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next to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presented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documents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pages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number </w:t>
            </w:r>
            <w:r xmlns:w="http://schemas.openxmlformats.org/wordprocessingml/2006/main" w:rsidRPr="00532D6C">
              <w:rPr>
                <w:rFonts w:ascii="GHEA Grapalat" w:eastAsia="Times New Roman" w:hAnsi="GHEA Grapalat" w:cs="Times New Roman"/>
                <w:sz w:val="20"/>
                <w:szCs w:val="20"/>
                <w:lang w:val="en-US"/>
              </w:rPr>
              <w:t xml:space="preserve">of </w:t>
            </w:r>
            <w:r xmlns:w="http://schemas.openxmlformats.org/wordprocessingml/2006/main" w:rsidRPr="00532D6C">
              <w:rPr>
                <w:rFonts w:ascii="GHEA Grapalat" w:eastAsia="Times New Roman" w:hAnsi="GHEA Grapalat" w:cs="Arial"/>
                <w:sz w:val="20"/>
                <w:szCs w:val="20"/>
                <w:lang w:val="en-US"/>
              </w:rPr>
              <w:t xml:space="preserve">which</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need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 provided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the payer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payer: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the bank </w:t>
            </w:r>
            <w:r xmlns:w="http://schemas.openxmlformats.org/wordprocessingml/2006/main" w:rsidRPr="00532D6C">
              <w:rPr>
                <w:rFonts w:ascii="GHEA Grapalat" w:eastAsia="Times New Roman" w:hAnsi="GHEA Grapalat" w:cs="Times New Roman"/>
                <w:sz w:val="20"/>
                <w:szCs w:val="20"/>
                <w:lang w:val="en-US"/>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hy-AM"/>
              </w:rPr>
              <w:t xml:space="preserve">If:</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be completed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 </w:t>
            </w:r>
            <w:r xmlns:w="http://schemas.openxmlformats.org/wordprocessingml/2006/main" w:rsidRPr="00532D6C">
              <w:rPr>
                <w:rFonts w:ascii="GHEA Grapalat" w:eastAsia="Times New Roman" w:hAnsi="GHEA Grapalat" w:cs="Times New Roman"/>
                <w:sz w:val="20"/>
                <w:szCs w:val="20"/>
                <w:lang w:val="hy-AM"/>
              </w:rPr>
              <w:t xml:space="preserve">&lt; </w:t>
            </w:r>
            <w:r xmlns:w="http://schemas.openxmlformats.org/wordprocessingml/2006/main" w:rsidRPr="00532D6C">
              <w:rPr>
                <w:rFonts w:ascii="GHEA Grapalat" w:eastAsia="Times New Roman" w:hAnsi="GHEA Grapalat" w:cs="Arial"/>
                <w:sz w:val="20"/>
                <w:szCs w:val="20"/>
                <w:lang w:val="hy-AM"/>
              </w:rPr>
              <w:t xml:space="preserve">Payment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performance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bases </w:t>
            </w:r>
            <w:r xmlns:w="http://schemas.openxmlformats.org/wordprocessingml/2006/main" w:rsidRPr="00532D6C">
              <w:rPr>
                <w:rFonts w:ascii="GHEA Grapalat" w:eastAsia="Times New Roman" w:hAnsi="GHEA Grapalat" w:cs="Sylfaen"/>
                <w:sz w:val="20"/>
                <w:szCs w:val="20"/>
                <w:lang w:val="hy-AM"/>
              </w:rPr>
              <w:t xml:space="preserve">&gt; </w:t>
            </w:r>
            <w:r xmlns:w="http://schemas.openxmlformats.org/wordprocessingml/2006/main" w:rsidRPr="00532D6C">
              <w:rPr>
                <w:rFonts w:ascii="GHEA Grapalat" w:eastAsia="Times New Roman" w:hAnsi="GHEA Grapalat" w:cs="Arial"/>
                <w:sz w:val="20"/>
                <w:szCs w:val="20"/>
                <w:lang w:val="hy-AM"/>
              </w:rPr>
              <w:t xml:space="preserve">field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this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data</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mandatory</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be completed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Sylfaen"/>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by</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2 </w:t>
            </w:r>
            <w:r xmlns:w="http://schemas.openxmlformats.org/wordprocessingml/2006/main" w:rsidRPr="00532D6C">
              <w:rPr>
                <w:rFonts w:ascii="GHEA Grapalat" w:eastAsia="Times New Roman" w:hAnsi="GHEA Grapalat" w:cs="Times New Roman"/>
                <w:sz w:val="20"/>
                <w:szCs w:val="20"/>
                <w:lang w:val="en-US"/>
              </w:rPr>
              <w:t xml:space="preserve">1. </w:t>
            </w:r>
            <w:r xmlns:w="http://schemas.openxmlformats.org/wordprocessingml/2006/main" w:rsidRPr="00532D6C">
              <w:rPr>
                <w:rFonts w:ascii="GHEA Grapalat" w:eastAsia="Times New Roman" w:hAnsi="GHEA Grapalat" w:cs="Arial"/>
                <w:sz w:val="20"/>
                <w:szCs w:val="20"/>
                <w:lang w:val="en-US"/>
              </w:rPr>
              <w:t xml:space="preserve">a </w:t>
            </w:r>
            <w:r xmlns:w="http://schemas.openxmlformats.org/wordprocessingml/2006/main" w:rsidRPr="00532D6C">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en-US"/>
              </w:rPr>
              <w:t xml:space="preserve">this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field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payer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demand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presentation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hy-AM"/>
              </w:rPr>
              <w:t xml:space="preserve">in </w:t>
            </w:r>
            <w:r xmlns:w="http://schemas.openxmlformats.org/wordprocessingml/2006/main" w:rsidRPr="00532D6C">
              <w:rPr>
                <w:rFonts w:ascii="GHEA Grapalat" w:eastAsia="Times New Roman" w:hAnsi="GHEA Grapalat" w:cs="Arial"/>
                <w:sz w:val="20"/>
                <w:szCs w:val="20"/>
                <w:lang w:val="hy-AM"/>
              </w:rPr>
              <w:t xml:space="preserve">case</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which</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if</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Payment: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conditions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the field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specified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 </w:t>
            </w:r>
            <w:r xmlns:w="http://schemas.openxmlformats.org/wordprocessingml/2006/main" w:rsidRPr="00532D6C">
              <w:rPr>
                <w:rFonts w:ascii="GHEA Grapalat" w:eastAsia="Times New Roman" w:hAnsi="GHEA Grapalat" w:cs="Times New Roman"/>
                <w:sz w:val="20"/>
                <w:szCs w:val="20"/>
                <w:lang w:val="hy-AM"/>
              </w:rPr>
              <w:t xml:space="preserve">&lt; </w:t>
            </w:r>
            <w:r xmlns:w="http://schemas.openxmlformats.org/wordprocessingml/2006/main" w:rsidRPr="00532D6C">
              <w:rPr>
                <w:rFonts w:ascii="GHEA Grapalat" w:eastAsia="Times New Roman" w:hAnsi="GHEA Grapalat" w:cs="Arial"/>
                <w:sz w:val="20"/>
                <w:szCs w:val="20"/>
                <w:lang w:val="hy-AM"/>
              </w:rPr>
              <w:t xml:space="preserve">accepted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payment </w:t>
            </w:r>
            <w:r xmlns:w="http://schemas.openxmlformats.org/wordprocessingml/2006/main" w:rsidRPr="00532D6C">
              <w:rPr>
                <w:rFonts w:ascii="GHEA Grapalat" w:eastAsia="Times New Roman" w:hAnsi="GHEA Grapalat" w:cs="Times New Roman"/>
                <w:sz w:val="20"/>
                <w:szCs w:val="20"/>
                <w:lang w:val="hy-AM"/>
              </w:rPr>
              <w:t xml:space="preserve">&gt; </w:t>
            </w:r>
            <w:r xmlns:w="http://schemas.openxmlformats.org/wordprocessingml/2006/main" w:rsidRPr="00532D6C">
              <w:rPr>
                <w:rFonts w:ascii="GHEA Grapalat" w:eastAsia="Times New Roman" w:hAnsi="GHEA Grapalat" w:cs="Arial"/>
                <w:sz w:val="20"/>
                <w:szCs w:val="20"/>
                <w:lang w:val="hy-AM"/>
              </w:rPr>
              <w:t xml:space="preserve">then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w:t>
            </w:r>
            <w:r xmlns:w="http://schemas.openxmlformats.org/wordprocessingml/2006/main" w:rsidRPr="00532D6C">
              <w:rPr>
                <w:rFonts w:ascii="GHEA Grapalat" w:eastAsia="Times New Roman" w:hAnsi="GHEA Grapalat" w:cs="Arial"/>
                <w:sz w:val="20"/>
                <w:szCs w:val="20"/>
                <w:lang w:val="en-US"/>
              </w:rPr>
              <w:t xml:space="preserve">payer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 signing</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advance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agree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specified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amount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from the account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charge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for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Payer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electronic</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manner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demand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presentation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case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the field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put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payer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electronic</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signature </w:t>
            </w:r>
            <w:r xmlns:w="http://schemas.openxmlformats.org/wordprocessingml/2006/main" w:rsidRPr="00532D6C">
              <w:rPr>
                <w:rFonts w:ascii="GHEA Grapalat" w:eastAsia="Times New Roman" w:hAnsi="GHEA Grapalat" w:cs="Times New Roman"/>
                <w:sz w:val="20"/>
                <w:szCs w:val="20"/>
                <w:lang w:val="hy-AM"/>
              </w:rPr>
              <w:t xml:space="preserve">.</w:t>
            </w:r>
          </w:p>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being signed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payer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or</w:t>
            </w:r>
            <w:r xmlns:w="http://schemas.openxmlformats.org/wordprocessingml/2006/main" w:rsidRPr="00532D6C">
              <w:rPr>
                <w:rFonts w:ascii="GHEA Grapalat" w:eastAsia="Times New Roman" w:hAnsi="GHEA Grapalat" w:cs="Times New Roman"/>
                <w:sz w:val="20"/>
                <w:szCs w:val="20"/>
                <w:lang w:val="hy-AM"/>
              </w:rPr>
              <w:t xml:space="preserve"> </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put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payer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electronic</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signature</w:t>
            </w:r>
          </w:p>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0"/>
                <w:lang w:val="hy-AM"/>
              </w:rPr>
            </w:pP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vAlign w:val="center"/>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2 </w:t>
            </w:r>
            <w:r xmlns:w="http://schemas.openxmlformats.org/wordprocessingml/2006/main" w:rsidRPr="00532D6C">
              <w:rPr>
                <w:rFonts w:ascii="GHEA Grapalat" w:eastAsia="Times New Roman" w:hAnsi="GHEA Grapalat" w:cs="Times New Roman"/>
                <w:sz w:val="20"/>
                <w:szCs w:val="20"/>
                <w:lang w:val="en-US"/>
              </w:rPr>
              <w:t xml:space="preserve">1. </w:t>
            </w:r>
            <w:r xmlns:w="http://schemas.openxmlformats.org/wordprocessingml/2006/main" w:rsidRPr="00532D6C">
              <w:rPr>
                <w:rFonts w:ascii="GHEA Grapalat" w:eastAsia="Times New Roman" w:hAnsi="GHEA Grapalat" w:cs="Arial"/>
                <w:sz w:val="20"/>
                <w:szCs w:val="20"/>
                <w:lang w:val="en-US"/>
              </w:rPr>
              <w:t xml:space="preserve">b </w:t>
            </w:r>
            <w:r xmlns:w="http://schemas.openxmlformats.org/wordprocessingml/2006/main" w:rsidRPr="00532D6C">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seal</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 </w:t>
            </w:r>
            <w:r xmlns:w="http://schemas.openxmlformats.org/wordprocessingml/2006/main" w:rsidRPr="00532D6C">
              <w:rPr>
                <w:rFonts w:ascii="GHEA Grapalat" w:eastAsia="Times New Roman" w:hAnsi="GHEA Grapalat" w:cs="Times New Roman"/>
                <w:sz w:val="20"/>
                <w:szCs w:val="20"/>
                <w:lang w:val="en-US"/>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en-US"/>
              </w:rPr>
              <w:t xml:space="preserve">seal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availability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in </w:t>
            </w:r>
            <w:r xmlns:w="http://schemas.openxmlformats.org/wordprocessingml/2006/main" w:rsidRPr="00532D6C">
              <w:rPr>
                <w:rFonts w:ascii="GHEA Grapalat" w:eastAsia="Times New Roman" w:hAnsi="GHEA Grapalat" w:cs="Arial"/>
                <w:sz w:val="20"/>
                <w:szCs w:val="20"/>
                <w:lang w:val="en-US"/>
              </w:rPr>
              <w:t xml:space="preserve">case </w:t>
            </w:r>
            <w:r xmlns:w="http://schemas.openxmlformats.org/wordprocessingml/2006/main" w:rsidRPr="00532D6C">
              <w:rPr>
                <w:rFonts w:ascii="GHEA Grapalat" w:eastAsia="Times New Roman" w:hAnsi="GHEA Grapalat" w:cs="Times New Roman"/>
                <w:sz w:val="20"/>
                <w:szCs w:val="20"/>
                <w:lang w:val="hy-AM"/>
              </w:rPr>
              <w:t xml:space="preserve">when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payer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demand letter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present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paper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manner</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being sealed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payer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Times New Roman"/>
                <w:sz w:val="20"/>
                <w:szCs w:val="20"/>
                <w:lang w:val="hy-AM"/>
              </w:rPr>
              <w:t xml:space="preserve"> </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paper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manner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when presenting</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22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 </w:t>
            </w:r>
            <w:r xmlns:w="http://schemas.openxmlformats.org/wordprocessingml/2006/main" w:rsidRPr="00532D6C">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 </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en-US"/>
              </w:rPr>
              <w:t xml:space="preserve"> </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bank</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when presenting</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being signed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vAlign w:val="center"/>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22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 </w:t>
            </w:r>
            <w:r xmlns:w="http://schemas.openxmlformats.org/wordprocessingml/2006/main" w:rsidRPr="00532D6C">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seal</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 </w:t>
            </w:r>
            <w:r xmlns:w="http://schemas.openxmlformats.org/wordprocessingml/2006/main" w:rsidRPr="00532D6C">
              <w:rPr>
                <w:rFonts w:ascii="GHEA Grapalat" w:eastAsia="Times New Roman" w:hAnsi="GHEA Grapalat" w:cs="Times New Roman"/>
                <w:sz w:val="20"/>
                <w:szCs w:val="20"/>
                <w:lang w:val="en-US"/>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seal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availability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case</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en-US"/>
              </w:rPr>
              <w:t xml:space="preserve">being sealed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r xmlns:w="http://schemas.openxmlformats.org/wordprocessingml/2006/main" w:rsidRPr="00532D6C">
              <w:rPr>
                <w:rFonts w:ascii="GHEA Grapalat" w:eastAsia="Times New Roman" w:hAnsi="GHEA Grapalat" w:cs="Times New Roman"/>
                <w:sz w:val="20"/>
                <w:szCs w:val="20"/>
                <w:lang w:val="hy-AM"/>
              </w:rPr>
              <w:t xml:space="preserve"> </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paper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manner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bank</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when presenting</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en-US"/>
              </w:rPr>
              <w:t xml:space="preserve">2 </w:t>
            </w:r>
            <w:r xmlns:w="http://schemas.openxmlformats.org/wordprocessingml/2006/main" w:rsidRPr="00532D6C">
              <w:rPr>
                <w:rFonts w:ascii="GHEA Grapalat" w:eastAsia="Times New Roman" w:hAnsi="GHEA Grapalat" w:cs="Times New Roman"/>
                <w:sz w:val="20"/>
                <w:szCs w:val="20"/>
                <w:lang w:val="hy-AM"/>
              </w:rPr>
              <w:t xml:space="preserve">3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 </w:t>
            </w:r>
            <w:r xmlns:w="http://schemas.openxmlformats.org/wordprocessingml/2006/main" w:rsidRPr="00532D6C">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employee </w:t>
            </w:r>
            <w:r xmlns:w="http://schemas.openxmlformats.org/wordprocessingml/2006/main" w:rsidRPr="00532D6C">
              <w:rPr>
                <w:rFonts w:ascii="GHEA Grapalat" w:eastAsia="Times New Roman" w:hAnsi="GHEA Grapalat" w:cs="Arial"/>
                <w:sz w:val="20"/>
                <w:szCs w:val="20"/>
                <w:lang w:val="en-US"/>
              </w:rPr>
              <w:t xml:space="preserve">of the organization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branch </w:t>
            </w:r>
            <w:r xmlns:w="http://schemas.openxmlformats.org/wordprocessingml/2006/main" w:rsidRPr="00532D6C">
              <w:rPr>
                <w:rFonts w:ascii="GHEA Grapalat" w:eastAsia="Times New Roman" w:hAnsi="GHEA Grapalat" w:cs="Times New Roman"/>
                <w:sz w:val="20"/>
                <w:szCs w:val="20"/>
                <w:lang w:val="en-US"/>
              </w:rPr>
              <w:t xml:space="preserv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demand letter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of </w:t>
            </w:r>
            <w:r xmlns:w="http://schemas.openxmlformats.org/wordprocessingml/2006/main" w:rsidRPr="00532D6C">
              <w:rPr>
                <w:rFonts w:ascii="GHEA Grapalat" w:eastAsia="Times New Roman" w:hAnsi="GHEA Grapalat" w:cs="Arial"/>
                <w:sz w:val="20"/>
                <w:szCs w:val="20"/>
                <w:lang w:val="en-US"/>
              </w:rPr>
              <w:t xml:space="preserve">the organization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paper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manner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submitted</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full </w:t>
            </w:r>
            <w:r xmlns:w="http://schemas.openxmlformats.org/wordprocessingml/2006/main" w:rsidRPr="00532D6C">
              <w:rPr>
                <w:rFonts w:ascii="GHEA Grapalat" w:eastAsia="Times New Roman" w:hAnsi="GHEA Grapalat" w:cs="Arial"/>
                <w:sz w:val="20"/>
                <w:szCs w:val="20"/>
                <w:lang w:val="en-US"/>
              </w:rPr>
              <w:t xml:space="preserve">of</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case</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0"/>
                <w:lang w:val="en-US"/>
              </w:rPr>
            </w:pP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vAlign w:val="center"/>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en-US"/>
              </w:rPr>
              <w:t xml:space="preserve">2 </w:t>
            </w:r>
            <w:r xmlns:w="http://schemas.openxmlformats.org/wordprocessingml/2006/main" w:rsidRPr="00532D6C">
              <w:rPr>
                <w:rFonts w:ascii="GHEA Grapalat" w:eastAsia="Times New Roman" w:hAnsi="GHEA Grapalat" w:cs="Times New Roman"/>
                <w:sz w:val="20"/>
                <w:szCs w:val="20"/>
                <w:lang w:val="hy-AM"/>
              </w:rPr>
              <w:t xml:space="preserve">3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 </w:t>
            </w:r>
            <w:r xmlns:w="http://schemas.openxmlformats.org/wordprocessingml/2006/main" w:rsidRPr="00532D6C">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stamp </w:t>
            </w:r>
            <w:r xmlns:w="http://schemas.openxmlformats.org/wordprocessingml/2006/main" w:rsidRPr="00532D6C">
              <w:rPr>
                <w:rFonts w:ascii="GHEA Grapalat" w:eastAsia="Times New Roman" w:hAnsi="GHEA Grapalat" w:cs="Arial"/>
                <w:sz w:val="20"/>
                <w:szCs w:val="20"/>
                <w:lang w:val="en-US"/>
              </w:rPr>
              <w:t xml:space="preserve">of </w:t>
            </w:r>
            <w:r xmlns:w="http://schemas.openxmlformats.org/wordprocessingml/2006/main" w:rsidRPr="00532D6C">
              <w:rPr>
                <w:rFonts w:ascii="GHEA Grapalat" w:eastAsia="Times New Roman" w:hAnsi="GHEA Grapalat" w:cs="Arial"/>
                <w:sz w:val="20"/>
                <w:szCs w:val="20"/>
                <w:lang w:val="en-US"/>
              </w:rPr>
              <w:t xml:space="preserve">the organization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branch </w:t>
            </w:r>
            <w:r xmlns:w="http://schemas.openxmlformats.org/wordprocessingml/2006/main" w:rsidRPr="00532D6C">
              <w:rPr>
                <w:rFonts w:ascii="GHEA Grapalat" w:eastAsia="Times New Roman" w:hAnsi="GHEA Grapalat" w:cs="Times New Roman"/>
                <w:sz w:val="20"/>
                <w:szCs w:val="20"/>
                <w:lang w:val="en-US"/>
              </w:rPr>
              <w:t xml:space="preserve">).</w:t>
            </w:r>
            <w:r xmlns:w="http://schemas.openxmlformats.org/wordprocessingml/2006/main" w:rsidRPr="00532D6C">
              <w:rPr>
                <w:rFonts w:ascii="GHEA Grapalat" w:eastAsia="Times New Roman" w:hAnsi="GHEA Grapalat" w:cs="Arial"/>
                <w:sz w:val="20"/>
                <w:szCs w:val="20"/>
                <w:lang w:val="hy-AM"/>
              </w:rPr>
              <w:lastRenderedPageBreak xmlns:w="http://schemas.openxmlformats.org/wordprocessingml/2006/main"/>
            </w:r>
            <w:r xmlns:w="http://schemas.openxmlformats.org/wordprocessingml/2006/main" w:rsidRPr="00532D6C">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lastRenderedPageBreak xmlns:w="http://schemas.openxmlformats.org/wordprocessingml/2006/main"/>
            </w: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demand letter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of </w:t>
            </w:r>
            <w:r xmlns:w="http://schemas.openxmlformats.org/wordprocessingml/2006/main" w:rsidRPr="00532D6C">
              <w:rPr>
                <w:rFonts w:ascii="GHEA Grapalat" w:eastAsia="Times New Roman" w:hAnsi="GHEA Grapalat" w:cs="Arial"/>
                <w:sz w:val="20"/>
                <w:szCs w:val="20"/>
                <w:lang w:val="en-US"/>
              </w:rPr>
              <w:t xml:space="preserve">the organization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paper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lastRenderedPageBreak xmlns:w="http://schemas.openxmlformats.org/wordprocessingml/2006/main"/>
            </w:r>
            <w:r xmlns:w="http://schemas.openxmlformats.org/wordprocessingml/2006/main" w:rsidRPr="00532D6C">
              <w:rPr>
                <w:rFonts w:ascii="GHEA Grapalat" w:eastAsia="Times New Roman" w:hAnsi="GHEA Grapalat" w:cs="Arial"/>
                <w:sz w:val="20"/>
                <w:szCs w:val="20"/>
                <w:lang w:val="en-US"/>
              </w:rPr>
              <w:t xml:space="preserve">manner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submitted</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full </w:t>
            </w:r>
            <w:r xmlns:w="http://schemas.openxmlformats.org/wordprocessingml/2006/main" w:rsidRPr="00532D6C">
              <w:rPr>
                <w:rFonts w:ascii="GHEA Grapalat" w:eastAsia="Times New Roman" w:hAnsi="GHEA Grapalat" w:cs="Arial"/>
                <w:sz w:val="20"/>
                <w:szCs w:val="20"/>
                <w:lang w:val="en-US"/>
              </w:rPr>
              <w:t xml:space="preserve">of</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case</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0"/>
                <w:lang w:val="en-US"/>
              </w:rPr>
            </w:pP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Times New Roman"/>
                <w:sz w:val="20"/>
                <w:szCs w:val="20"/>
                <w:lang w:val="en-US"/>
              </w:rPr>
              <w:lastRenderedPageBreak xmlns:w="http://schemas.openxmlformats.org/wordprocessingml/2006/main"/>
            </w:r>
            <w:r xmlns:w="http://schemas.openxmlformats.org/wordprocessingml/2006/main" w:rsidRPr="00532D6C">
              <w:rPr>
                <w:rFonts w:ascii="GHEA Grapalat" w:eastAsia="Times New Roman" w:hAnsi="GHEA Grapalat" w:cs="Times New Roman"/>
                <w:sz w:val="20"/>
                <w:szCs w:val="20"/>
                <w:lang w:val="en-US"/>
              </w:rPr>
              <w:t xml:space="preserve">2 </w:t>
            </w:r>
            <w:r xmlns:w="http://schemas.openxmlformats.org/wordprocessingml/2006/main" w:rsidRPr="00532D6C">
              <w:rPr>
                <w:rFonts w:ascii="GHEA Grapalat" w:eastAsia="Times New Roman" w:hAnsi="GHEA Grapalat" w:cs="Times New Roman"/>
                <w:sz w:val="20"/>
                <w:szCs w:val="20"/>
                <w:lang w:val="hy-AM"/>
              </w:rPr>
              <w:t xml:space="preserve">3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c:</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to the payer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attendant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financial</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 </w:t>
            </w:r>
            <w:r xmlns:w="http://schemas.openxmlformats.org/wordprocessingml/2006/main" w:rsidRPr="00532D6C">
              <w:rPr>
                <w:rFonts w:ascii="GHEA Grapalat" w:eastAsia="Times New Roman" w:hAnsi="GHEA Grapalat" w:cs="Arial"/>
                <w:sz w:val="20"/>
                <w:szCs w:val="20"/>
                <w:lang w:val="hy-AM"/>
              </w:rPr>
              <w:t xml:space="preserve">the organization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branch </w:t>
            </w:r>
            <w:r xmlns:w="http://schemas.openxmlformats.org/wordprocessingml/2006/main" w:rsidRPr="00532D6C">
              <w:rPr>
                <w:rFonts w:ascii="GHEA Grapalat" w:eastAsia="Times New Roman" w:hAnsi="GHEA Grapalat" w:cs="Times New Roman"/>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performance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date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hour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minute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w:t>
            </w:r>
            <w:r xmlns:w="http://schemas.openxmlformats.org/wordprocessingml/2006/main" w:rsidRPr="00532D6C">
              <w:rPr>
                <w:rFonts w:ascii="GHEA Grapalat" w:eastAsia="Times New Roman" w:hAnsi="GHEA Grapalat" w:cs="Arial"/>
                <w:sz w:val="20"/>
                <w:szCs w:val="20"/>
                <w:lang w:val="en-US"/>
              </w:rPr>
              <w:t xml:space="preserve">the organization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branch </w:t>
            </w:r>
            <w:r xmlns:w="http://schemas.openxmlformats.org/wordprocessingml/2006/main" w:rsidRPr="00532D6C">
              <w:rPr>
                <w:rFonts w:ascii="GHEA Grapalat" w:eastAsia="Times New Roman" w:hAnsi="GHEA Grapalat" w:cs="Times New Roman"/>
                <w:sz w:val="20"/>
                <w:szCs w:val="20"/>
                <w:lang w:val="en-US"/>
              </w:rPr>
              <w:t xml:space="preserv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mandatory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noted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demand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performance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date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hour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minute</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0"/>
                <w:lang w:val="en-US"/>
              </w:rPr>
            </w:pP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en-US"/>
              </w:rPr>
              <w:t xml:space="preserve">2 </w:t>
            </w:r>
            <w:r xmlns:w="http://schemas.openxmlformats.org/wordprocessingml/2006/main" w:rsidRPr="00532D6C">
              <w:rPr>
                <w:rFonts w:ascii="GHEA Grapalat" w:eastAsia="Times New Roman" w:hAnsi="GHEA Grapalat" w:cs="Times New Roman"/>
                <w:sz w:val="20"/>
                <w:szCs w:val="20"/>
                <w:lang w:val="hy-AM"/>
              </w:rPr>
              <w:t xml:space="preserve">4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 </w:t>
            </w:r>
            <w:r xmlns:w="http://schemas.openxmlformats.org/wordprocessingml/2006/main" w:rsidRPr="00532D6C">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the 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employee </w:t>
            </w:r>
            <w:r xmlns:w="http://schemas.openxmlformats.org/wordprocessingml/2006/main" w:rsidRPr="00532D6C">
              <w:rPr>
                <w:rFonts w:ascii="GHEA Grapalat" w:eastAsia="Times New Roman" w:hAnsi="GHEA Grapalat" w:cs="Arial"/>
                <w:sz w:val="20"/>
                <w:szCs w:val="20"/>
                <w:lang w:val="en-US"/>
              </w:rPr>
              <w:t xml:space="preserve">of the organization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branch </w:t>
            </w:r>
            <w:r xmlns:w="http://schemas.openxmlformats.org/wordprocessingml/2006/main" w:rsidRPr="00532D6C">
              <w:rPr>
                <w:rFonts w:ascii="GHEA Grapalat" w:eastAsia="Times New Roman" w:hAnsi="GHEA Grapalat" w:cs="Times New Roman"/>
                <w:sz w:val="20"/>
                <w:szCs w:val="20"/>
                <w:lang w:val="en-US"/>
              </w:rPr>
              <w:t xml:space="preserv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no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hy-AM"/>
              </w:rPr>
              <w:t xml:space="preserve">to be completed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demand letter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the 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of </w:t>
            </w:r>
            <w:r xmlns:w="http://schemas.openxmlformats.org/wordprocessingml/2006/main" w:rsidRPr="00532D6C">
              <w:rPr>
                <w:rFonts w:ascii="GHEA Grapalat" w:eastAsia="Times New Roman" w:hAnsi="GHEA Grapalat" w:cs="Arial"/>
                <w:sz w:val="20"/>
                <w:szCs w:val="20"/>
                <w:lang w:val="en-US"/>
              </w:rPr>
              <w:t xml:space="preserve">the organization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w:t>
            </w:r>
            <w:r xmlns:w="http://schemas.openxmlformats.org/wordprocessingml/2006/main" w:rsidRPr="00532D6C">
              <w:rPr>
                <w:rFonts w:ascii="GHEA Grapalat" w:eastAsia="Times New Roman" w:hAnsi="GHEA Grapalat" w:cs="Arial"/>
                <w:sz w:val="20"/>
                <w:szCs w:val="20"/>
                <w:lang w:val="en-US"/>
              </w:rPr>
              <w:t xml:space="preserve">present</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case </w:t>
            </w:r>
            <w:r xmlns:w="http://schemas.openxmlformats.org/wordprocessingml/2006/main" w:rsidRPr="00532D6C">
              <w:rPr>
                <w:rFonts w:ascii="GHEA Grapalat" w:eastAsia="Times New Roman" w:hAnsi="GHEA Grapalat" w:cs="Times New Roman"/>
                <w:sz w:val="20"/>
                <w:szCs w:val="20"/>
                <w:lang w:val="hy-AM"/>
              </w:rPr>
              <w:t xml:space="preserve">where</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sidDel="00DF049B">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of an employee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signature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put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paper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manner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submitted</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demand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0"/>
                <w:lang w:val="en-US"/>
              </w:rPr>
            </w:pP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en-US"/>
              </w:rPr>
              <w:t xml:space="preserve">2 </w:t>
            </w:r>
            <w:r xmlns:w="http://schemas.openxmlformats.org/wordprocessingml/2006/main" w:rsidRPr="00532D6C">
              <w:rPr>
                <w:rFonts w:ascii="GHEA Grapalat" w:eastAsia="Times New Roman" w:hAnsi="GHEA Grapalat" w:cs="Times New Roman"/>
                <w:sz w:val="20"/>
                <w:szCs w:val="20"/>
                <w:lang w:val="hy-AM"/>
              </w:rPr>
              <w:t xml:space="preserve">4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 </w:t>
            </w:r>
            <w:r xmlns:w="http://schemas.openxmlformats.org/wordprocessingml/2006/main" w:rsidRPr="00532D6C">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the 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stamp </w:t>
            </w:r>
            <w:r xmlns:w="http://schemas.openxmlformats.org/wordprocessingml/2006/main" w:rsidRPr="00532D6C">
              <w:rPr>
                <w:rFonts w:ascii="GHEA Grapalat" w:eastAsia="Times New Roman" w:hAnsi="GHEA Grapalat" w:cs="Arial"/>
                <w:sz w:val="20"/>
                <w:szCs w:val="20"/>
                <w:lang w:val="en-US"/>
              </w:rPr>
              <w:t xml:space="preserve">of </w:t>
            </w:r>
            <w:r xmlns:w="http://schemas.openxmlformats.org/wordprocessingml/2006/main" w:rsidRPr="00532D6C">
              <w:rPr>
                <w:rFonts w:ascii="GHEA Grapalat" w:eastAsia="Times New Roman" w:hAnsi="GHEA Grapalat" w:cs="Arial"/>
                <w:sz w:val="20"/>
                <w:szCs w:val="20"/>
                <w:lang w:val="en-US"/>
              </w:rPr>
              <w:t xml:space="preserve">the organization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branch </w:t>
            </w:r>
            <w:r xmlns:w="http://schemas.openxmlformats.org/wordprocessingml/2006/main" w:rsidRPr="00532D6C">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hy-AM"/>
              </w:rPr>
              <w:t xml:space="preserve">to be completed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demand letter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the latter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to </w:t>
            </w:r>
            <w:r xmlns:w="http://schemas.openxmlformats.org/wordprocessingml/2006/main" w:rsidRPr="00532D6C">
              <w:rPr>
                <w:rFonts w:ascii="GHEA Grapalat" w:eastAsia="Times New Roman" w:hAnsi="GHEA Grapalat" w:cs="Arial"/>
                <w:sz w:val="20"/>
                <w:szCs w:val="20"/>
                <w:lang w:val="en-US"/>
              </w:rPr>
              <w:t xml:space="preserve">present</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case </w:t>
            </w:r>
            <w:r xmlns:w="http://schemas.openxmlformats.org/wordprocessingml/2006/main" w:rsidRPr="00532D6C">
              <w:rPr>
                <w:rFonts w:ascii="GHEA Grapalat" w:eastAsia="Times New Roman" w:hAnsi="GHEA Grapalat" w:cs="Times New Roman"/>
                <w:sz w:val="20"/>
                <w:szCs w:val="20"/>
                <w:lang w:val="hy-AM"/>
              </w:rPr>
              <w:t xml:space="preserve">where</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sidDel="00DF049B">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stamp</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put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paper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manner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submitted</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demand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0"/>
                <w:lang w:val="en-US"/>
              </w:rPr>
            </w:pP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en-US"/>
              </w:rPr>
              <w:t xml:space="preserve">2 </w:t>
            </w:r>
            <w:r xmlns:w="http://schemas.openxmlformats.org/wordprocessingml/2006/main" w:rsidRPr="00532D6C">
              <w:rPr>
                <w:rFonts w:ascii="GHEA Grapalat" w:eastAsia="Times New Roman" w:hAnsi="GHEA Grapalat" w:cs="Times New Roman"/>
                <w:sz w:val="20"/>
                <w:szCs w:val="20"/>
                <w:lang w:val="hy-AM"/>
              </w:rPr>
              <w:t xml:space="preserve">4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c:</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the 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organization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date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hour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minute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hy-AM"/>
              </w:rPr>
              <w:t xml:space="preserve">to be completed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demand letter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the latter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to </w:t>
            </w:r>
            <w:r xmlns:w="http://schemas.openxmlformats.org/wordprocessingml/2006/main" w:rsidRPr="00532D6C">
              <w:rPr>
                <w:rFonts w:ascii="GHEA Grapalat" w:eastAsia="Times New Roman" w:hAnsi="GHEA Grapalat" w:cs="Arial"/>
                <w:sz w:val="20"/>
                <w:szCs w:val="20"/>
                <w:lang w:val="en-US"/>
              </w:rPr>
              <w:t xml:space="preserve">present</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case </w:t>
            </w:r>
            <w:r xmlns:w="http://schemas.openxmlformats.org/wordprocessingml/2006/main" w:rsidRPr="00532D6C">
              <w:rPr>
                <w:rFonts w:ascii="GHEA Grapalat" w:eastAsia="Times New Roman" w:hAnsi="GHEA Grapalat" w:cs="Times New Roman"/>
                <w:sz w:val="20"/>
                <w:szCs w:val="20"/>
                <w:lang w:val="hy-AM"/>
              </w:rPr>
              <w:t xml:space="preserve">where</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sidDel="00DF049B">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hereby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data</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put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are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paper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manner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submitted</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demand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0"/>
                <w:lang w:val="en-US"/>
              </w:rPr>
            </w:pPr>
          </w:p>
        </w:tc>
      </w:tr>
    </w:tbl>
    <w:p w:rsidR="00532D6C" w:rsidRPr="00532D6C" w:rsidRDefault="00532D6C" w:rsidP="00106D44">
      <w:pPr>
        <w:tabs>
          <w:tab w:val="left" w:pos="426"/>
        </w:tabs>
        <w:spacing w:after="0" w:line="360" w:lineRule="auto"/>
        <w:jc w:val="right"/>
        <w:rPr>
          <w:rFonts w:ascii="GHEA Grapalat" w:eastAsia="Times New Roman" w:hAnsi="GHEA Grapalat" w:cs="Sylfaen"/>
          <w:sz w:val="20"/>
          <w:szCs w:val="20"/>
          <w:lang w:val="en-US"/>
        </w:rPr>
      </w:pPr>
    </w:p>
    <w:p w:rsidR="00532D6C" w:rsidRPr="00532D6C" w:rsidRDefault="00532D6C" w:rsidP="00106D44">
      <w:pPr>
        <w:tabs>
          <w:tab w:val="left" w:pos="426"/>
        </w:tabs>
        <w:spacing w:after="0" w:line="360" w:lineRule="auto"/>
        <w:jc w:val="right"/>
        <w:rPr>
          <w:rFonts w:ascii="GHEA Grapalat" w:eastAsia="Times New Roman" w:hAnsi="GHEA Grapalat" w:cs="Sylfaen"/>
          <w:sz w:val="20"/>
          <w:szCs w:val="20"/>
          <w:lang w:val="en-US"/>
        </w:rPr>
      </w:pPr>
    </w:p>
    <w:p w:rsidR="00532D6C" w:rsidRPr="00532D6C" w:rsidRDefault="00532D6C" w:rsidP="00106D44">
      <w:pPr>
        <w:tabs>
          <w:tab w:val="left" w:pos="426"/>
        </w:tabs>
        <w:spacing w:after="0" w:line="360" w:lineRule="auto"/>
        <w:jc w:val="right"/>
        <w:rPr>
          <w:rFonts w:ascii="GHEA Grapalat" w:eastAsia="Times New Roman" w:hAnsi="GHEA Grapalat" w:cs="Sylfaen"/>
          <w:sz w:val="20"/>
          <w:szCs w:val="20"/>
          <w:lang w:val="en-US"/>
        </w:rPr>
      </w:pPr>
    </w:p>
    <w:p w:rsidR="00532D6C" w:rsidRPr="00532D6C" w:rsidRDefault="00532D6C" w:rsidP="00106D44">
      <w:pPr>
        <w:tabs>
          <w:tab w:val="left" w:pos="426"/>
        </w:tabs>
        <w:spacing w:after="0" w:line="360" w:lineRule="auto"/>
        <w:jc w:val="right"/>
        <w:rPr>
          <w:rFonts w:ascii="GHEA Grapalat" w:eastAsia="Times New Roman" w:hAnsi="GHEA Grapalat" w:cs="Sylfaen"/>
          <w:sz w:val="20"/>
          <w:szCs w:val="20"/>
          <w:lang w:val="en-US"/>
        </w:rPr>
      </w:pPr>
    </w:p>
    <w:p w:rsidR="00532D6C" w:rsidRPr="00532D6C" w:rsidRDefault="00532D6C" w:rsidP="00106D44">
      <w:pPr>
        <w:tabs>
          <w:tab w:val="left" w:pos="426"/>
        </w:tabs>
        <w:spacing w:after="0" w:line="360" w:lineRule="auto"/>
        <w:jc w:val="right"/>
        <w:rPr>
          <w:rFonts w:ascii="GHEA Grapalat" w:eastAsia="Times New Roman" w:hAnsi="GHEA Grapalat" w:cs="Sylfaen"/>
          <w:sz w:val="20"/>
          <w:szCs w:val="20"/>
          <w:lang w:val="en-US"/>
        </w:rPr>
      </w:pPr>
    </w:p>
    <w:p w:rsidR="00532D6C" w:rsidRPr="00532D6C" w:rsidRDefault="00532D6C" w:rsidP="00106D44">
      <w:pPr>
        <w:tabs>
          <w:tab w:val="left" w:pos="426"/>
        </w:tabs>
        <w:spacing w:after="0" w:line="240" w:lineRule="auto"/>
        <w:rPr>
          <w:rFonts w:ascii="GHEA Grapalat" w:eastAsia="Times New Roman" w:hAnsi="GHEA Grapalat" w:cs="Times New Roman"/>
          <w:sz w:val="24"/>
          <w:szCs w:val="24"/>
          <w:lang w:val="en-US"/>
        </w:rPr>
      </w:pPr>
    </w:p>
    <w:p w:rsidR="00532D6C" w:rsidRPr="00532D6C" w:rsidRDefault="00532D6C" w:rsidP="00106D44">
      <w:pPr>
        <w:tabs>
          <w:tab w:val="left" w:pos="426"/>
        </w:tabs>
        <w:spacing w:after="0" w:line="240" w:lineRule="auto"/>
        <w:jc w:val="center"/>
        <w:rPr>
          <w:rFonts w:ascii="GHEA Grapalat" w:eastAsia="Times New Roman" w:hAnsi="GHEA Grapalat" w:cs="GHEA Grapalat"/>
          <w:lang w:val="hy-AM"/>
        </w:rPr>
      </w:pP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Arial"/>
          <w:b/>
          <w:sz w:val="20"/>
          <w:szCs w:val="20"/>
          <w:lang w:val="hy-AM"/>
        </w:rPr>
      </w:pPr>
      <w:r xmlns:w="http://schemas.openxmlformats.org/wordprocessingml/2006/main" w:rsidRPr="00532D6C">
        <w:rPr>
          <w:rFonts w:ascii="GHEA Grapalat" w:eastAsia="Times New Roman" w:hAnsi="GHEA Grapalat" w:cs="Times New Roman"/>
          <w:b/>
          <w:sz w:val="20"/>
          <w:szCs w:val="20"/>
          <w:lang w:val="hy-AM"/>
        </w:rPr>
        <w:br xmlns:w="http://schemas.openxmlformats.org/wordprocessingml/2006/main" w:type="page"/>
      </w:r>
      <w:r xmlns:w="http://schemas.openxmlformats.org/wordprocessingml/2006/main" w:rsidRPr="00532D6C">
        <w:rPr>
          <w:rFonts w:ascii="GHEA Grapalat" w:eastAsia="Times New Roman" w:hAnsi="GHEA Grapalat" w:cs="Arial"/>
          <w:b/>
          <w:sz w:val="20"/>
          <w:szCs w:val="20"/>
          <w:lang w:val="hy-AM"/>
        </w:rPr>
        <w:lastRenderedPageBreak xmlns:w="http://schemas.openxmlformats.org/wordprocessingml/2006/main"/>
      </w:r>
      <w:r xmlns:w="http://schemas.openxmlformats.org/wordprocessingml/2006/main" w:rsidRPr="00532D6C">
        <w:rPr>
          <w:rFonts w:ascii="GHEA Grapalat" w:eastAsia="Times New Roman" w:hAnsi="GHEA Grapalat" w:cs="Arial"/>
          <w:b/>
          <w:sz w:val="20"/>
          <w:szCs w:val="20"/>
          <w:lang w:val="hy-AM"/>
        </w:rPr>
        <w:t xml:space="preserve"> </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GHEA Grapalat"/>
          <w:sz w:val="18"/>
          <w:szCs w:val="18"/>
          <w:lang w:val="hy-AM"/>
        </w:rPr>
      </w:pPr>
      <w:r xmlns:w="http://schemas.openxmlformats.org/wordprocessingml/2006/main" w:rsidRPr="00532D6C">
        <w:rPr>
          <w:rFonts w:ascii="GHEA Grapalat" w:eastAsia="Times New Roman" w:hAnsi="GHEA Grapalat" w:cs="Arial"/>
          <w:b/>
          <w:sz w:val="24"/>
          <w:szCs w:val="24"/>
          <w:lang w:val="hy-AM"/>
        </w:rPr>
        <w:t xml:space="preserve">Appendix </w:t>
      </w:r>
      <w:r xmlns:w="http://schemas.openxmlformats.org/wordprocessingml/2006/main" w:rsidRPr="00532D6C">
        <w:rPr>
          <w:rFonts w:ascii="GHEA Grapalat" w:eastAsia="Times New Roman" w:hAnsi="GHEA Grapalat" w:cs="Sylfaen"/>
          <w:b/>
          <w:sz w:val="24"/>
          <w:szCs w:val="24"/>
          <w:lang w:val="hy-AM"/>
        </w:rPr>
        <w:t xml:space="preserve">5.1</w:t>
      </w:r>
    </w:p>
    <w:p w:rsidR="00532D6C" w:rsidRPr="00532D6C" w:rsidRDefault="004C0DFD" w:rsidP="00106D44">
      <w:pPr xmlns:w="http://schemas.openxmlformats.org/wordprocessingml/2006/main">
        <w:tabs>
          <w:tab w:val="left" w:pos="426"/>
        </w:tabs>
        <w:spacing w:after="0" w:line="240" w:lineRule="auto"/>
        <w:jc w:val="right"/>
        <w:rPr>
          <w:rFonts w:ascii="GHEA Grapalat" w:eastAsia="Times New Roman" w:hAnsi="GHEA Grapalat" w:cs="Arial"/>
          <w:b/>
          <w:sz w:val="20"/>
          <w:szCs w:val="20"/>
          <w:lang w:val="es-ES"/>
        </w:rPr>
      </w:pPr>
      <w:r xmlns:w="http://schemas.openxmlformats.org/wordprocessingml/2006/main">
        <w:rPr>
          <w:rFonts w:ascii="Arial" w:eastAsia="Times New Roman" w:hAnsi="Arial" w:cs="Arial"/>
          <w:b/>
          <w:color w:val="000000"/>
          <w:sz w:val="20"/>
          <w:szCs w:val="27"/>
          <w:lang w:val="af-ZA"/>
        </w:rPr>
        <w:t xml:space="preserve">LM-THAT-GHAPSDB-25/03</w:t>
      </w:r>
      <w:r xmlns:w="http://schemas.openxmlformats.org/wordprocessingml/2006/main" w:rsidR="00532D6C" w:rsidRPr="00532D6C">
        <w:rPr>
          <w:rFonts w:ascii="GHEA Grapalat" w:eastAsia="Times New Roman" w:hAnsi="GHEA Grapalat" w:cs="Times New Roman"/>
          <w:b/>
          <w:color w:val="000000"/>
          <w:sz w:val="20"/>
          <w:szCs w:val="27"/>
          <w:lang w:val="af-ZA"/>
        </w:rPr>
        <w:t xml:space="preserve"> </w:t>
      </w:r>
      <w:r xmlns:w="http://schemas.openxmlformats.org/wordprocessingml/2006/main" w:rsidR="00532D6C" w:rsidRPr="00532D6C">
        <w:rPr>
          <w:rFonts w:ascii="GHEA Grapalat" w:eastAsia="Times New Roman" w:hAnsi="GHEA Grapalat" w:cs="Arial"/>
          <w:b/>
          <w:sz w:val="20"/>
          <w:szCs w:val="20"/>
          <w:lang w:val="es-ES"/>
        </w:rPr>
        <w:t xml:space="preserve">with code</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Arial"/>
          <w:b/>
          <w:sz w:val="20"/>
          <w:szCs w:val="20"/>
          <w:lang w:val="es-ES"/>
        </w:rPr>
      </w:pPr>
      <w:r xmlns:w="http://schemas.openxmlformats.org/wordprocessingml/2006/main" w:rsidRPr="00532D6C">
        <w:rPr>
          <w:rFonts w:ascii="GHEA Grapalat" w:eastAsia="Times New Roman" w:hAnsi="GHEA Grapalat" w:cs="Arial"/>
          <w:b/>
          <w:sz w:val="20"/>
          <w:szCs w:val="20"/>
          <w:lang w:val="es-ES"/>
        </w:rPr>
        <w:t xml:space="preserve">quote</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of inquiry</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of invitation</w:t>
      </w:r>
    </w:p>
    <w:p w:rsidR="00532D6C" w:rsidRPr="00532D6C" w:rsidRDefault="00532D6C" w:rsidP="00106D44">
      <w:pPr>
        <w:tabs>
          <w:tab w:val="left" w:pos="426"/>
        </w:tabs>
        <w:spacing w:after="0" w:line="240" w:lineRule="auto"/>
        <w:jc w:val="right"/>
        <w:rPr>
          <w:rFonts w:ascii="GHEA Grapalat" w:eastAsia="Times New Roman" w:hAnsi="GHEA Grapalat" w:cs="Sylfaen"/>
          <w:b/>
          <w:sz w:val="20"/>
          <w:szCs w:val="20"/>
          <w:lang w:val="es-ES"/>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GHEA Grapalat"/>
          <w:b/>
          <w:sz w:val="20"/>
          <w:szCs w:val="20"/>
          <w:lang w:val="hy-AM"/>
        </w:rPr>
      </w:pPr>
      <w:r xmlns:w="http://schemas.openxmlformats.org/wordprocessingml/2006/main" w:rsidRPr="00532D6C">
        <w:rPr>
          <w:rFonts w:ascii="GHEA Grapalat" w:eastAsia="Times New Roman" w:hAnsi="GHEA Grapalat" w:cs="GHEA Grapalat"/>
          <w:b/>
          <w:sz w:val="18"/>
          <w:szCs w:val="18"/>
          <w:lang w:val="hy-AM"/>
        </w:rPr>
        <w:t xml:space="preserve">       </w:t>
      </w:r>
      <w:r xmlns:w="http://schemas.openxmlformats.org/wordprocessingml/2006/main" w:rsidRPr="00532D6C">
        <w:rPr>
          <w:rFonts w:ascii="GHEA Grapalat" w:eastAsia="Times New Roman" w:hAnsi="GHEA Grapalat" w:cs="Arial"/>
          <w:b/>
          <w:sz w:val="20"/>
          <w:szCs w:val="20"/>
          <w:lang w:val="hy-AM"/>
        </w:rPr>
        <w:t xml:space="preserve">SUFFERING</w:t>
      </w:r>
      <w:r xmlns:w="http://schemas.openxmlformats.org/wordprocessingml/2006/main" w:rsidRPr="00532D6C">
        <w:rPr>
          <w:rFonts w:ascii="GHEA Grapalat" w:eastAsia="Times New Roman" w:hAnsi="GHEA Grapalat" w:cs="GHEA Grapalat"/>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ABOUT:</w:t>
      </w:r>
      <w:r xmlns:w="http://schemas.openxmlformats.org/wordprocessingml/2006/main" w:rsidRPr="00532D6C">
        <w:rPr>
          <w:rFonts w:ascii="GHEA Grapalat" w:eastAsia="Times New Roman" w:hAnsi="GHEA Grapalat" w:cs="GHEA Grapalat"/>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AGREEMENT</w:t>
      </w:r>
      <w:r xmlns:w="http://schemas.openxmlformats.org/wordprocessingml/2006/main" w:rsidRPr="00532D6C">
        <w:rPr>
          <w:rFonts w:ascii="GHEA Grapalat" w:eastAsia="Times New Roman" w:hAnsi="GHEA Grapalat" w:cs="GHEA Grapalat"/>
          <w:b/>
          <w:sz w:val="20"/>
          <w:szCs w:val="20"/>
          <w:lang w:val="hy-AM"/>
        </w:rPr>
        <w:t xml:space="preserve"> </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GHEA Grapalat"/>
          <w:b/>
          <w:sz w:val="20"/>
          <w:szCs w:val="20"/>
          <w:lang w:val="hy-AM"/>
        </w:rPr>
      </w:pP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GHEA Grapalat"/>
          <w:b/>
          <w:sz w:val="20"/>
          <w:szCs w:val="20"/>
          <w:lang w:val="hy-AM"/>
        </w:rPr>
        <w:t xml:space="preserve"> </w:t>
      </w:r>
      <w:r xmlns:w="http://schemas.openxmlformats.org/wordprocessingml/2006/main" w:rsidRPr="00532D6C">
        <w:rPr>
          <w:rFonts w:ascii="GHEA Grapalat" w:eastAsia="Times New Roman" w:hAnsi="GHEA Grapalat" w:cs="GHEA Grapalat"/>
          <w:b/>
          <w:sz w:val="18"/>
          <w:szCs w:val="18"/>
          <w:lang w:val="hy-AM"/>
        </w:rPr>
        <w:t xml:space="preserve">( </w:t>
      </w:r>
      <w:r xmlns:w="http://schemas.openxmlformats.org/wordprocessingml/2006/main" w:rsidRPr="00532D6C">
        <w:rPr>
          <w:rFonts w:ascii="GHEA Grapalat" w:eastAsia="Times New Roman" w:hAnsi="GHEA Grapalat" w:cs="Arial"/>
          <w:b/>
          <w:sz w:val="18"/>
          <w:szCs w:val="18"/>
          <w:lang w:val="hy-AM"/>
        </w:rPr>
        <w:t xml:space="preserve">contract:</w:t>
      </w:r>
      <w:r xmlns:w="http://schemas.openxmlformats.org/wordprocessingml/2006/main" w:rsidRPr="00532D6C">
        <w:rPr>
          <w:rFonts w:ascii="GHEA Grapalat" w:eastAsia="Times New Roman" w:hAnsi="GHEA Grapalat" w:cs="GHEA Grapalat"/>
          <w:b/>
          <w:sz w:val="18"/>
          <w:szCs w:val="18"/>
          <w:lang w:val="hy-AM"/>
        </w:rPr>
        <w:t xml:space="preserve"> </w:t>
      </w:r>
      <w:r xmlns:w="http://schemas.openxmlformats.org/wordprocessingml/2006/main" w:rsidRPr="00532D6C">
        <w:rPr>
          <w:rFonts w:ascii="GHEA Grapalat" w:eastAsia="Times New Roman" w:hAnsi="GHEA Grapalat" w:cs="Arial"/>
          <w:b/>
          <w:sz w:val="18"/>
          <w:szCs w:val="18"/>
          <w:lang w:val="hy-AM"/>
        </w:rPr>
        <w:t xml:space="preserve">provide </w:t>
      </w:r>
      <w:r xmlns:w="http://schemas.openxmlformats.org/wordprocessingml/2006/main" w:rsidRPr="00532D6C">
        <w:rPr>
          <w:rFonts w:ascii="GHEA Grapalat" w:eastAsia="Times New Roman" w:hAnsi="GHEA Grapalat" w:cs="GHEA Grapalat"/>
          <w:b/>
          <w:sz w:val="18"/>
          <w:szCs w:val="18"/>
          <w:lang w:val="hy-AM"/>
        </w:rPr>
        <w:t xml:space="preserve">)</w:t>
      </w:r>
    </w:p>
    <w:p w:rsidR="00532D6C" w:rsidRPr="00532D6C" w:rsidRDefault="00532D6C" w:rsidP="00106D44">
      <w:pPr>
        <w:tabs>
          <w:tab w:val="left" w:pos="426"/>
        </w:tabs>
        <w:spacing w:after="0" w:line="240" w:lineRule="auto"/>
        <w:rPr>
          <w:rFonts w:ascii="GHEA Grapalat" w:eastAsia="Times New Roman" w:hAnsi="GHEA Grapalat" w:cs="GHEA Grapalat"/>
          <w:b/>
          <w:sz w:val="20"/>
          <w:szCs w:val="20"/>
          <w:lang w:val="hy-AM"/>
        </w:rPr>
      </w:pP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GHEA Grapalat"/>
          <w:sz w:val="20"/>
          <w:szCs w:val="20"/>
          <w:lang w:val="hy-AM"/>
        </w:rPr>
      </w:pP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 </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Yerevan</w:t>
      </w:r>
      <w:r xmlns:w="http://schemas.openxmlformats.org/wordprocessingml/2006/main" w:rsidRPr="00532D6C">
        <w:rPr>
          <w:rFonts w:ascii="GHEA Grapalat" w:eastAsia="Times New Roman" w:hAnsi="GHEA Grapalat" w:cs="GHEA Grapalat"/>
          <w:sz w:val="20"/>
          <w:szCs w:val="20"/>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hy-AM"/>
        </w:rPr>
        <w:t xml:space="preserve">"</w:t>
      </w:r>
      <w:r xmlns:w="http://schemas.openxmlformats.org/wordprocessingml/2006/main" w:rsidRPr="00532D6C">
        <w:rPr>
          <w:rFonts w:ascii="GHEA Grapalat" w:eastAsia="Times New Roman" w:hAnsi="GHEA Grapalat" w:cs="GHEA Grapalat"/>
          <w:sz w:val="20"/>
          <w:szCs w:val="20"/>
          <w:u w:val="single"/>
          <w:lang w:val="hy-AM"/>
        </w:rPr>
        <w:t xml:space="preserve">         </w:t>
      </w:r>
      <w:r xmlns:w="http://schemas.openxmlformats.org/wordprocessingml/2006/main" w:rsidRPr="00532D6C">
        <w:rPr>
          <w:rFonts w:ascii="GHEA Grapalat" w:eastAsia="Times New Roman" w:hAnsi="GHEA Grapalat" w:cs="Times New Roman"/>
          <w:sz w:val="20"/>
          <w:szCs w:val="20"/>
          <w:lang w:val="hy-AM"/>
        </w:rPr>
        <w:t xml:space="preserve">»</w:t>
      </w:r>
      <w:r xmlns:w="http://schemas.openxmlformats.org/wordprocessingml/2006/main" w:rsidRPr="00532D6C">
        <w:rPr>
          <w:rFonts w:ascii="GHEA Grapalat" w:eastAsia="Times New Roman" w:hAnsi="GHEA Grapalat" w:cs="GHEA Grapalat"/>
          <w:sz w:val="20"/>
          <w:szCs w:val="20"/>
          <w:u w:val="single"/>
          <w:lang w:val="hy-AM"/>
        </w:rPr>
        <w:t xml:space="preserve"> </w:t>
      </w:r>
      <w:r xmlns:w="http://schemas.openxmlformats.org/wordprocessingml/2006/main" w:rsidRPr="00532D6C">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lang w:val="hy-AM"/>
        </w:rPr>
        <w:t xml:space="preserve">20 </w:t>
      </w:r>
      <w:r xmlns:w="http://schemas.openxmlformats.org/wordprocessingml/2006/main" w:rsidRPr="00532D6C">
        <w:rPr>
          <w:rFonts w:ascii="GHEA Grapalat" w:eastAsia="Times New Roman" w:hAnsi="GHEA Grapalat" w:cs="Arial"/>
          <w:sz w:val="20"/>
          <w:szCs w:val="20"/>
          <w:lang w:val="hy-AM"/>
        </w:rPr>
        <w:t xml:space="preserve">years </w:t>
      </w:r>
      <w:r xmlns:w="http://schemas.openxmlformats.org/wordprocessingml/2006/main" w:rsidRPr="00532D6C">
        <w:rPr>
          <w:rFonts w:ascii="GHEA Grapalat" w:eastAsia="Times New Roman" w:hAnsi="GHEA Grapalat" w:cs="GHEA Grapalat"/>
          <w:sz w:val="20"/>
          <w:szCs w:val="20"/>
          <w:lang w:val="hy-AM"/>
        </w:rPr>
        <w:t xml:space="preserve">**</w:t>
      </w:r>
    </w:p>
    <w:p w:rsidR="00532D6C" w:rsidRPr="00532D6C" w:rsidRDefault="00532D6C" w:rsidP="00106D44">
      <w:pPr>
        <w:tabs>
          <w:tab w:val="left" w:pos="426"/>
        </w:tabs>
        <w:spacing w:after="0" w:line="240" w:lineRule="auto"/>
        <w:rPr>
          <w:rFonts w:ascii="GHEA Grapalat" w:eastAsia="Times New Roman" w:hAnsi="GHEA Grapalat" w:cs="GHEA Grapalat"/>
          <w:sz w:val="20"/>
          <w:szCs w:val="20"/>
          <w:lang w:val="hy-AM"/>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sz w:val="20"/>
          <w:szCs w:val="20"/>
          <w:u w:val="single"/>
          <w:vertAlign w:val="subscript"/>
          <w:lang w:val="hy-AM"/>
        </w:rPr>
      </w:pPr>
      <w:r xmlns:w="http://schemas.openxmlformats.org/wordprocessingml/2006/main" w:rsidRPr="00532D6C">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vertAlign w:val="subscript"/>
          <w:lang w:val="hy-AM"/>
        </w:rPr>
        <w:t xml:space="preserve">, </w:t>
      </w:r>
      <w:r xmlns:w="http://schemas.openxmlformats.org/wordprocessingml/2006/main" w:rsidRPr="00532D6C">
        <w:rPr>
          <w:rFonts w:ascii="GHEA Grapalat" w:eastAsia="Times New Roman" w:hAnsi="GHEA Grapalat" w:cs="Arial"/>
          <w:sz w:val="20"/>
          <w:szCs w:val="20"/>
          <w:lang w:val="hy-AM"/>
        </w:rPr>
        <w:t xml:space="preserve">in: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face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Company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director</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u w:val="single"/>
          <w:lang w:val="hy-AM"/>
        </w:rPr>
        <w:tab xmlns:w="http://schemas.openxmlformats.org/wordprocessingml/2006/main"/>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sz w:val="20"/>
          <w:szCs w:val="20"/>
          <w:lang w:val="hy-AM"/>
        </w:rPr>
      </w:pP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Company</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name:</w:t>
      </w:r>
      <w:r xmlns:w="http://schemas.openxmlformats.org/wordprocessingml/2006/main" w:rsidRPr="00532D6C">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532D6C">
        <w:rPr>
          <w:rFonts w:ascii="GHEA Grapalat" w:eastAsia="Times New Roman" w:hAnsi="GHEA Grapalat" w:cs="GHEA Grapalat"/>
          <w:sz w:val="20"/>
          <w:szCs w:val="20"/>
          <w:vertAlign w:val="sub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Company</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of the director</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name:</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surname </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passport</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w:t>
      </w:r>
      <w:r xmlns:w="http://schemas.openxmlformats.org/wordprocessingml/2006/main" w:rsidRPr="00532D6C">
        <w:rPr>
          <w:rFonts w:ascii="GHEA Grapalat" w:eastAsia="Times New Roman" w:hAnsi="GHEA Grapalat" w:cs="Arial"/>
          <w:sz w:val="20"/>
          <w:szCs w:val="20"/>
          <w:vertAlign w:val="superscript"/>
          <w:lang w:val="hy-AM"/>
        </w:rPr>
        <w:t xml:space="preserve">data </w:t>
      </w:r>
      <w:r xmlns:w="http://schemas.openxmlformats.org/wordprocessingml/2006/main" w:rsidRPr="00532D6C">
        <w:rPr>
          <w:rFonts w:ascii="GHEA Grapalat" w:eastAsia="Times New Roman" w:hAnsi="GHEA Grapalat" w:cs="GHEA Grapalat"/>
          <w:sz w:val="20"/>
          <w:szCs w:val="20"/>
          <w:vertAlign w:val="subscript"/>
          <w:lang w:val="hy-AM"/>
        </w:rPr>
        <w:t xml:space="preserve">which</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action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Company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charter</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based on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on </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hereinafter </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Company </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hereby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unilateral</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definition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as follows: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suffering</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payment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consent </w:t>
      </w:r>
      <w:r xmlns:w="http://schemas.openxmlformats.org/wordprocessingml/2006/main" w:rsidRPr="00532D6C">
        <w:rPr>
          <w:rFonts w:ascii="GHEA Grapalat" w:eastAsia="Times New Roman" w:hAnsi="GHEA Grapalat" w:cs="GHEA Grapalat"/>
          <w:sz w:val="20"/>
          <w:szCs w:val="20"/>
          <w:lang w:val="hy-AM"/>
        </w:rPr>
        <w:t xml:space="preserve">.</w:t>
      </w:r>
    </w:p>
    <w:p w:rsidR="00532D6C" w:rsidRPr="00532D6C" w:rsidRDefault="00532D6C" w:rsidP="00106D44">
      <w:pPr>
        <w:tabs>
          <w:tab w:val="left" w:pos="426"/>
        </w:tabs>
        <w:spacing w:after="0" w:line="240" w:lineRule="auto"/>
        <w:jc w:val="both"/>
        <w:rPr>
          <w:rFonts w:ascii="GHEA Grapalat" w:eastAsia="Times New Roman" w:hAnsi="GHEA Grapalat" w:cs="GHEA Grapalat"/>
          <w:sz w:val="20"/>
          <w:szCs w:val="20"/>
          <w:lang w:val="hy-AM"/>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GHEA Grapalat"/>
          <w:b/>
          <w:bCs/>
          <w:sz w:val="20"/>
          <w:szCs w:val="20"/>
          <w:lang w:val="pt-BR"/>
        </w:rPr>
      </w:pPr>
      <w:r xmlns:w="http://schemas.openxmlformats.org/wordprocessingml/2006/main" w:rsidRPr="00532D6C">
        <w:rPr>
          <w:rFonts w:ascii="GHEA Grapalat" w:eastAsia="Times New Roman" w:hAnsi="GHEA Grapalat" w:cs="GHEA Grapalat"/>
          <w:b/>
          <w:sz w:val="20"/>
          <w:szCs w:val="20"/>
          <w:lang w:val="hy-AM"/>
        </w:rPr>
        <w:t xml:space="preserve">1. </w:t>
      </w:r>
      <w:r xmlns:w="http://schemas.openxmlformats.org/wordprocessingml/2006/main" w:rsidRPr="00532D6C">
        <w:rPr>
          <w:rFonts w:ascii="GHEA Grapalat" w:eastAsia="Times New Roman" w:hAnsi="GHEA Grapalat" w:cs="Arial"/>
          <w:b/>
          <w:sz w:val="20"/>
          <w:szCs w:val="20"/>
          <w:lang w:val="hy-AM"/>
        </w:rPr>
        <w:t xml:space="preserve">Consent</w:t>
      </w:r>
      <w:r xmlns:w="http://schemas.openxmlformats.org/wordprocessingml/2006/main" w:rsidRPr="00532D6C">
        <w:rPr>
          <w:rFonts w:ascii="GHEA Grapalat" w:eastAsia="Times New Roman" w:hAnsi="GHEA Grapalat" w:cs="GHEA Grapalat"/>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the subject</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b/>
          <w:bCs/>
          <w:sz w:val="20"/>
          <w:szCs w:val="20"/>
          <w:lang w:val="pt-BR"/>
        </w:rPr>
      </w:pPr>
      <w:r xmlns:w="http://schemas.openxmlformats.org/wordprocessingml/2006/main" w:rsidRPr="00532D6C">
        <w:rPr>
          <w:rFonts w:ascii="GHEA Grapalat" w:eastAsia="Times New Roman" w:hAnsi="GHEA Grapalat" w:cs="GHEA Grapalat"/>
          <w:sz w:val="20"/>
          <w:szCs w:val="20"/>
          <w:lang w:val="pt-BR"/>
        </w:rPr>
        <w:tab xmlns:w="http://schemas.openxmlformats.org/wordprocessingml/2006/main"/>
      </w:r>
      <w:r xmlns:w="http://schemas.openxmlformats.org/wordprocessingml/2006/main" w:rsidRPr="00532D6C">
        <w:rPr>
          <w:rFonts w:ascii="GHEA Grapalat" w:eastAsia="Times New Roman" w:hAnsi="GHEA Grapalat" w:cs="GHEA Grapalat"/>
          <w:sz w:val="20"/>
          <w:szCs w:val="20"/>
          <w:lang w:val="pt-BR"/>
        </w:rPr>
        <w:tab xmlns:w="http://schemas.openxmlformats.org/wordprocessingml/2006/main"/>
      </w:r>
      <w:r xmlns:w="http://schemas.openxmlformats.org/wordprocessingml/2006/main" w:rsidRPr="00532D6C">
        <w:rPr>
          <w:rFonts w:ascii="GHEA Grapalat" w:eastAsia="Times New Roman" w:hAnsi="GHEA Grapalat" w:cs="GHEA Grapalat"/>
          <w:sz w:val="20"/>
          <w:szCs w:val="20"/>
          <w:lang w:val="pt-BR"/>
        </w:rPr>
        <w:t xml:space="preserve">                               </w:t>
      </w:r>
    </w:p>
    <w:p w:rsidR="00532D6C" w:rsidRPr="00532D6C" w:rsidRDefault="00532D6C" w:rsidP="00106D44">
      <w:pPr xmlns:w="http://schemas.openxmlformats.org/wordprocessingml/2006/main">
        <w:numPr>
          <w:ilvl w:val="1"/>
          <w:numId w:val="30"/>
        </w:numPr>
        <w:tabs>
          <w:tab w:val="left" w:pos="426"/>
        </w:tabs>
        <w:spacing w:after="0" w:line="240" w:lineRule="auto"/>
        <w:ind w:left="0" w:firstLine="0"/>
        <w:jc w:val="both"/>
        <w:rPr>
          <w:rFonts w:ascii="GHEA Grapalat" w:eastAsia="Times New Roman" w:hAnsi="GHEA Grapalat" w:cs="GHEA Grapalat"/>
          <w:sz w:val="20"/>
          <w:szCs w:val="20"/>
          <w:lang w:val="pt-BR"/>
        </w:rPr>
      </w:pPr>
      <w:r xmlns:w="http://schemas.openxmlformats.org/wordprocessingml/2006/main" w:rsidRPr="00532D6C">
        <w:rPr>
          <w:rFonts w:ascii="GHEA Grapalat" w:eastAsia="Times New Roman" w:hAnsi="GHEA Grapalat" w:cs="Arial"/>
          <w:sz w:val="20"/>
          <w:szCs w:val="20"/>
          <w:lang w:val="pt-BR"/>
        </w:rPr>
        <w:t xml:space="preserve">Company: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participates</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is </w:t>
      </w:r>
      <w:r xmlns:w="http://schemas.openxmlformats.org/wordprocessingml/2006/main" w:rsidRPr="00532D6C">
        <w:rPr>
          <w:rFonts w:ascii="GHEA Grapalat" w:eastAsia="Times New Roman" w:hAnsi="GHEA Grapalat" w:cs="GHEA Grapalat"/>
          <w:sz w:val="20"/>
          <w:szCs w:val="20"/>
          <w:lang w:val="pt-BR"/>
        </w:rPr>
        <w:t xml:space="preserve">&lt;&lt; </w:t>
      </w:r>
      <w:r xmlns:w="http://schemas.openxmlformats.org/wordprocessingml/2006/main" w:rsidRPr="00532D6C">
        <w:rPr>
          <w:rFonts w:ascii="GHEA Grapalat" w:eastAsia="Times New Roman" w:hAnsi="GHEA Grapalat" w:cs="Arial"/>
          <w:sz w:val="20"/>
          <w:szCs w:val="20"/>
          <w:lang w:val="pt-BR"/>
        </w:rPr>
        <w:t xml:space="preserve">Tumanyan</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utility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economy </w:t>
      </w:r>
      <w:r xmlns:w="http://schemas.openxmlformats.org/wordprocessingml/2006/main" w:rsidRPr="00532D6C">
        <w:rPr>
          <w:rFonts w:ascii="GHEA Grapalat" w:eastAsia="Times New Roman" w:hAnsi="GHEA Grapalat" w:cs="GHEA Grapalat"/>
          <w:sz w:val="20"/>
          <w:szCs w:val="20"/>
          <w:lang w:val="pt-BR"/>
        </w:rPr>
        <w:t xml:space="preserve">&gt;&gt; </w:t>
      </w:r>
      <w:r xmlns:w="http://schemas.openxmlformats.org/wordprocessingml/2006/main" w:rsidRPr="00532D6C">
        <w:rPr>
          <w:rFonts w:ascii="GHEA Grapalat" w:eastAsia="Times New Roman" w:hAnsi="GHEA Grapalat" w:cs="Arial"/>
          <w:sz w:val="20"/>
          <w:szCs w:val="20"/>
          <w:lang w:val="pt-BR"/>
        </w:rPr>
        <w:t xml:space="preserve">by </w:t>
      </w:r>
      <w:r xmlns:w="http://schemas.openxmlformats.org/wordprocessingml/2006/main" w:rsidRPr="00532D6C">
        <w:rPr>
          <w:rFonts w:ascii="GHEA Grapalat" w:eastAsia="Times New Roman" w:hAnsi="GHEA Grapalat" w:cs="Arial"/>
          <w:sz w:val="20"/>
          <w:szCs w:val="20"/>
          <w:lang w:val="pt-BR"/>
        </w:rPr>
        <w:t xml:space="preserve">ANOC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hereinafter </w:t>
      </w:r>
      <w:r xmlns:w="http://schemas.openxmlformats.org/wordprocessingml/2006/main" w:rsidRPr="00532D6C">
        <w:rPr>
          <w:rFonts w:ascii="GHEA Grapalat" w:eastAsia="Times New Roman" w:hAnsi="GHEA Grapalat" w:cs="GHEA Grapalat"/>
          <w:sz w:val="20"/>
          <w:szCs w:val="20"/>
          <w:lang w:val="pt-BR"/>
        </w:rPr>
        <w:t xml:space="preserve">referred to as </w:t>
      </w:r>
      <w:r xmlns:w="http://schemas.openxmlformats.org/wordprocessingml/2006/main" w:rsidRPr="00532D6C">
        <w:rPr>
          <w:rFonts w:ascii="GHEA Grapalat" w:eastAsia="Times New Roman" w:hAnsi="GHEA Grapalat" w:cs="Arial"/>
          <w:sz w:val="20"/>
          <w:szCs w:val="20"/>
          <w:lang w:val="pt-BR"/>
        </w:rPr>
        <w:t xml:space="preserve">the </w:t>
      </w:r>
      <w:r xmlns:w="http://schemas.openxmlformats.org/wordprocessingml/2006/main" w:rsidRPr="00532D6C">
        <w:rPr>
          <w:rFonts w:ascii="GHEA Grapalat" w:eastAsia="Times New Roman" w:hAnsi="GHEA Grapalat" w:cs="Arial"/>
          <w:sz w:val="20"/>
          <w:szCs w:val="20"/>
          <w:lang w:val="pt-BR"/>
        </w:rPr>
        <w:t xml:space="preserve">Client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GHEA Grapalat"/>
          <w:sz w:val="20"/>
          <w:szCs w:val="20"/>
          <w:lang w:val="pt-BR"/>
        </w:rPr>
        <w:t xml:space="preserv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organized by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Times New Roman"/>
          <w:b/>
          <w:color w:val="000000"/>
          <w:sz w:val="24"/>
          <w:szCs w:val="27"/>
          <w:lang w:val="af-ZA"/>
        </w:rPr>
        <w:t xml:space="preserve">" </w:t>
      </w:r>
      <w:r xmlns:w="http://schemas.openxmlformats.org/wordprocessingml/2006/main" w:rsidR="004C0DFD">
        <w:rPr>
          <w:rFonts w:ascii="Arial" w:eastAsia="Times New Roman" w:hAnsi="Arial" w:cs="Arial"/>
          <w:b/>
          <w:color w:val="000000"/>
          <w:sz w:val="24"/>
          <w:szCs w:val="27"/>
          <w:lang w:val="af-ZA"/>
        </w:rPr>
        <w:t xml:space="preserve">LM-THAT-GHAPSDB-25/03</w:t>
      </w:r>
      <w:r xmlns:w="http://schemas.openxmlformats.org/wordprocessingml/2006/main" w:rsidR="002D32DD">
        <w:rPr>
          <w:rFonts w:ascii="GHEA Grapalat" w:eastAsia="Times New Roman" w:hAnsi="GHEA Grapalat" w:cs="Arial"/>
          <w:b/>
          <w:color w:val="000000"/>
          <w:sz w:val="24"/>
          <w:szCs w:val="27"/>
          <w:lang w:val="af-ZA"/>
        </w:rPr>
        <w:t xml:space="preserve">         </w:t>
      </w:r>
      <w:r xmlns:w="http://schemas.openxmlformats.org/wordprocessingml/2006/main" w:rsidRPr="00532D6C">
        <w:rPr>
          <w:rFonts w:ascii="GHEA Grapalat" w:eastAsia="Times New Roman" w:hAnsi="GHEA Grapalat" w:cs="Franklin Gothic Medium Cond"/>
          <w:b/>
          <w:color w:val="000000"/>
          <w:sz w:val="24"/>
          <w:szCs w:val="27"/>
          <w:lang w:val="af-ZA"/>
        </w:rPr>
        <w:t xml:space="preserve">»</w:t>
      </w:r>
      <w:r xmlns:w="http://schemas.openxmlformats.org/wordprocessingml/2006/main" w:rsidRPr="00532D6C">
        <w:rPr>
          <w:rFonts w:ascii="GHEA Grapalat" w:eastAsia="Times New Roman" w:hAnsi="GHEA Grapalat" w:cs="Times New Roman"/>
          <w:b/>
          <w:color w:val="000000"/>
          <w:sz w:val="24"/>
          <w:szCs w:val="27"/>
          <w:lang w:val="af-ZA"/>
        </w:rPr>
        <w:t xml:space="preserve">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with code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of purchase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to the procedure </w:t>
      </w:r>
      <w:r xmlns:w="http://schemas.openxmlformats.org/wordprocessingml/2006/main" w:rsidRPr="00532D6C">
        <w:rPr>
          <w:rFonts w:ascii="GHEA Grapalat" w:eastAsia="Times New Roman" w:hAnsi="GHEA Grapalat" w:cs="GHEA Grapalat"/>
          <w:sz w:val="20"/>
          <w:szCs w:val="20"/>
          <w:lang w:val="pt-BR"/>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color w:val="5B9BD5"/>
          <w:sz w:val="20"/>
          <w:szCs w:val="20"/>
          <w:lang w:val="hy-AM"/>
        </w:rPr>
      </w:pPr>
      <w:r xmlns:w="http://schemas.openxmlformats.org/wordprocessingml/2006/main" w:rsidRPr="00532D6C">
        <w:rPr>
          <w:rFonts w:ascii="GHEA Grapalat" w:eastAsia="Times New Roman" w:hAnsi="GHEA Grapalat" w:cs="GHEA Grapalat"/>
          <w:sz w:val="20"/>
          <w:szCs w:val="20"/>
          <w:lang w:val="pt-BR"/>
        </w:rPr>
        <w:t xml:space="preserve">1.2 </w:t>
      </w:r>
      <w:r xmlns:w="http://schemas.openxmlformats.org/wordprocessingml/2006/main" w:rsidRPr="00532D6C">
        <w:rPr>
          <w:rFonts w:ascii="GHEA Grapalat" w:eastAsia="Times New Roman" w:hAnsi="GHEA Grapalat" w:cs="Arial"/>
          <w:sz w:val="20"/>
          <w:szCs w:val="20"/>
          <w:lang w:val="pt-BR"/>
        </w:rPr>
        <w:t xml:space="preserve">As:</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of purchase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of the procedure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as a result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to be sealed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of the contract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performance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provides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 Company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To the client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is</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present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hereby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of suffering</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 agreement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and: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next to</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payment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 application form </w:t>
      </w:r>
      <w:r xmlns:w="http://schemas.openxmlformats.org/wordprocessingml/2006/main" w:rsidRPr="00532D6C">
        <w:rPr>
          <w:rFonts w:ascii="GHEA Grapalat" w:eastAsia="Times New Roman" w:hAnsi="GHEA Grapalat" w:cs="GHEA Grapalat"/>
          <w:sz w:val="20"/>
          <w:szCs w:val="20"/>
          <w:lang w:val="pt-BR"/>
        </w:rPr>
        <w:t xml:space="preserve">is </w:t>
      </w:r>
      <w:r xmlns:w="http://schemas.openxmlformats.org/wordprocessingml/2006/main" w:rsidRPr="00532D6C">
        <w:rPr>
          <w:rFonts w:ascii="GHEA Grapalat" w:eastAsia="Times New Roman" w:hAnsi="GHEA Grapalat" w:cs="Arial"/>
          <w:sz w:val="20"/>
          <w:szCs w:val="20"/>
          <w:lang w:val="pt-BR"/>
        </w:rPr>
        <w:t xml:space="preserve">completed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and: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approved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Company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by </w:t>
      </w:r>
      <w:r xmlns:w="http://schemas.openxmlformats.org/wordprocessingml/2006/main" w:rsidRPr="00532D6C">
        <w:rPr>
          <w:rFonts w:ascii="GHEA Grapalat" w:eastAsia="Times New Roman" w:hAnsi="GHEA Grapalat" w:cs="GHEA Grapalat"/>
          <w:sz w:val="20"/>
          <w:szCs w:val="20"/>
          <w:lang w:val="pt-BR"/>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color w:val="000000"/>
          <w:sz w:val="20"/>
          <w:szCs w:val="20"/>
          <w:lang w:val="pt-BR"/>
        </w:rPr>
      </w:pPr>
      <w:r xmlns:w="http://schemas.openxmlformats.org/wordprocessingml/2006/main" w:rsidRPr="00532D6C">
        <w:rPr>
          <w:rFonts w:ascii="GHEA Grapalat" w:eastAsia="Times New Roman" w:hAnsi="GHEA Grapalat" w:cs="GHEA Grapalat"/>
          <w:color w:val="000000"/>
          <w:sz w:val="20"/>
          <w:szCs w:val="20"/>
          <w:lang w:val="pt-BR"/>
        </w:rPr>
        <w:t xml:space="preserve">1.3 </w:t>
      </w:r>
      <w:r xmlns:w="http://schemas.openxmlformats.org/wordprocessingml/2006/main" w:rsidRPr="00532D6C">
        <w:rPr>
          <w:rFonts w:ascii="GHEA Grapalat" w:eastAsia="Times New Roman" w:hAnsi="GHEA Grapalat" w:cs="Arial"/>
          <w:color w:val="000000"/>
          <w:sz w:val="20"/>
          <w:szCs w:val="20"/>
          <w:lang w:val="pt-BR"/>
        </w:rPr>
        <w:t xml:space="preserve">The Company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hereby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pt-BR"/>
        </w:rPr>
        <w:t xml:space="preserve">of suffering</w:t>
      </w:r>
      <w:r xmlns:w="http://schemas.openxmlformats.org/wordprocessingml/2006/main" w:rsidRPr="00532D6C">
        <w:rPr>
          <w:rFonts w:ascii="GHEA Grapalat" w:eastAsia="Times New Roman" w:hAnsi="GHEA Grapalat" w:cs="GHEA Grapalat"/>
          <w:color w:val="000000"/>
          <w:sz w:val="20"/>
          <w:szCs w:val="20"/>
          <w:lang w:val="pt-BR"/>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 </w:t>
      </w:r>
      <w:r xmlns:w="http://schemas.openxmlformats.org/wordprocessingml/2006/main" w:rsidRPr="00532D6C">
        <w:rPr>
          <w:rFonts w:ascii="GHEA Grapalat" w:eastAsia="Times New Roman" w:hAnsi="GHEA Grapalat" w:cs="Arial"/>
          <w:color w:val="000000"/>
          <w:sz w:val="20"/>
          <w:szCs w:val="20"/>
          <w:lang w:val="pt-BR"/>
        </w:rPr>
        <w:t xml:space="preserve">agree</w:t>
      </w:r>
      <w:r xmlns:w="http://schemas.openxmlformats.org/wordprocessingml/2006/main" w:rsidRPr="00532D6C">
        <w:rPr>
          <w:rFonts w:ascii="GHEA Grapalat" w:eastAsia="Times New Roman" w:hAnsi="GHEA Grapalat" w:cs="Arial"/>
          <w:color w:val="000000"/>
          <w:sz w:val="20"/>
          <w:szCs w:val="20"/>
          <w:lang w:val="pt-BR"/>
        </w:rPr>
        <w:t xml:space="preserve">​</w:t>
      </w:r>
      <w:r xmlns:w="http://schemas.openxmlformats.org/wordprocessingml/2006/main" w:rsidRPr="00532D6C">
        <w:rPr>
          <w:rFonts w:ascii="GHEA Grapalat" w:eastAsia="Times New Roman" w:hAnsi="GHEA Grapalat" w:cs="Arial"/>
          <w:color w:val="000000"/>
          <w:sz w:val="20"/>
          <w:szCs w:val="20"/>
          <w:lang w:val="hy-AM"/>
        </w:rPr>
        <w:t xml:space="preserv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next to</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presentable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payment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by signing </w:t>
      </w:r>
      <w:r xmlns:w="http://schemas.openxmlformats.org/wordprocessingml/2006/main" w:rsidRPr="00532D6C">
        <w:rPr>
          <w:rFonts w:ascii="GHEA Grapalat" w:eastAsia="Times New Roman" w:hAnsi="GHEA Grapalat" w:cs="Arial"/>
          <w:color w:val="000000"/>
          <w:sz w:val="20"/>
          <w:szCs w:val="20"/>
          <w:lang w:val="hy-AM"/>
        </w:rPr>
        <w:t xml:space="preserve">the demand letter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hereinafter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Demand Letter </w:t>
      </w:r>
      <w:r xmlns:w="http://schemas.openxmlformats.org/wordprocessingml/2006/main" w:rsidRPr="00532D6C">
        <w:rPr>
          <w:rFonts w:ascii="GHEA Grapalat" w:eastAsia="Times New Roman" w:hAnsi="GHEA Grapalat" w:cs="GHEA Grapalat"/>
          <w:color w:val="000000"/>
          <w:sz w:val="20"/>
          <w:szCs w:val="20"/>
          <w:lang w:val="hy-AM"/>
        </w:rPr>
        <w:t xml:space="preserv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irrevocably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agree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is </w:t>
      </w:r>
      <w:r xmlns:w="http://schemas.openxmlformats.org/wordprocessingml/2006/main" w:rsidRPr="00532D6C">
        <w:rPr>
          <w:rFonts w:ascii="GHEA Grapalat" w:eastAsia="Times New Roman" w:hAnsi="GHEA Grapalat" w:cs="GHEA Grapalat"/>
          <w:color w:val="000000"/>
          <w:sz w:val="20"/>
          <w:szCs w:val="20"/>
          <w:lang w:val="hy-AM"/>
        </w:rPr>
        <w:t xml:space="preserve">that</w:t>
      </w:r>
      <w:r xmlns:w="http://schemas.openxmlformats.org/wordprocessingml/2006/main" w:rsidRPr="00532D6C">
        <w:rPr>
          <w:rFonts w:ascii="GHEA Grapalat" w:eastAsia="Times New Roman" w:hAnsi="GHEA Grapalat" w:cs="Arial"/>
          <w:color w:val="000000"/>
          <w:sz w:val="20"/>
          <w:szCs w:val="20"/>
          <w:lang w:val="hy-AM"/>
        </w:rPr>
        <w:t xml:space="preserve">​</w:t>
      </w:r>
      <w:r xmlns:w="http://schemas.openxmlformats.org/wordprocessingml/2006/main" w:rsidRPr="00532D6C">
        <w:rPr>
          <w:rFonts w:ascii="GHEA Grapalat" w:eastAsia="Times New Roman" w:hAnsi="GHEA Grapalat" w:cs="GHEA Grapalat"/>
          <w:color w:val="000000"/>
          <w:sz w:val="20"/>
          <w:szCs w:val="20"/>
          <w:lang w:val="hy-AM"/>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color w:val="000000"/>
          <w:sz w:val="20"/>
          <w:szCs w:val="20"/>
          <w:lang w:val="hy-AM"/>
        </w:rPr>
      </w:pPr>
      <w:r xmlns:w="http://schemas.openxmlformats.org/wordprocessingml/2006/main" w:rsidRPr="00532D6C">
        <w:rPr>
          <w:rFonts w:ascii="GHEA Grapalat" w:eastAsia="Times New Roman" w:hAnsi="GHEA Grapalat" w:cs="Arial"/>
          <w:color w:val="000000"/>
          <w:sz w:val="20"/>
          <w:szCs w:val="20"/>
          <w:lang w:val="hy-AM"/>
        </w:rPr>
        <w:t xml:space="preserve">a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Demand letter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by signing</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Company: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gives</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is</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her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certification</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Requisition:</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Franklin Gothic Medium Cond"/>
          <w:color w:val="000000"/>
          <w:sz w:val="20"/>
          <w:szCs w:val="20"/>
          <w:lang w:val="hy-AM"/>
        </w:rPr>
        <w:t xml:space="preserve">Payment</w:t>
      </w:r>
      <w:r xmlns:w="http://schemas.openxmlformats.org/wordprocessingml/2006/main" w:rsidRPr="00532D6C">
        <w:rPr>
          <w:rFonts w:ascii="GHEA Grapalat" w:eastAsia="Times New Roman" w:hAnsi="GHEA Grapalat" w:cs="Arial"/>
          <w:color w:val="000000"/>
          <w:sz w:val="20"/>
          <w:szCs w:val="20"/>
          <w:lang w:val="hy-AM"/>
        </w:rPr>
        <w:t xml:space="preserv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conditions </w:t>
      </w:r>
      <w:r xmlns:w="http://schemas.openxmlformats.org/wordprocessingml/2006/main" w:rsidRPr="00532D6C">
        <w:rPr>
          <w:rFonts w:ascii="GHEA Grapalat" w:eastAsia="Times New Roman" w:hAnsi="GHEA Grapalat" w:cs="Franklin Gothic Medium Cond"/>
          <w:color w:val="000000"/>
          <w:sz w:val="20"/>
          <w:szCs w:val="20"/>
          <w:lang w:val="hy-AM"/>
        </w:rPr>
        <w:t xml:space="preserv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in the field</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completed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accepted</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payment </w:t>
      </w:r>
      <w:r xmlns:w="http://schemas.openxmlformats.org/wordprocessingml/2006/main" w:rsidRPr="00532D6C">
        <w:rPr>
          <w:rFonts w:ascii="GHEA Grapalat" w:eastAsia="Times New Roman" w:hAnsi="GHEA Grapalat" w:cs="Franklin Gothic Medium Cond"/>
          <w:color w:val="000000"/>
          <w:sz w:val="20"/>
          <w:szCs w:val="20"/>
          <w:lang w:val="hy-AM"/>
        </w:rPr>
        <w:t xml:space="preserv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for </w:t>
      </w:r>
      <w:r xmlns:w="http://schemas.openxmlformats.org/wordprocessingml/2006/main" w:rsidRPr="00532D6C">
        <w:rPr>
          <w:rFonts w:ascii="GHEA Grapalat" w:eastAsia="Times New Roman" w:hAnsi="GHEA Grapalat" w:cs="GHEA Grapalat"/>
          <w:color w:val="000000"/>
          <w:sz w:val="20"/>
          <w:szCs w:val="20"/>
          <w:lang w:val="hy-AM"/>
        </w:rPr>
        <w:t xml:space="preserve">which</w:t>
      </w:r>
      <w:r xmlns:w="http://schemas.openxmlformats.org/wordprocessingml/2006/main" w:rsidRPr="00532D6C">
        <w:rPr>
          <w:rFonts w:ascii="GHEA Grapalat" w:eastAsia="Times New Roman" w:hAnsi="GHEA Grapalat" w:cs="Arial"/>
          <w:color w:val="000000"/>
          <w:sz w:val="20"/>
          <w:szCs w:val="20"/>
          <w:lang w:val="hy-AM"/>
        </w:rPr>
        <w:t xml:space="preserv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case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specified</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of money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charging</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with</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connected</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To the company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servicer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payer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Bank </w:t>
      </w:r>
      <w:r xmlns:w="http://schemas.openxmlformats.org/wordprocessingml/2006/main" w:rsidRPr="00532D6C">
        <w:rPr>
          <w:rFonts w:ascii="GHEA Grapalat" w:eastAsia="Times New Roman" w:hAnsi="GHEA Grapalat" w:cs="GHEA Grapalat"/>
          <w:color w:val="000000"/>
          <w:sz w:val="20"/>
          <w:szCs w:val="20"/>
          <w:lang w:val="hy-AM"/>
        </w:rPr>
        <w:t xml:space="preserve">: / </w:t>
      </w:r>
      <w:r xmlns:w="http://schemas.openxmlformats.org/wordprocessingml/2006/main" w:rsidRPr="00532D6C">
        <w:rPr>
          <w:rFonts w:ascii="GHEA Grapalat" w:eastAsia="Times New Roman" w:hAnsi="GHEA Grapalat" w:cs="Arial"/>
          <w:color w:val="000000"/>
          <w:sz w:val="20"/>
          <w:szCs w:val="20"/>
          <w:lang w:val="hy-AM"/>
        </w:rPr>
        <w:t xml:space="preserve">hereinafter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Payer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Bank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received</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The requirement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no</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present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To the company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extra</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agreement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to receive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for </w:t>
      </w:r>
      <w:r xmlns:w="http://schemas.openxmlformats.org/wordprocessingml/2006/main" w:rsidRPr="00532D6C">
        <w:rPr>
          <w:rFonts w:ascii="GHEA Grapalat" w:eastAsia="Times New Roman" w:hAnsi="GHEA Grapalat" w:cs="GHEA Grapalat"/>
          <w:color w:val="000000"/>
          <w:sz w:val="20"/>
          <w:szCs w:val="20"/>
          <w:lang w:val="hy-AM"/>
        </w:rPr>
        <w:t xml:space="preserve">how </w:t>
      </w:r>
      <w:r xmlns:w="http://schemas.openxmlformats.org/wordprocessingml/2006/main" w:rsidRPr="00532D6C">
        <w:rPr>
          <w:rFonts w:ascii="GHEA Grapalat" w:eastAsia="Times New Roman" w:hAnsi="GHEA Grapalat" w:cs="Arial"/>
          <w:color w:val="000000"/>
          <w:sz w:val="20"/>
          <w:szCs w:val="20"/>
          <w:lang w:val="hy-AM"/>
        </w:rPr>
        <w:t xml:space="preserve">many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that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Company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by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Requisition:</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on</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already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be put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is</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signature: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of acceptance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for the purpose </w:t>
      </w:r>
      <w:r xmlns:w="http://schemas.openxmlformats.org/wordprocessingml/2006/main" w:rsidRPr="00532D6C">
        <w:rPr>
          <w:rFonts w:ascii="GHEA Grapalat" w:eastAsia="Times New Roman" w:hAnsi="GHEA Grapalat" w:cs="GHEA Grapalat"/>
          <w:color w:val="000000"/>
          <w:sz w:val="20"/>
          <w:szCs w:val="20"/>
          <w:lang w:val="hy-AM"/>
        </w:rPr>
        <w:t xml:space="preserve">of</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color w:val="000000"/>
          <w:sz w:val="20"/>
          <w:szCs w:val="20"/>
          <w:lang w:val="hy-AM"/>
        </w:rPr>
      </w:pP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b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The demand letter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basis</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is</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is</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Payer: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Bank</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for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by Demand Letter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specified</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whole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the amount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pt-BR"/>
        </w:rPr>
        <w:t xml:space="preserve">Company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from the account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to charge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for: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without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extra</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of acceptance </w:t>
      </w:r>
      <w:r xmlns:w="http://schemas.openxmlformats.org/wordprocessingml/2006/main" w:rsidRPr="00532D6C">
        <w:rPr>
          <w:rFonts w:ascii="GHEA Grapalat" w:eastAsia="Times New Roman" w:hAnsi="GHEA Grapalat" w:cs="GHEA Grapalat"/>
          <w:color w:val="000000"/>
          <w:sz w:val="20"/>
          <w:szCs w:val="20"/>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color w:val="000000"/>
          <w:sz w:val="20"/>
          <w:szCs w:val="20"/>
          <w:lang w:val="hy-AM"/>
        </w:rPr>
      </w:pPr>
      <w:r xmlns:w="http://schemas.openxmlformats.org/wordprocessingml/2006/main" w:rsidRPr="00532D6C">
        <w:rPr>
          <w:rFonts w:ascii="GHEA Grapalat" w:eastAsia="Times New Roman" w:hAnsi="GHEA Grapalat" w:cs="Arial"/>
          <w:color w:val="000000"/>
          <w:sz w:val="20"/>
          <w:szCs w:val="20"/>
          <w:lang w:val="hy-AM"/>
        </w:rPr>
        <w:t xml:space="preserve">c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pt-BR"/>
        </w:rPr>
        <w:t xml:space="preserve">Company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no</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can</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in writing</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other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manner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Payer: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To the bank</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order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Requisition:</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on</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set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her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acceptance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with</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to call</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about</w:t>
      </w:r>
      <w:r xmlns:w="http://schemas.openxmlformats.org/wordprocessingml/2006/main" w:rsidRPr="00532D6C">
        <w:rPr>
          <w:rFonts w:ascii="GHEA Grapalat" w:eastAsia="Times New Roman" w:hAnsi="GHEA Grapalat" w:cs="GHEA Grapalat"/>
          <w:color w:val="000000"/>
          <w:sz w:val="20"/>
          <w:szCs w:val="20"/>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color w:val="000000"/>
          <w:sz w:val="20"/>
          <w:szCs w:val="20"/>
          <w:lang w:val="hy-AM"/>
        </w:rPr>
      </w:pPr>
      <w:r xmlns:w="http://schemas.openxmlformats.org/wordprocessingml/2006/main" w:rsidRPr="00532D6C">
        <w:rPr>
          <w:rFonts w:ascii="GHEA Grapalat" w:eastAsia="Times New Roman" w:hAnsi="GHEA Grapalat" w:cs="Arial"/>
          <w:color w:val="000000"/>
          <w:sz w:val="20"/>
          <w:szCs w:val="20"/>
          <w:lang w:val="hy-AM"/>
        </w:rPr>
        <w:t xml:space="preserve">d </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pt-BR"/>
        </w:rPr>
        <w:t xml:space="preserve">Company</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certification</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is </w:t>
      </w:r>
      <w:r xmlns:w="http://schemas.openxmlformats.org/wordprocessingml/2006/main" w:rsidRPr="00532D6C">
        <w:rPr>
          <w:rFonts w:ascii="GHEA Grapalat" w:eastAsia="Times New Roman" w:hAnsi="GHEA Grapalat" w:cs="GHEA Grapalat"/>
          <w:color w:val="000000"/>
          <w:sz w:val="20"/>
          <w:szCs w:val="20"/>
          <w:lang w:val="hy-AM"/>
        </w:rPr>
        <w:t xml:space="preserve">that</w:t>
      </w:r>
      <w:r xmlns:w="http://schemas.openxmlformats.org/wordprocessingml/2006/main" w:rsidRPr="00532D6C">
        <w:rPr>
          <w:rFonts w:ascii="GHEA Grapalat" w:eastAsia="Times New Roman" w:hAnsi="GHEA Grapalat" w:cs="Arial"/>
          <w:color w:val="000000"/>
          <w:sz w:val="20"/>
          <w:szCs w:val="20"/>
          <w:lang w:val="hy-AM"/>
        </w:rPr>
        <w:t xml:space="preserv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The requirement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to accept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is</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of suffering</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whole</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GHEA Grapalat"/>
          <w:color w:val="000000"/>
          <w:sz w:val="20"/>
          <w:szCs w:val="20"/>
          <w:lang w:val="hy-AM"/>
        </w:rPr>
        <w:t xml:space="preserve">with </w:t>
      </w:r>
      <w:r xmlns:w="http://schemas.openxmlformats.org/wordprocessingml/2006/main" w:rsidRPr="00532D6C">
        <w:rPr>
          <w:rFonts w:ascii="GHEA Grapalat" w:eastAsia="Times New Roman" w:hAnsi="GHEA Grapalat" w:cs="Arial"/>
          <w:color w:val="000000"/>
          <w:sz w:val="20"/>
          <w:szCs w:val="20"/>
          <w:lang w:val="hy-AM"/>
        </w:rPr>
        <w:t xml:space="preserve">money</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sz w:val="20"/>
          <w:szCs w:val="20"/>
          <w:lang w:val="hy-AM"/>
        </w:rPr>
      </w:pPr>
      <w:r xmlns:w="http://schemas.openxmlformats.org/wordprocessingml/2006/main" w:rsidRPr="00532D6C">
        <w:rPr>
          <w:rFonts w:ascii="GHEA Grapalat" w:eastAsia="Times New Roman" w:hAnsi="GHEA Grapalat" w:cs="Arial"/>
          <w:sz w:val="20"/>
          <w:szCs w:val="20"/>
          <w:lang w:val="hy-AM"/>
        </w:rPr>
        <w:t xml:space="preserve">e </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Company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hereby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agree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 </w:t>
      </w:r>
      <w:r xmlns:w="http://schemas.openxmlformats.org/wordprocessingml/2006/main" w:rsidRPr="00532D6C">
        <w:rPr>
          <w:rFonts w:ascii="GHEA Grapalat" w:eastAsia="Times New Roman" w:hAnsi="GHEA Grapalat" w:cs="GHEA Grapalat"/>
          <w:sz w:val="20"/>
          <w:szCs w:val="20"/>
          <w:lang w:val="hy-AM"/>
        </w:rPr>
        <w:t xml:space="preserve">that</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Payer:</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bank</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responsibility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wearing</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the client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presented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payment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demand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Requisition: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legality </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validity </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representation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dates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Requisition: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performance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provide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for</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Payer:</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Bank</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carried out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actions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for </w:t>
      </w:r>
      <w:r xmlns:w="http://schemas.openxmlformats.org/wordprocessingml/2006/main" w:rsidRPr="00532D6C">
        <w:rPr>
          <w:rFonts w:ascii="GHEA Grapalat" w:eastAsia="Times New Roman" w:hAnsi="GHEA Grapalat" w:cs="GHEA Grapalat"/>
          <w:sz w:val="20"/>
          <w:szCs w:val="20"/>
          <w:lang w:val="hy-AM"/>
        </w:rPr>
        <w:t xml:space="preserve">:</w:t>
      </w:r>
    </w:p>
    <w:p w:rsidR="00532D6C" w:rsidRPr="00532D6C" w:rsidRDefault="00532D6C" w:rsidP="00106D44">
      <w:pPr xmlns:w="http://schemas.openxmlformats.org/wordprocessingml/2006/main">
        <w:numPr>
          <w:ilvl w:val="1"/>
          <w:numId w:val="25"/>
        </w:numPr>
        <w:tabs>
          <w:tab w:val="left" w:pos="426"/>
        </w:tabs>
        <w:spacing w:after="0" w:line="240" w:lineRule="auto"/>
        <w:ind w:left="0" w:firstLine="0"/>
        <w:jc w:val="both"/>
        <w:rPr>
          <w:rFonts w:ascii="GHEA Grapalat" w:eastAsia="Times New Roman" w:hAnsi="GHEA Grapalat" w:cs="GHEA Grapalat"/>
          <w:sz w:val="20"/>
          <w:szCs w:val="20"/>
          <w:lang w:val="pt-BR"/>
        </w:rPr>
      </w:pP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Company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by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of purchase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of the procedure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as a result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sealed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 contract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to fail</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or</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no</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proper</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to perform</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case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Client: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hereby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of suffering</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 agreement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and: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next to</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The requirement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with originals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pt-BR"/>
        </w:rPr>
        <w:t xml:space="preserve">present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is</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Payer:</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the bank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that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about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in writing</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informing</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To the Company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Hereby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of suffering</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 agreement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and: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next to</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The requirement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electronic</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digital</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with a signature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approved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to be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case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them</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Payer:</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To the bank</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are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is introduced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electronic</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GHEA Grapalat"/>
          <w:sz w:val="20"/>
          <w:szCs w:val="20"/>
          <w:lang w:val="pt-BR"/>
        </w:rPr>
        <w:t xml:space="preserve">with </w:t>
      </w:r>
      <w:r xmlns:w="http://schemas.openxmlformats.org/wordprocessingml/2006/main" w:rsidRPr="00532D6C">
        <w:rPr>
          <w:rFonts w:ascii="GHEA Grapalat" w:eastAsia="Times New Roman" w:hAnsi="GHEA Grapalat" w:cs="Arial"/>
          <w:sz w:val="20"/>
          <w:szCs w:val="20"/>
          <w:lang w:val="en-US"/>
        </w:rPr>
        <w:t xml:space="preserve">carriers </w:t>
      </w:r>
      <w:r xmlns:w="http://schemas.openxmlformats.org/wordprocessingml/2006/main" w:rsidRPr="00532D6C">
        <w:rPr>
          <w:rFonts w:ascii="GHEA Grapalat" w:eastAsia="Times New Roman" w:hAnsi="GHEA Grapalat" w:cs="Arial"/>
          <w:sz w:val="20"/>
          <w:szCs w:val="20"/>
          <w:lang w:val="en-US"/>
        </w:rPr>
        <w:t xml:space="preserve">like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also</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of them</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out of print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paper</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with options </w:t>
      </w:r>
      <w:r xmlns:w="http://schemas.openxmlformats.org/wordprocessingml/2006/main" w:rsidRPr="00532D6C">
        <w:rPr>
          <w:rFonts w:ascii="GHEA Grapalat" w:eastAsia="Times New Roman" w:hAnsi="GHEA Grapalat" w:cs="GHEA Grapalat"/>
          <w:sz w:val="20"/>
          <w:szCs w:val="20"/>
          <w:lang w:val="pt-BR"/>
        </w:rPr>
        <w:t xml:space="preserve">.</w:t>
      </w:r>
    </w:p>
    <w:p w:rsidR="00532D6C" w:rsidRPr="00532D6C" w:rsidRDefault="00532D6C" w:rsidP="00106D44">
      <w:pPr xmlns:w="http://schemas.openxmlformats.org/wordprocessingml/2006/main">
        <w:numPr>
          <w:ilvl w:val="1"/>
          <w:numId w:val="25"/>
        </w:numPr>
        <w:tabs>
          <w:tab w:val="left" w:pos="426"/>
        </w:tabs>
        <w:spacing w:after="0" w:line="240" w:lineRule="auto"/>
        <w:ind w:left="0" w:firstLine="0"/>
        <w:jc w:val="both"/>
        <w:rPr>
          <w:rFonts w:ascii="GHEA Grapalat" w:eastAsia="Times New Roman" w:hAnsi="GHEA Grapalat" w:cs="GHEA Grapalat"/>
          <w:color w:val="000000"/>
          <w:sz w:val="20"/>
          <w:szCs w:val="20"/>
          <w:lang w:val="hy-AM"/>
        </w:rPr>
      </w:pP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Client: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Payer: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to the bank</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can</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is</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submit</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other</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extra</w:t>
      </w:r>
      <w:r xmlns:w="http://schemas.openxmlformats.org/wordprocessingml/2006/main" w:rsidRPr="00532D6C">
        <w:rPr>
          <w:rFonts w:ascii="GHEA Grapalat" w:eastAsia="Times New Roman" w:hAnsi="GHEA Grapalat" w:cs="GHEA Grapalat"/>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documents</w:t>
      </w:r>
      <w:r xmlns:w="http://schemas.openxmlformats.org/wordprocessingml/2006/main" w:rsidRPr="00532D6C">
        <w:rPr>
          <w:rFonts w:ascii="GHEA Grapalat" w:eastAsia="Times New Roman" w:hAnsi="GHEA Grapalat" w:cs="GHEA Grapalat"/>
          <w:color w:val="000000"/>
          <w:sz w:val="20"/>
          <w:szCs w:val="20"/>
          <w:lang w:val="hy-AM"/>
        </w:rPr>
        <w:t xml:space="preserve">​</w:t>
      </w:r>
    </w:p>
    <w:p w:rsidR="00532D6C" w:rsidRPr="00532D6C" w:rsidRDefault="00532D6C" w:rsidP="00106D44">
      <w:pPr xmlns:w="http://schemas.openxmlformats.org/wordprocessingml/2006/main">
        <w:numPr>
          <w:ilvl w:val="1"/>
          <w:numId w:val="25"/>
        </w:numPr>
        <w:tabs>
          <w:tab w:val="left" w:pos="426"/>
        </w:tabs>
        <w:spacing w:after="0" w:line="240" w:lineRule="auto"/>
        <w:ind w:left="0" w:firstLine="0"/>
        <w:jc w:val="both"/>
        <w:rPr>
          <w:rFonts w:ascii="GHEA Grapalat" w:eastAsia="Times New Roman" w:hAnsi="GHEA Grapalat" w:cs="GHEA Grapalat"/>
          <w:sz w:val="20"/>
          <w:szCs w:val="20"/>
          <w:lang w:val="pt-BR"/>
        </w:rPr>
      </w:pPr>
      <w:r xmlns:w="http://schemas.openxmlformats.org/wordprocessingml/2006/main" w:rsidRPr="00532D6C">
        <w:rPr>
          <w:rFonts w:ascii="GHEA Grapalat" w:eastAsia="Times New Roman" w:hAnsi="GHEA Grapalat" w:cs="Arial"/>
          <w:sz w:val="20"/>
          <w:szCs w:val="20"/>
          <w:lang w:val="hy-AM"/>
        </w:rPr>
        <w:t xml:space="preserve">Payer:</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Bank</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Registration</w:t>
      </w:r>
      <w:r xmlns:w="http://schemas.openxmlformats.org/wordprocessingml/2006/main" w:rsidRPr="00532D6C">
        <w:rPr>
          <w:rFonts w:ascii="GHEA Grapalat" w:eastAsia="Times New Roman" w:hAnsi="GHEA Grapalat" w:cs="Arial"/>
          <w:sz w:val="20"/>
          <w:szCs w:val="20"/>
          <w:lang w:val="pt-BR"/>
        </w:rPr>
        <w:t xml:space="preserv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specified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of money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payment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as a result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Company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pt-BR"/>
        </w:rPr>
        <w:t xml:space="preserve">caused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risks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Company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worn</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damages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negative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consequences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pt-BR"/>
        </w:rPr>
        <w:t xml:space="preserve">for</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 bank</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responsibility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no</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wear</w:t>
      </w:r>
      <w:r xmlns:w="http://schemas.openxmlformats.org/wordprocessingml/2006/main" w:rsidRPr="00532D6C">
        <w:rPr>
          <w:rFonts w:ascii="GHEA Grapalat" w:eastAsia="Times New Roman" w:hAnsi="GHEA Grapalat" w:cs="GHEA Grapalat"/>
          <w:sz w:val="20"/>
          <w:szCs w:val="20"/>
          <w:lang w:val="hy-AM"/>
        </w:rPr>
        <w:t xml:space="preserv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hy-AM"/>
        </w:rPr>
        <w:t xml:space="preserve">The bank</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must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not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check</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Company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contract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conditions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violate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facts </w:t>
      </w:r>
      <w:r xmlns:w="http://schemas.openxmlformats.org/wordprocessingml/2006/main" w:rsidRPr="00532D6C">
        <w:rPr>
          <w:rFonts w:ascii="GHEA Grapalat" w:eastAsia="Times New Roman" w:hAnsi="GHEA Grapalat" w:cs="GHEA Grapalat"/>
          <w:sz w:val="20"/>
          <w:szCs w:val="20"/>
          <w:lang w:val="hy-AM"/>
        </w:rPr>
        <w:t xml:space="preserve">.</w:t>
      </w:r>
    </w:p>
    <w:p w:rsidR="00532D6C" w:rsidRPr="00532D6C" w:rsidRDefault="00532D6C" w:rsidP="00106D44">
      <w:pPr xmlns:w="http://schemas.openxmlformats.org/wordprocessingml/2006/main">
        <w:numPr>
          <w:ilvl w:val="1"/>
          <w:numId w:val="25"/>
        </w:numPr>
        <w:tabs>
          <w:tab w:val="left" w:pos="426"/>
        </w:tabs>
        <w:spacing w:after="0" w:line="240" w:lineRule="auto"/>
        <w:ind w:left="0" w:firstLine="0"/>
        <w:jc w:val="both"/>
        <w:rPr>
          <w:rFonts w:ascii="GHEA Grapalat" w:eastAsia="Times New Roman" w:hAnsi="GHEA Grapalat" w:cs="GHEA Grapalat"/>
          <w:sz w:val="20"/>
          <w:szCs w:val="20"/>
          <w:lang w:val="pt-BR"/>
        </w:rPr>
      </w:pPr>
      <w:r xmlns:w="http://schemas.openxmlformats.org/wordprocessingml/2006/main" w:rsidRPr="00532D6C">
        <w:rPr>
          <w:rFonts w:ascii="GHEA Grapalat" w:eastAsia="Times New Roman" w:hAnsi="GHEA Grapalat" w:cs="Arial"/>
          <w:sz w:val="20"/>
          <w:szCs w:val="20"/>
          <w:lang w:val="hy-AM"/>
        </w:rPr>
        <w:t xml:space="preserve">It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GHEA Grapalat"/>
          <w:sz w:val="20"/>
          <w:szCs w:val="20"/>
          <w:lang w:val="pt-BR"/>
        </w:rPr>
        <w:t xml:space="preserve">in </w:t>
      </w:r>
      <w:r xmlns:w="http://schemas.openxmlformats.org/wordprocessingml/2006/main" w:rsidRPr="00532D6C">
        <w:rPr>
          <w:rFonts w:ascii="GHEA Grapalat" w:eastAsia="Times New Roman" w:hAnsi="GHEA Grapalat" w:cs="Arial"/>
          <w:sz w:val="20"/>
          <w:szCs w:val="20"/>
          <w:lang w:val="hy-AM"/>
        </w:rPr>
        <w:t xml:space="preserve">case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when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Company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account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means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they are not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satisfy</w:t>
      </w:r>
      <w:r xmlns:w="http://schemas.openxmlformats.org/wordprocessingml/2006/main" w:rsidRPr="00532D6C">
        <w:rPr>
          <w:rFonts w:ascii="GHEA Grapalat" w:eastAsia="Times New Roman" w:hAnsi="GHEA Grapalat" w:cs="Arial"/>
          <w:sz w:val="20"/>
          <w:szCs w:val="20"/>
          <w:lang w:val="en-US"/>
        </w:rPr>
        <w:t xml:space="preserv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Payer:</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the bank</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demand letter</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from getting</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then: </w:t>
      </w:r>
      <w:r xmlns:w="http://schemas.openxmlformats.org/wordprocessingml/2006/main" w:rsidRPr="00532D6C">
        <w:rPr>
          <w:rFonts w:ascii="GHEA Grapalat" w:eastAsia="Times New Roman" w:hAnsi="GHEA Grapalat" w:cs="GHEA Grapalat"/>
          <w:sz w:val="20"/>
          <w:szCs w:val="20"/>
          <w:lang w:val="pt-BR"/>
        </w:rPr>
        <w:t xml:space="preserve">2 ( </w:t>
      </w:r>
      <w:r xmlns:w="http://schemas.openxmlformats.org/wordprocessingml/2006/main" w:rsidRPr="00532D6C">
        <w:rPr>
          <w:rFonts w:ascii="GHEA Grapalat" w:eastAsia="Times New Roman" w:hAnsi="GHEA Grapalat" w:cs="Arial"/>
          <w:sz w:val="20"/>
          <w:szCs w:val="20"/>
          <w:lang w:val="en-US"/>
        </w:rPr>
        <w:t xml:space="preserve">two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working days</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of the day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during</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need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inform</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To the customer:</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in writing</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en-US"/>
        </w:rPr>
        <w:t xml:space="preserve">in the form </w:t>
      </w:r>
      <w:r xmlns:w="http://schemas.openxmlformats.org/wordprocessingml/2006/main" w:rsidRPr="00532D6C">
        <w:rPr>
          <w:rFonts w:ascii="GHEA Grapalat" w:eastAsia="Times New Roman" w:hAnsi="GHEA Grapalat" w:cs="GHEA Grapalat"/>
          <w:sz w:val="20"/>
          <w:szCs w:val="20"/>
          <w:lang w:val="pt-BR"/>
        </w:rPr>
        <w:t xml:space="preserve">of</w:t>
      </w:r>
    </w:p>
    <w:p w:rsidR="00532D6C" w:rsidRPr="00532D6C" w:rsidRDefault="00532D6C" w:rsidP="00106D44">
      <w:pPr xmlns:w="http://schemas.openxmlformats.org/wordprocessingml/2006/main">
        <w:numPr>
          <w:ilvl w:val="1"/>
          <w:numId w:val="25"/>
        </w:numPr>
        <w:tabs>
          <w:tab w:val="left" w:pos="426"/>
        </w:tabs>
        <w:spacing w:after="0" w:line="240" w:lineRule="auto"/>
        <w:ind w:left="0" w:firstLine="0"/>
        <w:jc w:val="both"/>
        <w:rPr>
          <w:rFonts w:ascii="GHEA Grapalat" w:eastAsia="Times New Roman" w:hAnsi="GHEA Grapalat" w:cs="GHEA Grapalat"/>
          <w:sz w:val="20"/>
          <w:szCs w:val="20"/>
          <w:lang w:val="pt-BR"/>
        </w:rPr>
      </w:pP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Present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 agreement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and: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next to</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 </w:t>
      </w:r>
      <w:r xmlns:w="http://schemas.openxmlformats.org/wordprocessingml/2006/main" w:rsidRPr="00532D6C">
        <w:rPr>
          <w:rFonts w:ascii="GHEA Grapalat" w:eastAsia="Times New Roman" w:hAnsi="GHEA Grapalat" w:cs="Arial"/>
          <w:sz w:val="20"/>
          <w:szCs w:val="20"/>
          <w:lang w:val="hy-AM"/>
        </w:rPr>
        <w:t xml:space="preserve">challenge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Bank:</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from presenting</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then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from the Bank</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independently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reasons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ten</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working</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of the day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during</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To the client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 amount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not to be paid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in case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the Client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non-payment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with</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connected</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Company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about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information</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transfer</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is </w:t>
      </w:r>
      <w:r xmlns:w="http://schemas.openxmlformats.org/wordprocessingml/2006/main" w:rsidRPr="00532D6C">
        <w:rPr>
          <w:rFonts w:ascii="GHEA Grapalat" w:eastAsia="Times New Roman" w:hAnsi="GHEA Grapalat" w:cs="GHEA Grapalat"/>
          <w:sz w:val="20"/>
          <w:szCs w:val="20"/>
          <w:lang w:val="pt-BR"/>
        </w:rPr>
        <w:t xml:space="preserve">&lt;&lt; </w:t>
      </w:r>
      <w:r xmlns:w="http://schemas.openxmlformats.org/wordprocessingml/2006/main" w:rsidRPr="00532D6C">
        <w:rPr>
          <w:rFonts w:ascii="GHEA Grapalat" w:eastAsia="Times New Roman" w:hAnsi="GHEA Grapalat" w:cs="Arial"/>
          <w:sz w:val="20"/>
          <w:szCs w:val="20"/>
          <w:lang w:val="pt-BR"/>
        </w:rPr>
        <w:t xml:space="preserve">ACRA</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Credit: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Reporting </w:t>
      </w:r>
      <w:r xmlns:w="http://schemas.openxmlformats.org/wordprocessingml/2006/main" w:rsidRPr="00532D6C">
        <w:rPr>
          <w:rFonts w:ascii="GHEA Grapalat" w:eastAsia="Times New Roman" w:hAnsi="GHEA Grapalat" w:cs="GHEA Grapalat"/>
          <w:sz w:val="20"/>
          <w:szCs w:val="20"/>
          <w:lang w:val="pt-BR"/>
        </w:rPr>
        <w:t xml:space="preserve">&gt;&gt; </w:t>
      </w:r>
      <w:r xmlns:w="http://schemas.openxmlformats.org/wordprocessingml/2006/main" w:rsidRPr="00532D6C">
        <w:rPr>
          <w:rFonts w:ascii="GHEA Grapalat" w:eastAsia="Times New Roman" w:hAnsi="GHEA Grapalat" w:cs="Arial"/>
          <w:sz w:val="20"/>
          <w:szCs w:val="20"/>
          <w:lang w:val="pt-BR"/>
        </w:rPr>
        <w:t xml:space="preserve">CJSC </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Credit:</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bureau </w:t>
      </w:r>
      <w:r xmlns:w="http://schemas.openxmlformats.org/wordprocessingml/2006/main" w:rsidRPr="00532D6C">
        <w:rPr>
          <w:rFonts w:ascii="GHEA Grapalat" w:eastAsia="Times New Roman" w:hAnsi="GHEA Grapalat" w:cs="GHEA Grapalat"/>
          <w:sz w:val="20"/>
          <w:szCs w:val="20"/>
          <w:lang w:val="pt-BR"/>
        </w:rPr>
        <w:t xml:space="preserve">).</w:t>
      </w:r>
    </w:p>
    <w:p w:rsidR="00532D6C" w:rsidRPr="00532D6C" w:rsidRDefault="00532D6C" w:rsidP="00106D44">
      <w:pPr>
        <w:tabs>
          <w:tab w:val="left" w:pos="426"/>
        </w:tabs>
        <w:spacing w:after="0" w:line="240" w:lineRule="auto"/>
        <w:jc w:val="both"/>
        <w:rPr>
          <w:rFonts w:ascii="GHEA Grapalat" w:eastAsia="Times New Roman" w:hAnsi="GHEA Grapalat" w:cs="GHEA Grapalat"/>
          <w:sz w:val="20"/>
          <w:szCs w:val="20"/>
          <w:lang w:val="hy-AM"/>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GHEA Grapalat"/>
          <w:b/>
          <w:bCs/>
          <w:sz w:val="20"/>
          <w:szCs w:val="20"/>
          <w:lang w:val="hy-AM"/>
        </w:rPr>
      </w:pPr>
      <w:r xmlns:w="http://schemas.openxmlformats.org/wordprocessingml/2006/main" w:rsidRPr="00532D6C">
        <w:rPr>
          <w:rFonts w:ascii="GHEA Grapalat" w:eastAsia="Times New Roman" w:hAnsi="GHEA Grapalat" w:cs="GHEA Grapalat"/>
          <w:b/>
          <w:bCs/>
          <w:sz w:val="20"/>
          <w:szCs w:val="20"/>
          <w:lang w:val="hy-AM"/>
        </w:rPr>
        <w:t xml:space="preserve">2. </w:t>
      </w:r>
      <w:r xmlns:w="http://schemas.openxmlformats.org/wordprocessingml/2006/main" w:rsidRPr="00532D6C">
        <w:rPr>
          <w:rFonts w:ascii="GHEA Grapalat" w:eastAsia="Times New Roman" w:hAnsi="GHEA Grapalat" w:cs="Arial"/>
          <w:b/>
          <w:bCs/>
          <w:sz w:val="20"/>
          <w:szCs w:val="20"/>
          <w:lang w:val="hy-AM"/>
        </w:rPr>
        <w:t xml:space="preserve">Other</w:t>
      </w:r>
      <w:r xmlns:w="http://schemas.openxmlformats.org/wordprocessingml/2006/main" w:rsidRPr="00532D6C">
        <w:rPr>
          <w:rFonts w:ascii="GHEA Grapalat" w:eastAsia="Times New Roman" w:hAnsi="GHEA Grapalat" w:cs="GHEA Grapalat"/>
          <w:b/>
          <w:bCs/>
          <w:sz w:val="20"/>
          <w:szCs w:val="20"/>
          <w:lang w:val="hy-AM"/>
        </w:rPr>
        <w:t xml:space="preserve"> </w:t>
      </w:r>
      <w:r xmlns:w="http://schemas.openxmlformats.org/wordprocessingml/2006/main" w:rsidRPr="00532D6C">
        <w:rPr>
          <w:rFonts w:ascii="GHEA Grapalat" w:eastAsia="Times New Roman" w:hAnsi="GHEA Grapalat" w:cs="Arial"/>
          <w:b/>
          <w:bCs/>
          <w:sz w:val="20"/>
          <w:szCs w:val="20"/>
          <w:lang w:val="hy-AM"/>
        </w:rPr>
        <w:t xml:space="preserve">conditions</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sz w:val="20"/>
          <w:szCs w:val="20"/>
          <w:lang w:val="hy-AM"/>
        </w:rPr>
      </w:pPr>
      <w:r xmlns:w="http://schemas.openxmlformats.org/wordprocessingml/2006/main" w:rsidRPr="00532D6C">
        <w:rPr>
          <w:rFonts w:ascii="GHEA Grapalat" w:eastAsia="Times New Roman" w:hAnsi="GHEA Grapalat" w:cs="GHEA Grapalat"/>
          <w:sz w:val="20"/>
          <w:szCs w:val="20"/>
          <w:lang w:val="hy-AM"/>
        </w:rPr>
        <w:lastRenderedPageBreak xmlns:w="http://schemas.openxmlformats.org/wordprocessingml/2006/main"/>
      </w:r>
      <w:r xmlns:w="http://schemas.openxmlformats.org/wordprocessingml/2006/main" w:rsidRPr="00532D6C">
        <w:rPr>
          <w:rFonts w:ascii="GHEA Grapalat" w:eastAsia="Times New Roman" w:hAnsi="GHEA Grapalat" w:cs="GHEA Grapalat"/>
          <w:sz w:val="20"/>
          <w:szCs w:val="20"/>
          <w:lang w:val="hy-AM"/>
        </w:rPr>
        <w:t xml:space="preserve">2.1 </w:t>
      </w:r>
      <w:r xmlns:w="http://schemas.openxmlformats.org/wordprocessingml/2006/main" w:rsidRPr="00532D6C">
        <w:rPr>
          <w:rFonts w:ascii="GHEA Grapalat" w:eastAsia="Times New Roman" w:hAnsi="GHEA Grapalat" w:cs="Arial"/>
          <w:sz w:val="20"/>
          <w:szCs w:val="20"/>
          <w:lang w:val="hy-AM"/>
        </w:rPr>
        <w:t xml:space="preserve">Herein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agreement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requirement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irrevocable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are </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power</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are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enter</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Company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validation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from the moment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strength</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are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until</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Company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be sealed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 contract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be undertaken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obligations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complete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performance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last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on the day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next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twentieth</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working</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day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including </w:t>
      </w:r>
      <w:r xmlns:w="http://schemas.openxmlformats.org/wordprocessingml/2006/main" w:rsidRPr="00532D6C">
        <w:rPr>
          <w:rFonts w:ascii="GHEA Grapalat" w:eastAsia="Times New Roman" w:hAnsi="GHEA Grapalat" w:cs="GHEA Grapalat"/>
          <w:sz w:val="20"/>
          <w:szCs w:val="20"/>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sz w:val="20"/>
          <w:szCs w:val="20"/>
          <w:lang w:val="hy-AM"/>
        </w:rPr>
      </w:pPr>
      <w:r xmlns:w="http://schemas.openxmlformats.org/wordprocessingml/2006/main" w:rsidRPr="00532D6C">
        <w:rPr>
          <w:rFonts w:ascii="GHEA Grapalat" w:eastAsia="Times New Roman" w:hAnsi="GHEA Grapalat" w:cs="GHEA Grapalat"/>
          <w:sz w:val="20"/>
          <w:szCs w:val="20"/>
          <w:lang w:val="hy-AM"/>
        </w:rPr>
        <w:t xml:space="preserve">2.2. </w:t>
      </w:r>
      <w:r xmlns:w="http://schemas.openxmlformats.org/wordprocessingml/2006/main" w:rsidRPr="00532D6C">
        <w:rPr>
          <w:rFonts w:ascii="GHEA Grapalat" w:eastAsia="Times New Roman" w:hAnsi="GHEA Grapalat" w:cs="Arial"/>
          <w:sz w:val="20"/>
          <w:szCs w:val="20"/>
          <w:lang w:val="hy-AM"/>
        </w:rPr>
        <w:t xml:space="preserve">Present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agreement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next to</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requirement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the client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Payer:</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the bank</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presenting </w:t>
      </w:r>
      <w:r xmlns:w="http://schemas.openxmlformats.org/wordprocessingml/2006/main" w:rsidRPr="00532D6C">
        <w:rPr>
          <w:rFonts w:ascii="GHEA Grapalat" w:eastAsia="Times New Roman" w:hAnsi="GHEA Grapalat" w:cs="GHEA Grapalat"/>
          <w:sz w:val="20"/>
          <w:szCs w:val="20"/>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sz w:val="20"/>
          <w:szCs w:val="20"/>
          <w:lang w:val="hy-AM"/>
        </w:rPr>
      </w:pPr>
      <w:r xmlns:w="http://schemas.openxmlformats.org/wordprocessingml/2006/main" w:rsidRPr="00532D6C">
        <w:rPr>
          <w:rFonts w:ascii="GHEA Grapalat" w:eastAsia="Times New Roman" w:hAnsi="GHEA Grapalat" w:cs="GHEA Grapalat"/>
          <w:sz w:val="20"/>
          <w:szCs w:val="20"/>
          <w:lang w:val="hy-AM"/>
        </w:rPr>
        <w:t xml:space="preserve">2.2.1. </w:t>
      </w:r>
      <w:r xmlns:w="http://schemas.openxmlformats.org/wordprocessingml/2006/main" w:rsidRPr="00532D6C">
        <w:rPr>
          <w:rFonts w:ascii="GHEA Grapalat" w:eastAsia="Times New Roman" w:hAnsi="GHEA Grapalat" w:cs="Arial"/>
          <w:sz w:val="20"/>
          <w:szCs w:val="20"/>
          <w:lang w:val="hy-AM"/>
        </w:rPr>
        <w:t xml:space="preserve">To the client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certified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 </w:t>
      </w:r>
      <w:r xmlns:w="http://schemas.openxmlformats.org/wordprocessingml/2006/main" w:rsidRPr="00532D6C">
        <w:rPr>
          <w:rFonts w:ascii="GHEA Grapalat" w:eastAsia="Times New Roman" w:hAnsi="GHEA Grapalat" w:cs="GHEA Grapalat"/>
          <w:sz w:val="20"/>
          <w:szCs w:val="20"/>
          <w:lang w:val="hy-AM"/>
        </w:rPr>
        <w:t xml:space="preserve">that</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Company: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weak</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gave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contractual</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obligations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violation </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p>
    <w:p w:rsidR="00532D6C" w:rsidRPr="00532D6C" w:rsidDel="00A13215"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sz w:val="20"/>
          <w:szCs w:val="20"/>
          <w:lang w:val="hy-AM"/>
        </w:rPr>
      </w:pPr>
      <w:r xmlns:w="http://schemas.openxmlformats.org/wordprocessingml/2006/main" w:rsidRPr="00532D6C">
        <w:rPr>
          <w:rFonts w:ascii="GHEA Grapalat" w:eastAsia="Times New Roman" w:hAnsi="GHEA Grapalat" w:cs="GHEA Grapalat"/>
          <w:sz w:val="20"/>
          <w:szCs w:val="20"/>
          <w:lang w:val="hy-AM"/>
        </w:rPr>
        <w:t xml:space="preserve">2.2.2. </w:t>
      </w:r>
      <w:r xmlns:w="http://schemas.openxmlformats.org/wordprocessingml/2006/main" w:rsidRPr="00532D6C">
        <w:rPr>
          <w:rFonts w:ascii="GHEA Grapalat" w:eastAsia="Times New Roman" w:hAnsi="GHEA Grapalat" w:cs="Arial"/>
          <w:sz w:val="20"/>
          <w:szCs w:val="20"/>
          <w:lang w:val="hy-AM"/>
        </w:rPr>
        <w:t xml:space="preserve">Company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certified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 </w:t>
      </w:r>
      <w:r xmlns:w="http://schemas.openxmlformats.org/wordprocessingml/2006/main" w:rsidRPr="00532D6C">
        <w:rPr>
          <w:rFonts w:ascii="GHEA Grapalat" w:eastAsia="Times New Roman" w:hAnsi="GHEA Grapalat" w:cs="GHEA Grapalat"/>
          <w:sz w:val="20"/>
          <w:szCs w:val="20"/>
          <w:lang w:val="hy-AM"/>
        </w:rPr>
        <w:t xml:space="preserve">that</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hereby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suffering</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agreement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next to</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requirement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proper</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signed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Company</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competent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person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 </w:t>
      </w:r>
      <w:r xmlns:w="http://schemas.openxmlformats.org/wordprocessingml/2006/main" w:rsidRPr="00532D6C">
        <w:rPr>
          <w:rFonts w:ascii="GHEA Grapalat" w:eastAsia="Times New Roman" w:hAnsi="GHEA Grapalat" w:cs="GHEA Grapalat"/>
          <w:sz w:val="20"/>
          <w:szCs w:val="20"/>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sz w:val="20"/>
          <w:szCs w:val="20"/>
          <w:lang w:val="hy-AM"/>
        </w:rPr>
      </w:pPr>
      <w:r xmlns:w="http://schemas.openxmlformats.org/wordprocessingml/2006/main" w:rsidRPr="00532D6C">
        <w:rPr>
          <w:rFonts w:ascii="GHEA Grapalat" w:eastAsia="Times New Roman" w:hAnsi="GHEA Grapalat" w:cs="GHEA Grapalat"/>
          <w:sz w:val="20"/>
          <w:szCs w:val="20"/>
          <w:lang w:val="hy-AM"/>
        </w:rPr>
        <w:t xml:space="preserve">2.3 </w:t>
      </w:r>
      <w:r xmlns:w="http://schemas.openxmlformats.org/wordprocessingml/2006/main" w:rsidRPr="00532D6C">
        <w:rPr>
          <w:rFonts w:ascii="GHEA Grapalat" w:eastAsia="Times New Roman" w:hAnsi="GHEA Grapalat" w:cs="Arial"/>
          <w:sz w:val="20"/>
          <w:szCs w:val="20"/>
          <w:lang w:val="hy-AM"/>
        </w:rPr>
        <w:t xml:space="preserve">Herein</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Agreement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regarding</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originated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disputes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being resolved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are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negotiations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through</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Agreement</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hand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not to bring</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case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disputes</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being resolved</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are</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judicial</w:t>
      </w:r>
      <w:r xmlns:w="http://schemas.openxmlformats.org/wordprocessingml/2006/main" w:rsidRPr="00532D6C">
        <w:rPr>
          <w:rFonts w:ascii="GHEA Grapalat" w:eastAsia="Times New Roman" w:hAnsi="GHEA Grapalat" w:cs="GHEA Grapalat"/>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order.</w:t>
      </w:r>
    </w:p>
    <w:p w:rsidR="00532D6C" w:rsidRPr="00532D6C" w:rsidRDefault="00532D6C" w:rsidP="00106D44">
      <w:pPr>
        <w:tabs>
          <w:tab w:val="left" w:pos="426"/>
        </w:tabs>
        <w:spacing w:after="0" w:line="240" w:lineRule="auto"/>
        <w:jc w:val="both"/>
        <w:rPr>
          <w:rFonts w:ascii="GHEA Grapalat" w:eastAsia="Times New Roman" w:hAnsi="GHEA Grapalat" w:cs="GHEA Grapalat"/>
          <w:sz w:val="20"/>
          <w:szCs w:val="20"/>
          <w:lang w:val="hy-AM"/>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GHEA Grapalat"/>
          <w:sz w:val="20"/>
          <w:szCs w:val="20"/>
          <w:lang w:val="hy-AM"/>
        </w:rPr>
      </w:pPr>
      <w:r xmlns:w="http://schemas.openxmlformats.org/wordprocessingml/2006/main" w:rsidRPr="00532D6C">
        <w:rPr>
          <w:rFonts w:ascii="GHEA Grapalat" w:eastAsia="Times New Roman" w:hAnsi="GHEA Grapalat" w:cs="GHEA Grapalat"/>
          <w:b/>
          <w:sz w:val="20"/>
          <w:szCs w:val="20"/>
          <w:lang w:val="hy-AM"/>
        </w:rPr>
        <w:t xml:space="preserve">3. </w:t>
      </w:r>
      <w:r xmlns:w="http://schemas.openxmlformats.org/wordprocessingml/2006/main" w:rsidRPr="00532D6C">
        <w:rPr>
          <w:rFonts w:ascii="GHEA Grapalat" w:eastAsia="Times New Roman" w:hAnsi="GHEA Grapalat" w:cs="Arial"/>
          <w:b/>
          <w:sz w:val="20"/>
          <w:szCs w:val="20"/>
          <w:lang w:val="hy-AM"/>
        </w:rPr>
        <w:t xml:space="preserve">Company</w:t>
      </w:r>
      <w:r xmlns:w="http://schemas.openxmlformats.org/wordprocessingml/2006/main" w:rsidRPr="00532D6C">
        <w:rPr>
          <w:rFonts w:ascii="GHEA Grapalat" w:eastAsia="Times New Roman" w:hAnsi="GHEA Grapalat" w:cs="GHEA Grapalat"/>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address </w:t>
      </w:r>
      <w:r xmlns:w="http://schemas.openxmlformats.org/wordprocessingml/2006/main" w:rsidRPr="00532D6C">
        <w:rPr>
          <w:rFonts w:ascii="GHEA Grapalat" w:eastAsia="Times New Roman" w:hAnsi="GHEA Grapalat" w:cs="GHEA Grapalat"/>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bank</w:t>
      </w:r>
      <w:r xmlns:w="http://schemas.openxmlformats.org/wordprocessingml/2006/main" w:rsidRPr="00532D6C">
        <w:rPr>
          <w:rFonts w:ascii="GHEA Grapalat" w:eastAsia="Times New Roman" w:hAnsi="GHEA Grapalat" w:cs="GHEA Grapalat"/>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valid conditions </w:t>
      </w:r>
      <w:r xmlns:w="http://schemas.openxmlformats.org/wordprocessingml/2006/main" w:rsidRPr="00532D6C">
        <w:rPr>
          <w:rFonts w:ascii="GHEA Grapalat" w:eastAsia="Times New Roman" w:hAnsi="GHEA Grapalat" w:cs="GHEA Grapalat"/>
          <w:b/>
          <w:sz w:val="20"/>
          <w:szCs w:val="20"/>
          <w:lang w:val="hy-AM"/>
        </w:rPr>
        <w:t xml:space="preserve">:</w:t>
      </w:r>
    </w:p>
    <w:p w:rsidR="00532D6C" w:rsidRPr="00532D6C" w:rsidRDefault="00532D6C" w:rsidP="00106D44">
      <w:pPr>
        <w:tabs>
          <w:tab w:val="left" w:pos="426"/>
        </w:tabs>
        <w:spacing w:after="0" w:line="240" w:lineRule="auto"/>
        <w:jc w:val="both"/>
        <w:rPr>
          <w:rFonts w:ascii="GHEA Grapalat" w:eastAsia="Times New Roman" w:hAnsi="GHEA Grapalat" w:cs="GHEA Grapalat"/>
          <w:sz w:val="20"/>
          <w:szCs w:val="20"/>
          <w:u w:val="single"/>
          <w:lang w:val="hy-AM"/>
        </w:rPr>
      </w:pPr>
      <w:r w:rsidRPr="00532D6C">
        <w:rPr>
          <w:rFonts w:ascii="GHEA Grapalat" w:eastAsia="Times New Roman" w:hAnsi="GHEA Grapalat" w:cs="GHEA Grapalat"/>
          <w:sz w:val="20"/>
          <w:szCs w:val="20"/>
          <w:u w:val="single"/>
          <w:lang w:val="hy-AM"/>
        </w:rPr>
        <w:tab/>
      </w:r>
      <w:r w:rsidRPr="00532D6C">
        <w:rPr>
          <w:rFonts w:ascii="GHEA Grapalat" w:eastAsia="Times New Roman" w:hAnsi="GHEA Grapalat" w:cs="GHEA Grapalat"/>
          <w:sz w:val="20"/>
          <w:szCs w:val="20"/>
          <w:u w:val="single"/>
          <w:lang w:val="hy-AM"/>
        </w:rPr>
        <w:tab/>
      </w:r>
      <w:r w:rsidRPr="00532D6C">
        <w:rPr>
          <w:rFonts w:ascii="GHEA Grapalat" w:eastAsia="Times New Roman" w:hAnsi="GHEA Grapalat" w:cs="GHEA Grapalat"/>
          <w:sz w:val="20"/>
          <w:szCs w:val="20"/>
          <w:u w:val="single"/>
          <w:lang w:val="hy-AM"/>
        </w:rPr>
        <w:tab/>
      </w:r>
      <w:r w:rsidRPr="00532D6C">
        <w:rPr>
          <w:rFonts w:ascii="GHEA Grapalat" w:eastAsia="Times New Roman" w:hAnsi="GHEA Grapalat" w:cs="GHEA Grapalat"/>
          <w:sz w:val="20"/>
          <w:szCs w:val="20"/>
          <w:u w:val="single"/>
          <w:lang w:val="hy-AM"/>
        </w:rPr>
        <w:tab/>
      </w:r>
      <w:r w:rsidRPr="00532D6C">
        <w:rPr>
          <w:rFonts w:ascii="GHEA Grapalat" w:eastAsia="Times New Roman" w:hAnsi="GHEA Grapalat" w:cs="GHEA Grapalat"/>
          <w:sz w:val="20"/>
          <w:szCs w:val="20"/>
          <w:u w:val="single"/>
          <w:lang w:val="hy-AM"/>
        </w:rPr>
        <w:tab/>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of the company</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name: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u w:val="single"/>
          <w:vertAlign w:val="superscript"/>
          <w:lang w:val="hy-AM"/>
        </w:rPr>
      </w:pP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Times New Roman"/>
          <w:sz w:val="20"/>
          <w:szCs w:val="20"/>
          <w:u w:val="single"/>
          <w:vertAlign w:val="superscript"/>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0"/>
          <w:u w:val="single"/>
          <w:vertAlign w:val="superscript"/>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0"/>
          <w:u w:val="single"/>
          <w:vertAlign w:val="superscript"/>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0"/>
          <w:u w:val="single"/>
          <w:vertAlign w:val="superscript"/>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0"/>
          <w:u w:val="single"/>
          <w:vertAlign w:val="superscript"/>
          <w:lang w:val="hy-AM"/>
        </w:rPr>
        <w:tab xmlns:w="http://schemas.openxmlformats.org/wordprocessingml/2006/main"/>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of the company</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the address</w:t>
      </w: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0"/>
          <w:u w:val="single"/>
          <w:vertAlign w:val="superscript"/>
          <w:lang w:val="hy-AM"/>
        </w:rPr>
      </w:pPr>
      <w:r w:rsidRPr="00532D6C">
        <w:rPr>
          <w:rFonts w:ascii="GHEA Grapalat" w:eastAsia="Times New Roman" w:hAnsi="GHEA Grapalat" w:cs="Times New Roman"/>
          <w:sz w:val="20"/>
          <w:szCs w:val="20"/>
          <w:u w:val="single"/>
          <w:vertAlign w:val="superscript"/>
          <w:lang w:val="hy-AM"/>
        </w:rPr>
        <w:tab/>
      </w:r>
      <w:r w:rsidRPr="00532D6C">
        <w:rPr>
          <w:rFonts w:ascii="GHEA Grapalat" w:eastAsia="Times New Roman" w:hAnsi="GHEA Grapalat" w:cs="Times New Roman"/>
          <w:sz w:val="20"/>
          <w:szCs w:val="20"/>
          <w:u w:val="single"/>
          <w:vertAlign w:val="superscript"/>
          <w:lang w:val="hy-AM"/>
        </w:rPr>
        <w:tab/>
      </w:r>
      <w:r w:rsidRPr="00532D6C">
        <w:rPr>
          <w:rFonts w:ascii="GHEA Grapalat" w:eastAsia="Times New Roman" w:hAnsi="GHEA Grapalat" w:cs="Times New Roman"/>
          <w:sz w:val="20"/>
          <w:szCs w:val="20"/>
          <w:u w:val="single"/>
          <w:vertAlign w:val="superscript"/>
          <w:lang w:val="hy-AM"/>
        </w:rPr>
        <w:tab/>
      </w:r>
      <w:r w:rsidRPr="00532D6C">
        <w:rPr>
          <w:rFonts w:ascii="GHEA Grapalat" w:eastAsia="Times New Roman" w:hAnsi="GHEA Grapalat" w:cs="Times New Roman"/>
          <w:sz w:val="20"/>
          <w:szCs w:val="20"/>
          <w:u w:val="single"/>
          <w:vertAlign w:val="superscript"/>
          <w:lang w:val="hy-AM"/>
        </w:rPr>
        <w:tab/>
      </w:r>
      <w:r w:rsidRPr="00532D6C">
        <w:rPr>
          <w:rFonts w:ascii="GHEA Grapalat" w:eastAsia="Times New Roman" w:hAnsi="GHEA Grapalat" w:cs="Times New Roman"/>
          <w:sz w:val="20"/>
          <w:szCs w:val="20"/>
          <w:u w:val="single"/>
          <w:vertAlign w:val="superscript"/>
          <w:lang w:val="hy-AM"/>
        </w:rPr>
        <w:tab/>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to the company</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attendant</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bank</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name:</w:t>
      </w: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0"/>
          <w:vertAlign w:val="superscript"/>
          <w:lang w:val="hy-AM"/>
        </w:rPr>
      </w:pPr>
      <w:r w:rsidRPr="00532D6C">
        <w:rPr>
          <w:rFonts w:ascii="GHEA Grapalat" w:eastAsia="Times New Roman" w:hAnsi="GHEA Grapalat" w:cs="Times New Roman"/>
          <w:sz w:val="20"/>
          <w:szCs w:val="20"/>
          <w:u w:val="single"/>
          <w:vertAlign w:val="superscript"/>
          <w:lang w:val="hy-AM"/>
        </w:rPr>
        <w:tab/>
      </w:r>
      <w:r w:rsidRPr="00532D6C">
        <w:rPr>
          <w:rFonts w:ascii="GHEA Grapalat" w:eastAsia="Times New Roman" w:hAnsi="GHEA Grapalat" w:cs="Times New Roman"/>
          <w:sz w:val="20"/>
          <w:szCs w:val="20"/>
          <w:u w:val="single"/>
          <w:vertAlign w:val="superscript"/>
          <w:lang w:val="hy-AM"/>
        </w:rPr>
        <w:tab/>
      </w:r>
      <w:r w:rsidRPr="00532D6C">
        <w:rPr>
          <w:rFonts w:ascii="GHEA Grapalat" w:eastAsia="Times New Roman" w:hAnsi="GHEA Grapalat" w:cs="Times New Roman"/>
          <w:sz w:val="20"/>
          <w:szCs w:val="20"/>
          <w:u w:val="single"/>
          <w:vertAlign w:val="superscript"/>
          <w:lang w:val="hy-AM"/>
        </w:rPr>
        <w:tab/>
      </w:r>
      <w:r w:rsidRPr="00532D6C">
        <w:rPr>
          <w:rFonts w:ascii="GHEA Grapalat" w:eastAsia="Times New Roman" w:hAnsi="GHEA Grapalat" w:cs="Times New Roman"/>
          <w:sz w:val="20"/>
          <w:szCs w:val="20"/>
          <w:u w:val="single"/>
          <w:vertAlign w:val="superscript"/>
          <w:lang w:val="hy-AM"/>
        </w:rPr>
        <w:tab/>
      </w:r>
      <w:r w:rsidRPr="00532D6C">
        <w:rPr>
          <w:rFonts w:ascii="GHEA Grapalat" w:eastAsia="Times New Roman" w:hAnsi="GHEA Grapalat" w:cs="Times New Roman"/>
          <w:sz w:val="20"/>
          <w:szCs w:val="20"/>
          <w:u w:val="single"/>
          <w:vertAlign w:val="superscript"/>
          <w:lang w:val="hy-AM"/>
        </w:rPr>
        <w:tab/>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of the company</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banking</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the account number</w:t>
      </w: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0"/>
          <w:vertAlign w:val="superscript"/>
          <w:lang w:val="hy-AM"/>
        </w:rPr>
      </w:pPr>
      <w:r w:rsidRPr="00532D6C">
        <w:rPr>
          <w:rFonts w:ascii="GHEA Grapalat" w:eastAsia="Times New Roman" w:hAnsi="GHEA Grapalat" w:cs="Times New Roman"/>
          <w:sz w:val="20"/>
          <w:szCs w:val="20"/>
          <w:u w:val="single"/>
          <w:vertAlign w:val="superscript"/>
          <w:lang w:val="hy-AM"/>
        </w:rPr>
        <w:tab/>
      </w:r>
      <w:r w:rsidRPr="00532D6C">
        <w:rPr>
          <w:rFonts w:ascii="GHEA Grapalat" w:eastAsia="Times New Roman" w:hAnsi="GHEA Grapalat" w:cs="Times New Roman"/>
          <w:sz w:val="20"/>
          <w:szCs w:val="20"/>
          <w:u w:val="single"/>
          <w:vertAlign w:val="superscript"/>
          <w:lang w:val="hy-AM"/>
        </w:rPr>
        <w:tab/>
      </w:r>
      <w:r w:rsidRPr="00532D6C">
        <w:rPr>
          <w:rFonts w:ascii="GHEA Grapalat" w:eastAsia="Times New Roman" w:hAnsi="GHEA Grapalat" w:cs="Times New Roman"/>
          <w:sz w:val="20"/>
          <w:szCs w:val="20"/>
          <w:u w:val="single"/>
          <w:vertAlign w:val="superscript"/>
          <w:lang w:val="hy-AM"/>
        </w:rPr>
        <w:tab/>
      </w:r>
      <w:r w:rsidRPr="00532D6C">
        <w:rPr>
          <w:rFonts w:ascii="GHEA Grapalat" w:eastAsia="Times New Roman" w:hAnsi="GHEA Grapalat" w:cs="Times New Roman"/>
          <w:sz w:val="20"/>
          <w:szCs w:val="20"/>
          <w:u w:val="single"/>
          <w:vertAlign w:val="superscript"/>
          <w:lang w:val="hy-AM"/>
        </w:rPr>
        <w:tab/>
      </w:r>
      <w:r w:rsidRPr="00532D6C">
        <w:rPr>
          <w:rFonts w:ascii="GHEA Grapalat" w:eastAsia="Times New Roman" w:hAnsi="GHEA Grapalat" w:cs="Times New Roman"/>
          <w:sz w:val="20"/>
          <w:szCs w:val="20"/>
          <w:u w:val="single"/>
          <w:vertAlign w:val="superscript"/>
          <w:lang w:val="hy-AM"/>
        </w:rPr>
        <w:tab/>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of the company</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tax</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of the payer</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accounting</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the number</w:t>
      </w: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0"/>
          <w:u w:val="single"/>
          <w:vertAlign w:val="superscript"/>
          <w:lang w:val="hy-AM"/>
        </w:rPr>
      </w:pPr>
      <w:r w:rsidRPr="00532D6C">
        <w:rPr>
          <w:rFonts w:ascii="GHEA Grapalat" w:eastAsia="Times New Roman" w:hAnsi="GHEA Grapalat" w:cs="Times New Roman"/>
          <w:sz w:val="20"/>
          <w:szCs w:val="20"/>
          <w:u w:val="single"/>
          <w:vertAlign w:val="superscript"/>
          <w:lang w:val="hy-AM"/>
        </w:rPr>
        <w:tab/>
      </w:r>
      <w:r w:rsidRPr="00532D6C">
        <w:rPr>
          <w:rFonts w:ascii="GHEA Grapalat" w:eastAsia="Times New Roman" w:hAnsi="GHEA Grapalat" w:cs="Times New Roman"/>
          <w:sz w:val="20"/>
          <w:szCs w:val="20"/>
          <w:u w:val="single"/>
          <w:vertAlign w:val="superscript"/>
          <w:lang w:val="hy-AM"/>
        </w:rPr>
        <w:tab/>
      </w:r>
      <w:r w:rsidRPr="00532D6C">
        <w:rPr>
          <w:rFonts w:ascii="GHEA Grapalat" w:eastAsia="Times New Roman" w:hAnsi="GHEA Grapalat" w:cs="Times New Roman"/>
          <w:sz w:val="20"/>
          <w:szCs w:val="20"/>
          <w:u w:val="single"/>
          <w:vertAlign w:val="superscript"/>
          <w:lang w:val="hy-AM"/>
        </w:rPr>
        <w:tab/>
      </w:r>
      <w:r w:rsidRPr="00532D6C">
        <w:rPr>
          <w:rFonts w:ascii="GHEA Grapalat" w:eastAsia="Times New Roman" w:hAnsi="GHEA Grapalat" w:cs="Times New Roman"/>
          <w:sz w:val="20"/>
          <w:szCs w:val="20"/>
          <w:u w:val="single"/>
          <w:vertAlign w:val="superscript"/>
          <w:lang w:val="hy-AM"/>
        </w:rPr>
        <w:tab/>
      </w:r>
      <w:r w:rsidRPr="00532D6C">
        <w:rPr>
          <w:rFonts w:ascii="GHEA Grapalat" w:eastAsia="Times New Roman" w:hAnsi="GHEA Grapalat" w:cs="Times New Roman"/>
          <w:sz w:val="20"/>
          <w:szCs w:val="20"/>
          <w:u w:val="single"/>
          <w:vertAlign w:val="superscript"/>
          <w:lang w:val="hy-AM"/>
        </w:rPr>
        <w:tab/>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of the company</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of the director</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name </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surname</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and:</w:t>
      </w:r>
      <w:r xmlns:w="http://schemas.openxmlformats.org/wordprocessingml/2006/main" w:rsidRPr="00532D6C">
        <w:rPr>
          <w:rFonts w:ascii="GHEA Grapalat" w:eastAsia="Times New Roman" w:hAnsi="GHEA Grapalat" w:cs="Times New Roman"/>
          <w:sz w:val="20"/>
          <w:szCs w:val="20"/>
          <w:vertAlign w:val="superscript"/>
          <w:lang w:val="hy-AM"/>
        </w:rPr>
        <w:t xml:space="preserve"> </w:t>
      </w:r>
      <w:r xmlns:w="http://schemas.openxmlformats.org/wordprocessingml/2006/main" w:rsidRPr="00532D6C">
        <w:rPr>
          <w:rFonts w:ascii="GHEA Grapalat" w:eastAsia="Times New Roman" w:hAnsi="GHEA Grapalat" w:cs="Arial"/>
          <w:sz w:val="20"/>
          <w:szCs w:val="20"/>
          <w:vertAlign w:val="superscript"/>
          <w:lang w:val="hy-AM"/>
        </w:rPr>
        <w:t xml:space="preserve">the signature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K.</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w:t>
      </w: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0"/>
          <w:lang w:val="hy-AM"/>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Day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month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year</w:t>
      </w:r>
    </w:p>
    <w:p w:rsidR="00532D6C" w:rsidRPr="00532D6C" w:rsidRDefault="00532D6C" w:rsidP="00106D44">
      <w:pPr>
        <w:tabs>
          <w:tab w:val="left" w:pos="426"/>
        </w:tabs>
        <w:spacing w:after="0" w:line="240" w:lineRule="auto"/>
        <w:jc w:val="center"/>
        <w:rPr>
          <w:rFonts w:ascii="GHEA Grapalat" w:eastAsia="Times New Roman" w:hAnsi="GHEA Grapalat" w:cs="GHEA Grapalat"/>
          <w:sz w:val="20"/>
          <w:szCs w:val="20"/>
          <w:lang w:val="hy-AM"/>
        </w:rPr>
      </w:pPr>
    </w:p>
    <w:p w:rsidR="00532D6C" w:rsidRPr="00532D6C" w:rsidRDefault="00532D6C" w:rsidP="00106D44">
      <w:pPr xmlns:w="http://schemas.openxmlformats.org/wordprocessingml/2006/main">
        <w:tabs>
          <w:tab w:val="left" w:pos="426"/>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be completed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commission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secretary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until</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invitation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the newsletter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publishing</w:t>
      </w:r>
      <w:r xmlns:w="http://schemas.openxmlformats.org/wordprocessingml/2006/main" w:rsidRPr="00532D6C">
        <w:rPr>
          <w:rFonts w:ascii="GHEA Grapalat" w:eastAsia="Times New Roman" w:hAnsi="GHEA Grapalat" w:cs="Times New Roman"/>
          <w:sz w:val="20"/>
          <w:szCs w:val="20"/>
          <w:lang w:val="hy-AM"/>
        </w:rPr>
        <w:t xml:space="preserve">​</w:t>
      </w:r>
    </w:p>
    <w:p w:rsidR="00532D6C" w:rsidRPr="00532D6C" w:rsidRDefault="00532D6C" w:rsidP="00106D44">
      <w:pPr>
        <w:tabs>
          <w:tab w:val="left" w:pos="426"/>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16"/>
          <w:szCs w:val="16"/>
          <w:lang w:val="hy-AM"/>
        </w:rPr>
      </w:pPr>
    </w:p>
    <w:p w:rsidR="00532D6C" w:rsidRPr="00532D6C" w:rsidRDefault="00532D6C" w:rsidP="00106D44">
      <w:pPr>
        <w:tabs>
          <w:tab w:val="left" w:pos="426"/>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16"/>
          <w:szCs w:val="16"/>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b/>
          <w:sz w:val="20"/>
          <w:szCs w:val="20"/>
          <w:lang w:val="hy-AM"/>
        </w:rPr>
      </w:pPr>
      <w:r w:rsidRPr="00532D6C">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32D6C" w:rsidRPr="00532D6C"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b/>
                <w:bCs/>
                <w:sz w:val="20"/>
                <w:szCs w:val="20"/>
                <w:lang w:val="hy-AM"/>
              </w:rPr>
            </w:pPr>
            <w:r xmlns:w="http://schemas.openxmlformats.org/wordprocessingml/2006/main" w:rsidRPr="00532D6C">
              <w:rPr>
                <w:rFonts w:ascii="GHEA Grapalat" w:eastAsia="Times New Roman" w:hAnsi="GHEA Grapalat" w:cs="Sylfaen"/>
                <w:sz w:val="20"/>
                <w:szCs w:val="20"/>
                <w:lang w:val="en-US"/>
              </w:rPr>
              <w:lastRenderedPageBreak xmlns:w="http://schemas.openxmlformats.org/wordprocessingml/2006/main"/>
            </w:r>
            <w:r xmlns:w="http://schemas.openxmlformats.org/wordprocessingml/2006/main" w:rsidRPr="00532D6C">
              <w:rPr>
                <w:rFonts w:ascii="GHEA Grapalat" w:eastAsia="Times New Roman" w:hAnsi="GHEA Grapalat" w:cs="Sylfaen"/>
                <w:sz w:val="20"/>
                <w:szCs w:val="20"/>
                <w:lang w:val="en-US"/>
              </w:rPr>
              <w:t xml:space="preserve">1. </w:t>
            </w:r>
            <w:r xmlns:w="http://schemas.openxmlformats.org/wordprocessingml/2006/main" w:rsidRPr="00532D6C">
              <w:rPr>
                <w:rFonts w:ascii="GHEA Grapalat" w:eastAsia="Times New Roman" w:hAnsi="GHEA Grapalat" w:cs="Arial"/>
                <w:b/>
                <w:bCs/>
                <w:sz w:val="20"/>
                <w:szCs w:val="20"/>
                <w:lang w:val="en-US"/>
              </w:rPr>
              <w:t xml:space="preserve">REQUEST FOR PAYMENT </w:t>
            </w:r>
            <w:r xmlns:w="http://schemas.openxmlformats.org/wordprocessingml/2006/main" w:rsidRPr="00532D6C">
              <w:rPr>
                <w:rFonts w:ascii="GHEA Grapalat" w:eastAsia="Times New Roman" w:hAnsi="GHEA Grapalat" w:cs="Sylfaen"/>
                <w:b/>
                <w:bCs/>
                <w:sz w:val="20"/>
                <w:szCs w:val="20"/>
                <w:lang w:val="en-US"/>
              </w:rPr>
              <w:t xml:space="preserve">*</w:t>
            </w:r>
          </w:p>
          <w:p w:rsidR="00532D6C" w:rsidRPr="00532D6C" w:rsidRDefault="00532D6C" w:rsidP="00106D44">
            <w:pPr>
              <w:tabs>
                <w:tab w:val="left" w:pos="426"/>
              </w:tabs>
              <w:spacing w:after="0" w:line="240" w:lineRule="auto"/>
              <w:jc w:val="center"/>
              <w:rPr>
                <w:rFonts w:ascii="GHEA Grapalat" w:eastAsia="Times New Roman" w:hAnsi="GHEA Grapalat" w:cs="Arial"/>
                <w:bCs/>
                <w:sz w:val="20"/>
                <w:szCs w:val="20"/>
                <w:lang w:val="en-US"/>
              </w:rPr>
            </w:pPr>
          </w:p>
        </w:tc>
      </w:tr>
      <w:tr w:rsidR="00532D6C" w:rsidRPr="00532D6C"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lang w:val="hy-AM"/>
              </w:rPr>
            </w:pPr>
            <w:r xmlns:w="http://schemas.openxmlformats.org/wordprocessingml/2006/main" w:rsidRPr="00532D6C">
              <w:rPr>
                <w:rFonts w:ascii="GHEA Grapalat" w:eastAsia="Times New Roman" w:hAnsi="GHEA Grapalat" w:cs="Sylfaen"/>
                <w:sz w:val="20"/>
                <w:szCs w:val="20"/>
                <w:lang w:val="hy-AM"/>
              </w:rPr>
              <w:t xml:space="preserve">2 </w:t>
            </w:r>
            <w:r xmlns:w="http://schemas.openxmlformats.org/wordprocessingml/2006/main" w:rsidRPr="00532D6C">
              <w:rPr>
                <w:rFonts w:ascii="GHEA Grapalat" w:eastAsia="Times New Roman" w:hAnsi="GHEA Grapalat" w:cs="Sylfaen"/>
                <w:sz w:val="20"/>
                <w:szCs w:val="20"/>
                <w:lang w:val="en-US"/>
              </w:rPr>
              <w:t xml:space="preserv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Number:</w:t>
            </w:r>
            <w:r xmlns:w="http://schemas.openxmlformats.org/wordprocessingml/2006/main" w:rsidRPr="00532D6C">
              <w:rPr>
                <w:rFonts w:ascii="GHEA Grapalat" w:eastAsia="Times New Roman" w:hAnsi="GHEA Grapalat" w:cs="Sylfaen"/>
                <w:sz w:val="20"/>
                <w:szCs w:val="20"/>
                <w:lang w:val="hy-AM"/>
              </w:rPr>
              <w:t xml:space="preserve"> </w:t>
            </w:r>
          </w:p>
        </w:tc>
      </w:tr>
      <w:tr w:rsidR="00532D6C" w:rsidRPr="00532D6C" w:rsidTr="00532D6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lang w:val="en-US"/>
              </w:rPr>
            </w:pPr>
            <w:r xmlns:w="http://schemas.openxmlformats.org/wordprocessingml/2006/main" w:rsidRPr="00532D6C">
              <w:rPr>
                <w:rFonts w:ascii="GHEA Grapalat" w:eastAsia="Times New Roman" w:hAnsi="GHEA Grapalat" w:cs="Sylfaen"/>
                <w:sz w:val="20"/>
                <w:szCs w:val="20"/>
                <w:lang w:val="hy-AM"/>
              </w:rPr>
              <w:t xml:space="preserve">3 </w:t>
            </w:r>
            <w:r xmlns:w="http://schemas.openxmlformats.org/wordprocessingml/2006/main" w:rsidRPr="00532D6C">
              <w:rPr>
                <w:rFonts w:ascii="GHEA Grapalat" w:eastAsia="Times New Roman" w:hAnsi="GHEA Grapalat" w:cs="Sylfaen"/>
                <w:sz w:val="20"/>
                <w:szCs w:val="20"/>
                <w:lang w:val="en-US"/>
              </w:rPr>
              <w:t xml:space="preserve">. Date of </w:t>
            </w:r>
            <w:r xmlns:w="http://schemas.openxmlformats.org/wordprocessingml/2006/main" w:rsidRPr="00532D6C">
              <w:rPr>
                <w:rFonts w:ascii="GHEA Grapalat" w:eastAsia="Times New Roman" w:hAnsi="GHEA Grapalat" w:cs="Arial"/>
                <w:color w:val="000000"/>
                <w:sz w:val="20"/>
                <w:szCs w:val="20"/>
                <w:lang w:val="en-US"/>
              </w:rPr>
              <w:t xml:space="preserve">presentation </w:t>
            </w:r>
            <w:r xmlns:w="http://schemas.openxmlformats.org/wordprocessingml/2006/main" w:rsidRPr="00532D6C">
              <w:rPr>
                <w:rFonts w:ascii="GHEA Grapalat" w:eastAsia="Times New Roman" w:hAnsi="GHEA Grapalat" w:cs="Arial"/>
                <w:sz w:val="20"/>
                <w:szCs w:val="20"/>
                <w:lang w:val="en-US"/>
              </w:rPr>
              <w:t xml:space="preserve">: </w:t>
            </w:r>
            <w:r xmlns:w="http://schemas.openxmlformats.org/wordprocessingml/2006/main" w:rsidRPr="00532D6C">
              <w:rPr>
                <w:rFonts w:ascii="GHEA Grapalat" w:eastAsia="Times New Roman" w:hAnsi="GHEA Grapalat" w:cs="Tahoma"/>
                <w:color w:val="000000"/>
                <w:sz w:val="20"/>
                <w:szCs w:val="20"/>
                <w:lang w:val="en-US"/>
              </w:rPr>
              <w:t xml:space="preserve">"___ </w:t>
            </w:r>
            <w:r xmlns:w="http://schemas.openxmlformats.org/wordprocessingml/2006/main" w:rsidRPr="00532D6C">
              <w:rPr>
                <w:rFonts w:ascii="GHEA Grapalat" w:eastAsia="Times New Roman" w:hAnsi="GHEA Grapalat" w:cs="Sylfaen"/>
                <w:color w:val="000000"/>
                <w:sz w:val="20"/>
                <w:szCs w:val="20"/>
                <w:lang w:val="en-US"/>
              </w:rPr>
              <w:t xml:space="preserve">" </w:t>
            </w:r>
            <w:r xmlns:w="http://schemas.openxmlformats.org/wordprocessingml/2006/main" w:rsidRPr="00532D6C">
              <w:rPr>
                <w:rFonts w:ascii="GHEA Grapalat" w:eastAsia="Times New Roman" w:hAnsi="GHEA Grapalat" w:cs="Sylfaen"/>
                <w:color w:val="000000"/>
                <w:sz w:val="20"/>
                <w:szCs w:val="20"/>
                <w:lang w:val="en-US"/>
              </w:rPr>
              <w:t xml:space="preserve">___ </w:t>
            </w:r>
            <w:r xmlns:w="http://schemas.openxmlformats.org/wordprocessingml/2006/main" w:rsidRPr="00532D6C">
              <w:rPr>
                <w:rFonts w:ascii="GHEA Grapalat" w:eastAsia="Times New Roman" w:hAnsi="GHEA Grapalat" w:cs="Tahoma"/>
                <w:color w:val="000000"/>
                <w:sz w:val="20"/>
                <w:szCs w:val="20"/>
                <w:lang w:val="en-US"/>
              </w:rPr>
              <w:t xml:space="preserve">20___</w:t>
            </w:r>
          </w:p>
        </w:tc>
      </w:tr>
      <w:tr w:rsidR="00532D6C" w:rsidRPr="00532D6C" w:rsidTr="00532D6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rPr>
            </w:pPr>
            <w:r xmlns:w="http://schemas.openxmlformats.org/wordprocessingml/2006/main" w:rsidRPr="00532D6C">
              <w:rPr>
                <w:rFonts w:ascii="GHEA Grapalat" w:eastAsia="Times New Roman" w:hAnsi="GHEA Grapalat" w:cs="Sylfaen"/>
                <w:sz w:val="20"/>
                <w:szCs w:val="20"/>
                <w:lang w:val="hy-AM"/>
              </w:rPr>
              <w:t xml:space="preserve">4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hy-AM"/>
              </w:rPr>
              <w:t xml:space="preserve">Payer: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950D0E">
              <w:rPr>
                <w:rFonts w:ascii="GHEA Grapalat" w:eastAsia="Times New Roman" w:hAnsi="GHEA Grapalat" w:cs="Sylfaen"/>
                <w:sz w:val="20"/>
                <w:szCs w:val="20"/>
              </w:rPr>
              <w:t xml:space="preserve">the </w:t>
            </w:r>
            <w:r xmlns:w="http://schemas.openxmlformats.org/wordprocessingml/2006/main" w:rsidRPr="00532D6C">
              <w:rPr>
                <w:rFonts w:ascii="GHEA Grapalat" w:eastAsia="Times New Roman" w:hAnsi="GHEA Grapalat" w:cs="Arial"/>
                <w:sz w:val="20"/>
                <w:szCs w:val="20"/>
                <w:lang w:val="hy-AM"/>
              </w:rPr>
              <w:t xml:space="preserve">name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name: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surname: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Company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950D0E">
              <w:rPr>
                <w:rFonts w:ascii="GHEA Grapalat" w:eastAsia="Times New Roman" w:hAnsi="GHEA Grapalat" w:cs="Arial"/>
                <w:sz w:val="20"/>
                <w:szCs w:val="20"/>
              </w:rPr>
              <w:t xml:space="preserve">``</w:t>
            </w:r>
          </w:p>
        </w:tc>
      </w:tr>
      <w:tr w:rsidR="00532D6C" w:rsidRPr="00532D6C" w:rsidTr="00532D6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rPr>
            </w:pPr>
            <w:r xmlns:w="http://schemas.openxmlformats.org/wordprocessingml/2006/main" w:rsidRPr="00532D6C">
              <w:rPr>
                <w:rFonts w:ascii="GHEA Grapalat" w:eastAsia="Times New Roman" w:hAnsi="GHEA Grapalat" w:cs="Sylfaen"/>
                <w:sz w:val="20"/>
                <w:szCs w:val="20"/>
                <w:lang w:val="hy-AM"/>
              </w:rPr>
              <w:t xml:space="preserve">5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Payer's </w:t>
            </w: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attendant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Financial:</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organization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950D0E">
              <w:rPr>
                <w:rFonts w:ascii="GHEA Grapalat" w:eastAsia="Times New Roman" w:hAnsi="GHEA Grapalat" w:cs="Sylfaen"/>
                <w:sz w:val="20"/>
                <w:szCs w:val="20"/>
              </w:rPr>
              <w:t xml:space="preserve">(</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bank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950D0E">
              <w:rPr>
                <w:rFonts w:ascii="GHEA Grapalat" w:eastAsia="Times New Roman" w:hAnsi="GHEA Grapalat" w:cs="Arial"/>
                <w:sz w:val="20"/>
                <w:szCs w:val="20"/>
              </w:rPr>
              <w:t xml:space="preserve">.</w:t>
            </w:r>
          </w:p>
        </w:tc>
      </w:tr>
      <w:tr w:rsidR="00532D6C" w:rsidRPr="00532D6C" w:rsidTr="00532D6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lang w:val="en-US"/>
              </w:rPr>
            </w:pPr>
            <w:r xmlns:w="http://schemas.openxmlformats.org/wordprocessingml/2006/main" w:rsidRPr="00532D6C">
              <w:rPr>
                <w:rFonts w:ascii="GHEA Grapalat" w:eastAsia="Times New Roman" w:hAnsi="GHEA Grapalat" w:cs="Sylfaen"/>
                <w:sz w:val="20"/>
                <w:szCs w:val="20"/>
                <w:lang w:val="hy-AM"/>
              </w:rPr>
              <w:t xml:space="preserve">6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Payer: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account number:</w:t>
            </w:r>
          </w:p>
        </w:tc>
      </w:tr>
      <w:tr w:rsidR="00532D6C" w:rsidRPr="00532D6C"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lang w:val="en-US"/>
              </w:rPr>
            </w:pPr>
            <w:r xmlns:w="http://schemas.openxmlformats.org/wordprocessingml/2006/main" w:rsidRPr="00532D6C">
              <w:rPr>
                <w:rFonts w:ascii="GHEA Grapalat" w:eastAsia="Times New Roman" w:hAnsi="GHEA Grapalat" w:cs="Sylfaen"/>
                <w:sz w:val="20"/>
                <w:szCs w:val="20"/>
                <w:lang w:val="hy-AM"/>
              </w:rPr>
              <w:t xml:space="preserve">7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Payer's ID number:</w:t>
            </w:r>
          </w:p>
        </w:tc>
      </w:tr>
      <w:tr w:rsidR="00532D6C" w:rsidRPr="00532D6C"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lang w:val="en-US"/>
              </w:rPr>
            </w:pPr>
            <w:r xmlns:w="http://schemas.openxmlformats.org/wordprocessingml/2006/main" w:rsidRPr="00532D6C">
              <w:rPr>
                <w:rFonts w:ascii="GHEA Grapalat" w:eastAsia="Times New Roman" w:hAnsi="GHEA Grapalat" w:cs="Sylfaen"/>
                <w:sz w:val="20"/>
                <w:szCs w:val="20"/>
                <w:lang w:val="hy-AM"/>
              </w:rPr>
              <w:t xml:space="preserve">8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Payer's ID:</w:t>
            </w:r>
          </w:p>
        </w:tc>
      </w:tr>
      <w:tr w:rsidR="00532D6C" w:rsidRPr="00532D6C"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rPr>
            </w:pPr>
            <w:r xmlns:w="http://schemas.openxmlformats.org/wordprocessingml/2006/main" w:rsidRPr="00532D6C">
              <w:rPr>
                <w:rFonts w:ascii="GHEA Grapalat" w:eastAsia="Times New Roman" w:hAnsi="GHEA Grapalat" w:cs="Sylfaen"/>
                <w:sz w:val="20"/>
                <w:szCs w:val="20"/>
                <w:lang w:val="hy-AM"/>
              </w:rPr>
              <w:t xml:space="preserve">9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Beneficiary </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950D0E">
              <w:rPr>
                <w:rFonts w:ascii="GHEA Grapalat" w:eastAsia="Times New Roman" w:hAnsi="GHEA Grapalat" w:cs="Sylfaen"/>
                <w:sz w:val="20"/>
                <w:szCs w:val="20"/>
              </w:rPr>
              <w:t xml:space="preserve">the </w:t>
            </w:r>
            <w:r xmlns:w="http://schemas.openxmlformats.org/wordprocessingml/2006/main" w:rsidRPr="00532D6C">
              <w:rPr>
                <w:rFonts w:ascii="GHEA Grapalat" w:eastAsia="Times New Roman" w:hAnsi="GHEA Grapalat" w:cs="Arial"/>
                <w:sz w:val="20"/>
                <w:szCs w:val="20"/>
                <w:lang w:val="hy-AM"/>
              </w:rPr>
              <w:t xml:space="preserve">name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name: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surname: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950D0E">
              <w:rPr>
                <w:rFonts w:ascii="GHEA Grapalat" w:eastAsia="Times New Roman" w:hAnsi="GHEA Grapalat" w:cs="Arial"/>
                <w:sz w:val="20"/>
                <w:szCs w:val="20"/>
              </w:rPr>
              <w:t xml:space="preserve">Tumanyan</w:t>
            </w:r>
            <w:r xmlns:w="http://schemas.openxmlformats.org/wordprocessingml/2006/main" w:rsidRPr="00532D6C">
              <w:rPr>
                <w:rFonts w:ascii="GHEA Grapalat" w:eastAsia="Times New Roman" w:hAnsi="GHEA Grapalat" w:cs="GHEA Grapalat"/>
                <w:sz w:val="20"/>
                <w:szCs w:val="20"/>
                <w:lang w:val="pt-BR"/>
              </w:rPr>
              <w:t xml:space="preserve">​</w:t>
            </w:r>
            <w:r xmlns:w="http://schemas.openxmlformats.org/wordprocessingml/2006/main" w:rsidRPr="00532D6C">
              <w:rPr>
                <w:rFonts w:ascii="GHEA Grapalat" w:eastAsia="Times New Roman" w:hAnsi="GHEA Grapalat" w:cs="Arial"/>
                <w:sz w:val="20"/>
                <w:szCs w:val="20"/>
                <w:lang w:val="pt-BR"/>
              </w:rPr>
              <w:t xml:space="preserve">​</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utility</w:t>
            </w:r>
            <w:r xmlns:w="http://schemas.openxmlformats.org/wordprocessingml/2006/main" w:rsidRPr="00532D6C">
              <w:rPr>
                <w:rFonts w:ascii="GHEA Grapalat" w:eastAsia="Times New Roman" w:hAnsi="GHEA Grapalat" w:cs="GHEA Grapalat"/>
                <w:sz w:val="20"/>
                <w:szCs w:val="20"/>
                <w:lang w:val="pt-BR"/>
              </w:rPr>
              <w:t xml:space="preserve"> </w:t>
            </w:r>
            <w:r xmlns:w="http://schemas.openxmlformats.org/wordprocessingml/2006/main" w:rsidRPr="00532D6C">
              <w:rPr>
                <w:rFonts w:ascii="GHEA Grapalat" w:eastAsia="Times New Roman" w:hAnsi="GHEA Grapalat" w:cs="Arial"/>
                <w:sz w:val="20"/>
                <w:szCs w:val="20"/>
                <w:lang w:val="pt-BR"/>
              </w:rPr>
              <w:t xml:space="preserve">economy </w:t>
            </w:r>
            <w:r xmlns:w="http://schemas.openxmlformats.org/wordprocessingml/2006/main" w:rsidRPr="00532D6C">
              <w:rPr>
                <w:rFonts w:ascii="GHEA Grapalat" w:eastAsia="Times New Roman" w:hAnsi="GHEA Grapalat" w:cs="GHEA Grapalat"/>
                <w:sz w:val="20"/>
                <w:szCs w:val="20"/>
                <w:lang w:val="pt-BR"/>
              </w:rPr>
              <w:t xml:space="preserve">&gt;&gt; </w:t>
            </w:r>
            <w:r xmlns:w="http://schemas.openxmlformats.org/wordprocessingml/2006/main" w:rsidRPr="00532D6C">
              <w:rPr>
                <w:rFonts w:ascii="GHEA Grapalat" w:eastAsia="Times New Roman" w:hAnsi="GHEA Grapalat" w:cs="Arial"/>
                <w:sz w:val="20"/>
                <w:szCs w:val="20"/>
                <w:lang w:val="pt-BR"/>
              </w:rPr>
              <w:t xml:space="preserve">NAOC:</w:t>
            </w:r>
          </w:p>
        </w:tc>
      </w:tr>
      <w:tr w:rsidR="00532D6C" w:rsidRPr="00532D6C"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rPr>
            </w:pPr>
            <w:r xmlns:w="http://schemas.openxmlformats.org/wordprocessingml/2006/main" w:rsidRPr="00532D6C">
              <w:rPr>
                <w:rFonts w:ascii="GHEA Grapalat" w:eastAsia="Times New Roman" w:hAnsi="GHEA Grapalat" w:cs="Sylfaen"/>
                <w:sz w:val="20"/>
                <w:szCs w:val="20"/>
              </w:rPr>
              <w:t xml:space="preserve">10.</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PSC </w:t>
            </w:r>
            <w:r xmlns:w="http://schemas.openxmlformats.org/wordprocessingml/2006/main" w:rsidRPr="00532D6C">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be completed </w:t>
            </w:r>
            <w:r xmlns:w="http://schemas.openxmlformats.org/wordprocessingml/2006/main" w:rsidRPr="00532D6C">
              <w:rPr>
                <w:rFonts w:ascii="GHEA Grapalat" w:eastAsia="Times New Roman" w:hAnsi="GHEA Grapalat" w:cs="Sylfaen"/>
                <w:sz w:val="20"/>
                <w:szCs w:val="20"/>
              </w:rPr>
              <w:t xml:space="preserve">)</w:t>
            </w:r>
          </w:p>
        </w:tc>
      </w:tr>
      <w:tr w:rsidR="00532D6C" w:rsidRPr="00532D6C" w:rsidTr="00532D6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lang w:val="en-US"/>
              </w:rPr>
            </w:pPr>
            <w:r xmlns:w="http://schemas.openxmlformats.org/wordprocessingml/2006/main" w:rsidRPr="00532D6C">
              <w:rPr>
                <w:rFonts w:ascii="GHEA Grapalat" w:eastAsia="Times New Roman" w:hAnsi="GHEA Grapalat" w:cs="Sylfaen"/>
                <w:sz w:val="20"/>
                <w:szCs w:val="20"/>
                <w:lang w:val="hy-AM"/>
              </w:rPr>
              <w:t xml:space="preserve">11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Beneficiary's AFC:</w:t>
            </w:r>
          </w:p>
        </w:tc>
      </w:tr>
      <w:tr w:rsidR="00532D6C" w:rsidRPr="00532D6C" w:rsidTr="00532D6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rPr>
            </w:pPr>
            <w:proofErr xmlns:w="http://schemas.openxmlformats.org/wordprocessingml/2006/main" w:type="gramStart"/>
            <w:r xmlns:w="http://schemas.openxmlformats.org/wordprocessingml/2006/main" w:rsidRPr="00950D0E">
              <w:rPr>
                <w:rFonts w:ascii="GHEA Grapalat" w:eastAsia="Times New Roman" w:hAnsi="GHEA Grapalat" w:cs="Sylfaen"/>
                <w:sz w:val="20"/>
                <w:szCs w:val="20"/>
              </w:rPr>
              <w:t xml:space="preserve">1 </w:t>
            </w:r>
            <w:r xmlns:w="http://schemas.openxmlformats.org/wordprocessingml/2006/main" w:rsidRPr="00532D6C">
              <w:rPr>
                <w:rFonts w:ascii="GHEA Grapalat" w:eastAsia="Times New Roman" w:hAnsi="GHEA Grapalat" w:cs="Sylfaen"/>
                <w:sz w:val="20"/>
                <w:szCs w:val="20"/>
                <w:lang w:val="hy-AM"/>
              </w:rPr>
              <w:t xml:space="preserve">2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Beneficiary's </w:t>
            </w:r>
            <w:r xmlns:w="http://schemas.openxmlformats.org/wordprocessingml/2006/main" w:rsidRPr="00532D6C">
              <w:rPr>
                <w:rFonts w:ascii="GHEA Grapalat" w:eastAsia="Times New Roman" w:hAnsi="GHEA Grapalat" w:cs="Arial"/>
                <w:sz w:val="20"/>
                <w:szCs w:val="20"/>
                <w:lang w:val="hy-AM"/>
              </w:rPr>
              <w:t xml:space="preserve">name :</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attendant</w:t>
            </w:r>
            <w:proofErr xmlns:w="http://schemas.openxmlformats.org/wordprocessingml/2006/main" w:type="gramEnd"/>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Financial:</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organization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bank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950D0E">
              <w:rPr>
                <w:rFonts w:ascii="GHEA Grapalat" w:eastAsia="Times New Roman" w:hAnsi="GHEA Grapalat" w:cs="Arial"/>
                <w:sz w:val="20"/>
                <w:szCs w:val="20"/>
              </w:rPr>
              <w:t xml:space="preserve">:</w:t>
            </w:r>
          </w:p>
        </w:tc>
      </w:tr>
      <w:tr w:rsidR="00532D6C" w:rsidRPr="00532D6C" w:rsidTr="00532D6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rPr>
            </w:pPr>
            <w:r xmlns:w="http://schemas.openxmlformats.org/wordprocessingml/2006/main" w:rsidRPr="00950D0E">
              <w:rPr>
                <w:rFonts w:ascii="GHEA Grapalat" w:eastAsia="Times New Roman" w:hAnsi="GHEA Grapalat" w:cs="Sylfaen"/>
                <w:sz w:val="20"/>
                <w:szCs w:val="20"/>
              </w:rPr>
              <w:t xml:space="preserve">1 </w:t>
            </w:r>
            <w:r xmlns:w="http://schemas.openxmlformats.org/wordprocessingml/2006/main" w:rsidRPr="00532D6C">
              <w:rPr>
                <w:rFonts w:ascii="GHEA Grapalat" w:eastAsia="Times New Roman" w:hAnsi="GHEA Grapalat" w:cs="Sylfaen"/>
                <w:sz w:val="20"/>
                <w:szCs w:val="20"/>
                <w:lang w:val="hy-AM"/>
              </w:rPr>
              <w:t xml:space="preserve">3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account</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number </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note </w:t>
            </w:r>
            <w:r xmlns:w="http://schemas.openxmlformats.org/wordprocessingml/2006/main" w:rsidRPr="00950D0E">
              <w:rPr>
                <w:rFonts w:ascii="GHEA Grapalat" w:eastAsia="Times New Roman" w:hAnsi="GHEA Grapalat" w:cs="Arial"/>
                <w:sz w:val="20"/>
                <w:szCs w:val="20"/>
              </w:rPr>
              <w:t xml:space="preserve">N </w:t>
            </w:r>
            <w:r xmlns:w="http://schemas.openxmlformats.org/wordprocessingml/2006/main" w:rsidRPr="00950D0E">
              <w:rPr>
                <w:rFonts w:ascii="GHEA Grapalat" w:eastAsia="Times New Roman" w:hAnsi="GHEA Grapalat" w:cs="Arial"/>
                <w:sz w:val="20"/>
                <w:szCs w:val="20"/>
              </w:rPr>
              <w:t xml:space="preserve">)</w:t>
            </w:r>
            <w:r xmlns:w="http://schemas.openxmlformats.org/wordprocessingml/2006/main" w:rsidRPr="00532D6C">
              <w:rPr>
                <w:rFonts w:ascii="GHEA Grapalat" w:eastAsia="Times New Roman" w:hAnsi="GHEA Grapalat" w:cs="Arial"/>
                <w:sz w:val="20"/>
                <w:szCs w:val="20"/>
                <w:lang w:val="en-US"/>
              </w:rPr>
              <w:t xml:space="preserve">​</w:t>
            </w:r>
          </w:p>
        </w:tc>
      </w:tr>
      <w:tr w:rsidR="00532D6C" w:rsidRPr="00532D6C"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lang w:val="en-US"/>
              </w:rPr>
            </w:pPr>
            <w:r xmlns:w="http://schemas.openxmlformats.org/wordprocessingml/2006/main" w:rsidRPr="00532D6C">
              <w:rPr>
                <w:rFonts w:ascii="GHEA Grapalat" w:eastAsia="Times New Roman" w:hAnsi="GHEA Grapalat" w:cs="Sylfaen"/>
                <w:sz w:val="20"/>
                <w:szCs w:val="20"/>
                <w:lang w:val="en-US"/>
              </w:rPr>
              <w:t xml:space="preserve">1 </w:t>
            </w:r>
            <w:r xmlns:w="http://schemas.openxmlformats.org/wordprocessingml/2006/main" w:rsidRPr="00532D6C">
              <w:rPr>
                <w:rFonts w:ascii="GHEA Grapalat" w:eastAsia="Times New Roman" w:hAnsi="GHEA Grapalat" w:cs="Sylfaen"/>
                <w:sz w:val="20"/>
                <w:szCs w:val="20"/>
                <w:lang w:val="hy-AM"/>
              </w:rPr>
              <w:t xml:space="preserve">4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amount </w:t>
            </w:r>
            <w:r xmlns:w="http://schemas.openxmlformats.org/wordprocessingml/2006/main" w:rsidRPr="00532D6C">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in numbers and words </w:t>
            </w:r>
            <w:r xmlns:w="http://schemas.openxmlformats.org/wordprocessingml/2006/main" w:rsidRPr="00532D6C">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w:t>
            </w:r>
          </w:p>
        </w:tc>
      </w:tr>
      <w:tr w:rsidR="00532D6C" w:rsidRPr="00532D6C"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rPr>
            </w:pPr>
            <w:r xmlns:w="http://schemas.openxmlformats.org/wordprocessingml/2006/main" w:rsidRPr="00950D0E">
              <w:rPr>
                <w:rFonts w:ascii="GHEA Grapalat" w:eastAsia="Times New Roman" w:hAnsi="GHEA Grapalat" w:cs="Sylfaen"/>
                <w:sz w:val="20"/>
                <w:szCs w:val="20"/>
              </w:rPr>
              <w:t xml:space="preserve">15. </w:t>
            </w:r>
            <w:r xmlns:w="http://schemas.openxmlformats.org/wordprocessingml/2006/main" w:rsidRPr="00532D6C">
              <w:rPr>
                <w:rFonts w:ascii="GHEA Grapalat" w:eastAsia="Times New Roman" w:hAnsi="GHEA Grapalat" w:cs="Arial"/>
                <w:sz w:val="20"/>
                <w:szCs w:val="20"/>
                <w:lang w:val="hy-AM"/>
              </w:rPr>
              <w:t xml:space="preserve">Accepted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w:t>
            </w:r>
            <w:proofErr xmlns:w="http://schemas.openxmlformats.org/wordprocessingml/2006/main" w:type="gramStart"/>
            <w:r xmlns:w="http://schemas.openxmlformats.org/wordprocessingml/2006/main" w:rsidRPr="00532D6C">
              <w:rPr>
                <w:rFonts w:ascii="GHEA Grapalat" w:eastAsia="Times New Roman" w:hAnsi="GHEA Grapalat" w:cs="Arial"/>
                <w:sz w:val="20"/>
                <w:szCs w:val="20"/>
                <w:lang w:val="hy-AM"/>
              </w:rPr>
              <w:t xml:space="preserve">amount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950D0E">
              <w:rPr>
                <w:rFonts w:ascii="GHEA Grapalat" w:eastAsia="Times New Roman" w:hAnsi="GHEA Grapalat" w:cs="Sylfaen"/>
                <w:sz w:val="20"/>
                <w:szCs w:val="20"/>
              </w:rPr>
              <w:t xml:space="preserve">( </w:t>
            </w:r>
            <w:proofErr xmlns:w="http://schemas.openxmlformats.org/wordprocessingml/2006/main" w:type="gramEnd"/>
            <w:r xmlns:w="http://schemas.openxmlformats.org/wordprocessingml/2006/main" w:rsidRPr="00532D6C">
              <w:rPr>
                <w:rFonts w:ascii="GHEA Grapalat" w:eastAsia="Times New Roman" w:hAnsi="GHEA Grapalat" w:cs="Arial"/>
                <w:sz w:val="20"/>
                <w:szCs w:val="20"/>
                <w:lang w:val="en-US"/>
              </w:rPr>
              <w:t xml:space="preserve">in numbers</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and:</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in words </w:t>
            </w:r>
            <w:r xmlns:w="http://schemas.openxmlformats.org/wordprocessingml/2006/main" w:rsidRPr="00950D0E">
              <w:rPr>
                <w:rFonts w:ascii="GHEA Grapalat" w:eastAsia="Times New Roman" w:hAnsi="GHEA Grapalat" w:cs="Sylfaen"/>
                <w:sz w:val="20"/>
                <w:szCs w:val="20"/>
              </w:rPr>
              <w:t xml:space="preserv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hy-AM"/>
              </w:rPr>
              <w:t xml:space="preserve">intended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specified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money</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partial</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accept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for </w:t>
            </w:r>
            <w:r xmlns:w="http://schemas.openxmlformats.org/wordprocessingml/2006/main" w:rsidRPr="00532D6C">
              <w:rPr>
                <w:rFonts w:ascii="GHEA Grapalat" w:eastAsia="Times New Roman" w:hAnsi="GHEA Grapalat" w:cs="Sylfaen"/>
                <w:sz w:val="20"/>
                <w:szCs w:val="20"/>
                <w:lang w:val="hy-AM"/>
              </w:rPr>
              <w:t xml:space="preserve">which</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applies </w:t>
            </w:r>
            <w:r xmlns:w="http://schemas.openxmlformats.org/wordprocessingml/2006/main" w:rsidRPr="00950D0E">
              <w:rPr>
                <w:rFonts w:ascii="GHEA Grapalat" w:eastAsia="Times New Roman" w:hAnsi="GHEA Grapalat" w:cs="Sylfaen"/>
                <w:sz w:val="20"/>
                <w:szCs w:val="20"/>
              </w:rPr>
              <w:t xml:space="preserve">)</w:t>
            </w:r>
          </w:p>
        </w:tc>
      </w:tr>
      <w:tr w:rsidR="00532D6C" w:rsidRPr="00532D6C"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lang w:val="en-US"/>
              </w:rPr>
            </w:pPr>
            <w:r xmlns:w="http://schemas.openxmlformats.org/wordprocessingml/2006/main" w:rsidRPr="00532D6C">
              <w:rPr>
                <w:rFonts w:ascii="GHEA Grapalat" w:eastAsia="Times New Roman" w:hAnsi="GHEA Grapalat" w:cs="Sylfaen"/>
                <w:sz w:val="20"/>
                <w:szCs w:val="20"/>
                <w:lang w:val="en-US"/>
              </w:rPr>
              <w:t xml:space="preserve">1 </w:t>
            </w:r>
            <w:r xmlns:w="http://schemas.openxmlformats.org/wordprocessingml/2006/main" w:rsidRPr="00532D6C">
              <w:rPr>
                <w:rFonts w:ascii="GHEA Grapalat" w:eastAsia="Times New Roman" w:hAnsi="GHEA Grapalat" w:cs="Sylfaen"/>
                <w:sz w:val="20"/>
                <w:szCs w:val="20"/>
              </w:rPr>
              <w:t xml:space="preserve">6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Currency (in words and code):</w:t>
            </w:r>
          </w:p>
        </w:tc>
      </w:tr>
      <w:tr w:rsidR="00532D6C" w:rsidRPr="00532D6C"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lang w:val="hy-AM"/>
              </w:rPr>
            </w:pPr>
            <w:r xmlns:w="http://schemas.openxmlformats.org/wordprocessingml/2006/main" w:rsidRPr="00950D0E">
              <w:rPr>
                <w:rFonts w:ascii="GHEA Grapalat" w:eastAsia="Times New Roman" w:hAnsi="GHEA Grapalat" w:cs="Sylfaen"/>
                <w:sz w:val="20"/>
                <w:szCs w:val="20"/>
              </w:rPr>
              <w:t xml:space="preserve">1 </w:t>
            </w:r>
            <w:r xmlns:w="http://schemas.openxmlformats.org/wordprocessingml/2006/main" w:rsidRPr="00532D6C">
              <w:rPr>
                <w:rFonts w:ascii="GHEA Grapalat" w:eastAsia="Times New Roman" w:hAnsi="GHEA Grapalat" w:cs="Sylfaen"/>
                <w:sz w:val="20"/>
                <w:szCs w:val="20"/>
                <w:lang w:val="hy-AM"/>
              </w:rPr>
              <w:t xml:space="preserve">7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Purpose </w:t>
            </w:r>
            <w:proofErr xmlns:w="http://schemas.openxmlformats.org/wordprocessingml/2006/main" w:type="gramStart"/>
            <w:r xmlns:w="http://schemas.openxmlformats.org/wordprocessingml/2006/main" w:rsidRPr="00532D6C">
              <w:rPr>
                <w:rFonts w:ascii="GHEA Grapalat" w:eastAsia="Times New Roman" w:hAnsi="GHEA Grapalat" w:cs="Arial"/>
                <w:sz w:val="20"/>
                <w:szCs w:val="20"/>
                <w:lang w:val="en-US"/>
              </w:rPr>
              <w:t xml:space="preserve">of transaction </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payment </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950D0E">
              <w:rPr>
                <w:rFonts w:ascii="GHEA Grapalat" w:eastAsia="Times New Roman" w:hAnsi="GHEA Grapalat" w:cs="Arial"/>
                <w:sz w:val="20"/>
                <w:szCs w:val="20"/>
              </w:rPr>
              <w:t xml:space="preserve">:</w:t>
            </w:r>
            <w:r xmlns:w="http://schemas.openxmlformats.org/wordprocessingml/2006/main" w:rsidRPr="00532D6C">
              <w:rPr>
                <w:rFonts w:ascii="GHEA Grapalat" w:eastAsia="Times New Roman" w:hAnsi="GHEA Grapalat" w:cs="Arial"/>
                <w:sz w:val="20"/>
                <w:szCs w:val="20"/>
                <w:lang w:val="hy-AM"/>
              </w:rPr>
              <w:t xml:space="preserve">  </w:t>
            </w:r>
            <w:r xmlns:w="http://schemas.openxmlformats.org/wordprocessingml/2006/main" w:rsidRPr="00950D0E">
              <w:rPr>
                <w:rFonts w:ascii="GHEA Grapalat" w:eastAsia="Times New Roman" w:hAnsi="GHEA Grapalat" w:cs="Sylfaen"/>
                <w:bCs/>
                <w:sz w:val="20"/>
                <w:szCs w:val="20"/>
              </w:rPr>
              <w:t xml:space="preserve">( </w:t>
            </w:r>
            <w:proofErr xmlns:w="http://schemas.openxmlformats.org/wordprocessingml/2006/main" w:type="gramEnd"/>
            <w:r xmlns:w="http://schemas.openxmlformats.org/wordprocessingml/2006/main" w:rsidRPr="00532D6C">
              <w:rPr>
                <w:rFonts w:ascii="GHEA Grapalat" w:eastAsia="Times New Roman" w:hAnsi="GHEA Grapalat" w:cs="Arial"/>
                <w:bCs/>
                <w:sz w:val="20"/>
                <w:szCs w:val="20"/>
                <w:lang w:val="hy-AM"/>
              </w:rPr>
              <w:t xml:space="preserve">contract:</w:t>
            </w:r>
            <w:r xmlns:w="http://schemas.openxmlformats.org/wordprocessingml/2006/main" w:rsidRPr="00532D6C">
              <w:rPr>
                <w:rFonts w:ascii="GHEA Grapalat" w:eastAsia="Times New Roman" w:hAnsi="GHEA Grapalat" w:cs="Sylfaen"/>
                <w:bCs/>
                <w:sz w:val="20"/>
                <w:szCs w:val="20"/>
                <w:lang w:val="hy-AM"/>
              </w:rPr>
              <w:t xml:space="preserve"> </w:t>
            </w:r>
            <w:r xmlns:w="http://schemas.openxmlformats.org/wordprocessingml/2006/main" w:rsidRPr="00532D6C">
              <w:rPr>
                <w:rFonts w:ascii="GHEA Grapalat" w:eastAsia="Times New Roman" w:hAnsi="GHEA Grapalat" w:cs="Arial"/>
                <w:bCs/>
                <w:sz w:val="20"/>
                <w:szCs w:val="20"/>
                <w:lang w:val="hy-AM"/>
              </w:rPr>
              <w:t xml:space="preserve">performance</w:t>
            </w:r>
            <w:r xmlns:w="http://schemas.openxmlformats.org/wordprocessingml/2006/main" w:rsidRPr="00950D0E">
              <w:rPr>
                <w:rFonts w:ascii="GHEA Grapalat" w:eastAsia="Times New Roman" w:hAnsi="GHEA Grapalat" w:cs="Sylfaen"/>
                <w:bCs/>
                <w:sz w:val="20"/>
                <w:szCs w:val="20"/>
              </w:rPr>
              <w:t xml:space="preserve"> </w:t>
            </w:r>
            <w:r xmlns:w="http://schemas.openxmlformats.org/wordprocessingml/2006/main" w:rsidRPr="00532D6C">
              <w:rPr>
                <w:rFonts w:ascii="GHEA Grapalat" w:eastAsia="Times New Roman" w:hAnsi="GHEA Grapalat" w:cs="Arial"/>
                <w:bCs/>
                <w:sz w:val="20"/>
                <w:szCs w:val="20"/>
                <w:lang w:val="en-US"/>
              </w:rPr>
              <w:t xml:space="preserve">ensure </w:t>
            </w:r>
            <w:r xmlns:w="http://schemas.openxmlformats.org/wordprocessingml/2006/main" w:rsidRPr="00532D6C">
              <w:rPr>
                <w:rFonts w:ascii="GHEA Grapalat" w:eastAsia="Times New Roman" w:hAnsi="GHEA Grapalat" w:cs="Arial"/>
                <w:bCs/>
                <w:sz w:val="20"/>
                <w:szCs w:val="20"/>
                <w:lang w:val="hy-AM"/>
              </w:rPr>
              <w:t xml:space="preserve">it</w:t>
            </w:r>
            <w:r xmlns:w="http://schemas.openxmlformats.org/wordprocessingml/2006/main" w:rsidRPr="00532D6C">
              <w:rPr>
                <w:rFonts w:ascii="GHEA Grapalat" w:eastAsia="Times New Roman" w:hAnsi="GHEA Grapalat" w:cs="Sylfaen"/>
                <w:bCs/>
                <w:sz w:val="20"/>
                <w:szCs w:val="20"/>
                <w:lang w:val="hy-AM"/>
              </w:rPr>
              <w:t xml:space="preserve"> </w:t>
            </w:r>
            <w:r xmlns:w="http://schemas.openxmlformats.org/wordprocessingml/2006/main" w:rsidRPr="00532D6C">
              <w:rPr>
                <w:rFonts w:ascii="GHEA Grapalat" w:eastAsia="Times New Roman" w:hAnsi="GHEA Grapalat" w:cs="Arial"/>
                <w:bCs/>
                <w:sz w:val="20"/>
                <w:szCs w:val="20"/>
                <w:lang w:val="hy-AM"/>
              </w:rPr>
              <w:t xml:space="preserve">for </w:t>
            </w:r>
            <w:r xmlns:w="http://schemas.openxmlformats.org/wordprocessingml/2006/main" w:rsidRPr="00950D0E">
              <w:rPr>
                <w:rFonts w:ascii="GHEA Grapalat" w:eastAsia="Times New Roman" w:hAnsi="GHEA Grapalat" w:cs="Sylfaen"/>
                <w:bCs/>
                <w:sz w:val="20"/>
                <w:szCs w:val="20"/>
              </w:rPr>
              <w:t xml:space="preserve">)</w:t>
            </w:r>
          </w:p>
        </w:tc>
      </w:tr>
      <w:tr w:rsidR="00532D6C" w:rsidRPr="00532D6C" w:rsidTr="00532D6C">
        <w:trPr>
          <w:trHeight w:val="424"/>
        </w:trPr>
        <w:tc>
          <w:tcPr>
            <w:tcW w:w="10980" w:type="dxa"/>
            <w:gridSpan w:val="2"/>
            <w:tcBorders>
              <w:top w:val="single" w:sz="4" w:space="0" w:color="auto"/>
              <w:left w:val="single" w:sz="4" w:space="0" w:color="auto"/>
              <w:right w:val="single" w:sz="4" w:space="0" w:color="000000"/>
            </w:tcBorders>
            <w:noWrap/>
            <w:vAlign w:val="bottom"/>
          </w:tcPr>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Arial"/>
                <w:sz w:val="20"/>
                <w:szCs w:val="20"/>
              </w:rPr>
            </w:pPr>
            <w:r xmlns:w="http://schemas.openxmlformats.org/wordprocessingml/2006/main" w:rsidRPr="00950D0E">
              <w:rPr>
                <w:rFonts w:ascii="GHEA Grapalat" w:eastAsia="Times New Roman" w:hAnsi="GHEA Grapalat" w:cs="Sylfaen"/>
                <w:sz w:val="20"/>
                <w:szCs w:val="20"/>
              </w:rPr>
              <w:t xml:space="preserve">1 </w:t>
            </w:r>
            <w:r xmlns:w="http://schemas.openxmlformats.org/wordprocessingml/2006/main" w:rsidRPr="00532D6C">
              <w:rPr>
                <w:rFonts w:ascii="GHEA Grapalat" w:eastAsia="Times New Roman" w:hAnsi="GHEA Grapalat" w:cs="Sylfaen"/>
                <w:sz w:val="20"/>
                <w:szCs w:val="20"/>
                <w:lang w:val="hy-AM"/>
              </w:rPr>
              <w:t xml:space="preserve">8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hy-AM"/>
              </w:rPr>
              <w:t xml:space="preserve">Payment: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performance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foundations: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hy-AM"/>
              </w:rPr>
              <w:t xml:space="preserve">The name of the documents </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hy-AM"/>
              </w:rPr>
              <w:t xml:space="preserve">including the agreement on damages, their numbers,</w:t>
            </w:r>
            <w:r xmlns:w="http://schemas.openxmlformats.org/wordprocessingml/2006/main" w:rsidRPr="00950D0E">
              <w:rPr>
                <w:rFonts w:ascii="GHEA Grapalat" w:eastAsia="Times New Roman" w:hAnsi="GHEA Grapalat" w:cs="Arial"/>
                <w:sz w:val="20"/>
                <w:szCs w:val="20"/>
              </w:rPr>
              <w:t xml:space="preserve"> </w:t>
            </w:r>
            <w:proofErr xmlns:w="http://schemas.openxmlformats.org/wordprocessingml/2006/main" w:type="gramStart"/>
            <w:r xmlns:w="http://schemas.openxmlformats.org/wordprocessingml/2006/main" w:rsidRPr="00532D6C">
              <w:rPr>
                <w:rFonts w:ascii="GHEA Grapalat" w:eastAsia="Times New Roman" w:hAnsi="GHEA Grapalat" w:cs="Arial"/>
                <w:sz w:val="20"/>
                <w:szCs w:val="20"/>
                <w:lang w:val="hy-AM"/>
              </w:rPr>
              <w:t xml:space="preserve">p</w:t>
            </w:r>
            <w:r xmlns:w="http://schemas.openxmlformats.org/wordprocessingml/2006/main" w:rsidRPr="00532D6C">
              <w:rPr>
                <w:rFonts w:ascii="GHEA Grapalat" w:eastAsia="Times New Roman" w:hAnsi="GHEA Grapalat" w:cs="Arial"/>
                <w:sz w:val="20"/>
                <w:szCs w:val="20"/>
                <w:lang w:val="en-US"/>
              </w:rPr>
              <w:t xml:space="preserve">​</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the code </w:t>
            </w:r>
            <w:proofErr xmlns:w="http://schemas.openxmlformats.org/wordprocessingml/2006/main" w:type="gramEnd"/>
            <w:r xmlns:w="http://schemas.openxmlformats.org/wordprocessingml/2006/main" w:rsidRPr="00532D6C">
              <w:rPr>
                <w:rFonts w:ascii="GHEA Grapalat" w:eastAsia="Times New Roman" w:hAnsi="GHEA Grapalat" w:cs="Arial"/>
                <w:sz w:val="20"/>
                <w:szCs w:val="20"/>
                <w:lang w:val="hy-AM"/>
              </w:rPr>
              <w:t xml:space="preserve">on the basis of which the charge is made </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950D0E">
              <w:rPr>
                <w:rFonts w:ascii="GHEA Grapalat" w:eastAsia="Times New Roman" w:hAnsi="GHEA Grapalat" w:cs="Sylfaen"/>
                <w:sz w:val="20"/>
                <w:szCs w:val="20"/>
              </w:rPr>
              <w:t xml:space="preserve">.</w:t>
            </w:r>
          </w:p>
          <w:p w:rsidR="00532D6C" w:rsidRPr="00950D0E" w:rsidRDefault="00532D6C" w:rsidP="00106D44">
            <w:pPr>
              <w:tabs>
                <w:tab w:val="left" w:pos="426"/>
              </w:tabs>
              <w:spacing w:after="0" w:line="240" w:lineRule="auto"/>
              <w:rPr>
                <w:rFonts w:ascii="GHEA Grapalat" w:eastAsia="Times New Roman" w:hAnsi="GHEA Grapalat" w:cs="Arial"/>
                <w:sz w:val="20"/>
                <w:szCs w:val="20"/>
              </w:rPr>
            </w:pPr>
          </w:p>
        </w:tc>
      </w:tr>
      <w:tr w:rsidR="00532D6C" w:rsidRPr="00532D6C" w:rsidTr="00532D6C">
        <w:trPr>
          <w:trHeight w:val="704"/>
        </w:trPr>
        <w:tc>
          <w:tcPr>
            <w:tcW w:w="10980" w:type="dxa"/>
            <w:gridSpan w:val="2"/>
            <w:tcBorders>
              <w:left w:val="single" w:sz="4" w:space="0" w:color="auto"/>
              <w:bottom w:val="single" w:sz="4" w:space="0" w:color="auto"/>
              <w:right w:val="single" w:sz="4" w:space="0" w:color="000000"/>
            </w:tcBorders>
            <w:noWrap/>
            <w:vAlign w:val="bottom"/>
          </w:tcPr>
          <w:p w:rsidR="00532D6C" w:rsidRPr="00532D6C" w:rsidRDefault="00532D6C" w:rsidP="00106D44">
            <w:pPr>
              <w:tabs>
                <w:tab w:val="left" w:pos="426"/>
              </w:tabs>
              <w:spacing w:after="0" w:line="240" w:lineRule="auto"/>
              <w:rPr>
                <w:rFonts w:ascii="GHEA Grapalat" w:eastAsia="Times New Roman" w:hAnsi="GHEA Grapalat" w:cs="Arial"/>
                <w:sz w:val="20"/>
                <w:szCs w:val="20"/>
                <w:lang w:val="hy-AM"/>
              </w:rPr>
            </w:pPr>
          </w:p>
        </w:tc>
      </w:tr>
      <w:tr w:rsidR="00532D6C" w:rsidRPr="00532D6C" w:rsidTr="00532D6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lang w:val="hy-AM"/>
              </w:rPr>
            </w:pPr>
            <w:r xmlns:w="http://schemas.openxmlformats.org/wordprocessingml/2006/main" w:rsidRPr="00532D6C">
              <w:rPr>
                <w:rFonts w:ascii="GHEA Grapalat" w:eastAsia="Times New Roman" w:hAnsi="GHEA Grapalat" w:cs="Sylfaen"/>
                <w:sz w:val="20"/>
                <w:szCs w:val="20"/>
                <w:lang w:val="hy-AM"/>
              </w:rPr>
              <w:t xml:space="preserve">19. </w:t>
            </w:r>
            <w:r xmlns:w="http://schemas.openxmlformats.org/wordprocessingml/2006/main" w:rsidRPr="00532D6C">
              <w:rPr>
                <w:rFonts w:ascii="GHEA Grapalat" w:eastAsia="Times New Roman" w:hAnsi="GHEA Grapalat" w:cs="Arial"/>
                <w:sz w:val="20"/>
                <w:szCs w:val="20"/>
                <w:lang w:val="hy-AM"/>
              </w:rPr>
              <w:t xml:space="preserve">Payment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terms: </w:t>
            </w:r>
            <w:r xmlns:w="http://schemas.openxmlformats.org/wordprocessingml/2006/main" w:rsidRPr="00532D6C">
              <w:rPr>
                <w:rFonts w:ascii="GHEA Grapalat" w:eastAsia="Times New Roman" w:hAnsi="GHEA Grapalat" w:cs="Sylfaen"/>
                <w:sz w:val="20"/>
                <w:szCs w:val="20"/>
                <w:lang w:val="hy-AM"/>
              </w:rPr>
              <w:t xml:space="preserve">&lt; </w:t>
            </w:r>
            <w:r xmlns:w="http://schemas.openxmlformats.org/wordprocessingml/2006/main" w:rsidRPr="00532D6C">
              <w:rPr>
                <w:rFonts w:ascii="GHEA Grapalat" w:eastAsia="Times New Roman" w:hAnsi="GHEA Grapalat" w:cs="Arial"/>
                <w:sz w:val="20"/>
                <w:szCs w:val="20"/>
                <w:lang w:val="hy-AM"/>
              </w:rPr>
              <w:t xml:space="preserve">accepted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payment </w:t>
            </w:r>
            <w:r xmlns:w="http://schemas.openxmlformats.org/wordprocessingml/2006/main" w:rsidRPr="00532D6C">
              <w:rPr>
                <w:rFonts w:ascii="GHEA Grapalat" w:eastAsia="Times New Roman" w:hAnsi="GHEA Grapalat" w:cs="Sylfaen"/>
                <w:sz w:val="20"/>
                <w:szCs w:val="20"/>
                <w:lang w:val="hy-AM"/>
              </w:rPr>
              <w:t xml:space="preserve">&gt;</w:t>
            </w:r>
          </w:p>
          <w:p w:rsidR="00532D6C" w:rsidRPr="00532D6C" w:rsidRDefault="00532D6C" w:rsidP="00106D44">
            <w:pPr>
              <w:tabs>
                <w:tab w:val="left" w:pos="426"/>
              </w:tabs>
              <w:spacing w:after="0" w:line="240" w:lineRule="auto"/>
              <w:rPr>
                <w:rFonts w:ascii="GHEA Grapalat" w:eastAsia="Times New Roman" w:hAnsi="GHEA Grapalat" w:cs="Sylfaen"/>
                <w:sz w:val="20"/>
                <w:szCs w:val="20"/>
              </w:rPr>
            </w:pPr>
          </w:p>
        </w:tc>
      </w:tr>
      <w:tr w:rsidR="00532D6C" w:rsidRPr="00532D6C" w:rsidTr="00532D6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lang w:val="en-US"/>
              </w:rPr>
            </w:pPr>
            <w:r xmlns:w="http://schemas.openxmlformats.org/wordprocessingml/2006/main" w:rsidRPr="00532D6C">
              <w:rPr>
                <w:rFonts w:ascii="GHEA Grapalat" w:eastAsia="Times New Roman" w:hAnsi="GHEA Grapalat" w:cs="Sylfaen"/>
                <w:sz w:val="20"/>
                <w:szCs w:val="20"/>
                <w:lang w:val="hy-AM"/>
              </w:rPr>
              <w:t xml:space="preserve">20. </w:t>
            </w:r>
            <w:r xmlns:w="http://schemas.openxmlformats.org/wordprocessingml/2006/main" w:rsidRPr="00532D6C">
              <w:rPr>
                <w:rFonts w:ascii="GHEA Grapalat" w:eastAsia="Times New Roman" w:hAnsi="GHEA Grapalat" w:cs="Arial"/>
                <w:sz w:val="20"/>
                <w:szCs w:val="20"/>
                <w:lang w:val="hy-AM"/>
              </w:rPr>
              <w:t xml:space="preserve">Adverb</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pages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quantity:</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w:t>
            </w:r>
            <w:r xmlns:w="http://schemas.openxmlformats.org/wordprocessingml/2006/main" w:rsidRPr="00532D6C">
              <w:rPr>
                <w:rFonts w:ascii="GHEA Grapalat" w:eastAsia="Times New Roman" w:hAnsi="GHEA Grapalat" w:cs="Arial"/>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page:</w:t>
            </w:r>
          </w:p>
          <w:p w:rsidR="00532D6C" w:rsidRPr="00532D6C" w:rsidRDefault="00532D6C" w:rsidP="00106D44">
            <w:pPr>
              <w:tabs>
                <w:tab w:val="left" w:pos="426"/>
              </w:tabs>
              <w:spacing w:after="0" w:line="240" w:lineRule="auto"/>
              <w:rPr>
                <w:rFonts w:ascii="GHEA Grapalat" w:eastAsia="Times New Roman" w:hAnsi="GHEA Grapalat" w:cs="Sylfaen"/>
                <w:sz w:val="20"/>
                <w:szCs w:val="20"/>
                <w:lang w:val="hy-AM"/>
              </w:rPr>
            </w:pPr>
          </w:p>
        </w:tc>
      </w:tr>
      <w:tr w:rsidR="00532D6C" w:rsidRPr="00532D6C" w:rsidTr="00532D6C">
        <w:trPr>
          <w:trHeight w:val="2194"/>
        </w:trPr>
        <w:tc>
          <w:tcPr>
            <w:tcW w:w="5616" w:type="dxa"/>
            <w:tcBorders>
              <w:top w:val="nil"/>
              <w:left w:val="single" w:sz="4" w:space="0" w:color="auto"/>
              <w:bottom w:val="single" w:sz="4" w:space="0" w:color="auto"/>
              <w:right w:val="single" w:sz="4" w:space="0" w:color="auto"/>
            </w:tcBorders>
            <w:noWrap/>
            <w:vAlign w:val="bottom"/>
          </w:tcPr>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rPr>
            </w:pPr>
            <w:r xmlns:w="http://schemas.openxmlformats.org/wordprocessingml/2006/main" w:rsidRPr="00532D6C">
              <w:rPr>
                <w:rFonts w:ascii="Courier New" w:eastAsia="Times New Roman" w:hAnsi="Courier New" w:cs="Courier New"/>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22 </w:t>
            </w:r>
            <w:r xmlns:w="http://schemas.openxmlformats.org/wordprocessingml/2006/main" w:rsidRPr="00950D0E">
              <w:rPr>
                <w:rFonts w:ascii="GHEA Grapalat" w:eastAsia="Times New Roman" w:hAnsi="GHEA Grapalat" w:cs="Arial"/>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a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signatures</w:t>
            </w:r>
          </w:p>
          <w:p w:rsidR="00532D6C" w:rsidRPr="00950D0E" w:rsidRDefault="00532D6C" w:rsidP="00106D44">
            <w:pPr>
              <w:tabs>
                <w:tab w:val="left" w:pos="426"/>
              </w:tabs>
              <w:spacing w:after="0" w:line="240" w:lineRule="auto"/>
              <w:rPr>
                <w:rFonts w:ascii="GHEA Grapalat" w:eastAsia="Times New Roman" w:hAnsi="GHEA Grapalat" w:cs="Sylfaen"/>
                <w:sz w:val="20"/>
                <w:szCs w:val="20"/>
              </w:rPr>
            </w:pPr>
          </w:p>
          <w:p w:rsidR="00532D6C" w:rsidRPr="00950D0E" w:rsidRDefault="00532D6C" w:rsidP="00106D44">
            <w:pPr xmlns:w="http://schemas.openxmlformats.org/wordprocessingml/2006/main">
              <w:tabs>
                <w:tab w:val="left" w:pos="426"/>
              </w:tabs>
              <w:spacing w:after="0" w:line="240" w:lineRule="auto"/>
              <w:jc w:val="right"/>
              <w:rPr>
                <w:rFonts w:ascii="GHEA Grapalat" w:eastAsia="Times New Roman" w:hAnsi="GHEA Grapalat" w:cs="Tahoma"/>
                <w:color w:val="000000"/>
                <w:sz w:val="20"/>
                <w:szCs w:val="20"/>
              </w:rPr>
            </w:pPr>
            <w:r xmlns:w="http://schemas.openxmlformats.org/wordprocessingml/2006/main" w:rsidRPr="00950D0E">
              <w:rPr>
                <w:rFonts w:ascii="GHEA Grapalat" w:eastAsia="Times New Roman" w:hAnsi="GHEA Grapalat" w:cs="Tahoma"/>
                <w:color w:val="000000"/>
                <w:sz w:val="20"/>
                <w:szCs w:val="20"/>
              </w:rPr>
              <w:t xml:space="preserve">/____________________/</w:t>
            </w:r>
          </w:p>
          <w:p w:rsidR="00532D6C" w:rsidRPr="00950D0E" w:rsidRDefault="00532D6C" w:rsidP="00106D44">
            <w:pPr>
              <w:tabs>
                <w:tab w:val="left" w:pos="426"/>
              </w:tabs>
              <w:spacing w:after="0" w:line="240" w:lineRule="auto"/>
              <w:rPr>
                <w:rFonts w:ascii="GHEA Grapalat" w:eastAsia="Times New Roman" w:hAnsi="GHEA Grapalat" w:cs="Tahoma"/>
                <w:color w:val="000000"/>
                <w:sz w:val="20"/>
                <w:szCs w:val="20"/>
              </w:rPr>
            </w:pPr>
          </w:p>
          <w:p w:rsidR="00532D6C" w:rsidRPr="00950D0E" w:rsidRDefault="00532D6C" w:rsidP="00106D44">
            <w:pPr>
              <w:tabs>
                <w:tab w:val="left" w:pos="426"/>
              </w:tabs>
              <w:spacing w:after="0" w:line="240" w:lineRule="auto"/>
              <w:rPr>
                <w:rFonts w:ascii="GHEA Grapalat" w:eastAsia="Times New Roman" w:hAnsi="GHEA Grapalat" w:cs="Sylfaen"/>
                <w:sz w:val="20"/>
                <w:szCs w:val="20"/>
              </w:rPr>
            </w:pPr>
          </w:p>
          <w:p w:rsidR="00532D6C" w:rsidRPr="00950D0E" w:rsidRDefault="00532D6C" w:rsidP="00106D44">
            <w:pPr xmlns:w="http://schemas.openxmlformats.org/wordprocessingml/2006/main">
              <w:tabs>
                <w:tab w:val="left" w:pos="426"/>
              </w:tabs>
              <w:spacing w:after="0" w:line="240" w:lineRule="auto"/>
              <w:jc w:val="right"/>
              <w:rPr>
                <w:rFonts w:ascii="GHEA Grapalat" w:eastAsia="Times New Roman" w:hAnsi="GHEA Grapalat" w:cs="Sylfaen"/>
                <w:sz w:val="20"/>
                <w:szCs w:val="20"/>
              </w:rPr>
            </w:pPr>
            <w:r xmlns:w="http://schemas.openxmlformats.org/wordprocessingml/2006/main" w:rsidRPr="00950D0E">
              <w:rPr>
                <w:rFonts w:ascii="GHEA Grapalat" w:eastAsia="Times New Roman" w:hAnsi="GHEA Grapalat" w:cs="Tahoma"/>
                <w:color w:val="000000"/>
                <w:sz w:val="20"/>
                <w:szCs w:val="20"/>
              </w:rPr>
              <w:t xml:space="preserve">/____________________/</w:t>
            </w:r>
          </w:p>
          <w:p w:rsidR="00532D6C" w:rsidRPr="00950D0E" w:rsidRDefault="00532D6C" w:rsidP="00106D44">
            <w:pPr>
              <w:tabs>
                <w:tab w:val="left" w:pos="426"/>
              </w:tabs>
              <w:spacing w:after="0" w:line="240" w:lineRule="auto"/>
              <w:rPr>
                <w:rFonts w:ascii="GHEA Grapalat" w:eastAsia="Times New Roman" w:hAnsi="GHEA Grapalat" w:cs="Sylfaen"/>
                <w:sz w:val="20"/>
                <w:szCs w:val="20"/>
              </w:rPr>
            </w:pPr>
          </w:p>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rPr>
            </w:pPr>
            <w:r xmlns:w="http://schemas.openxmlformats.org/wordprocessingml/2006/main" w:rsidRPr="00532D6C">
              <w:rPr>
                <w:rFonts w:ascii="GHEA Grapalat" w:eastAsia="Times New Roman" w:hAnsi="GHEA Grapalat" w:cs="Sylfaen"/>
                <w:sz w:val="20"/>
                <w:szCs w:val="20"/>
                <w:lang w:val="hy-AM"/>
              </w:rPr>
              <w:t xml:space="preserve">22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b </w:t>
            </w:r>
            <w:r xmlns:w="http://schemas.openxmlformats.org/wordprocessingml/2006/main" w:rsidRPr="00950D0E">
              <w:rPr>
                <w:rFonts w:ascii="GHEA Grapalat" w:eastAsia="Times New Roman" w:hAnsi="GHEA Grapalat" w:cs="Sylfaen"/>
                <w:sz w:val="20"/>
                <w:szCs w:val="20"/>
              </w:rPr>
              <w:t xml:space="preserve">.</w:t>
            </w:r>
          </w:p>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rPr>
            </w:pP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K.</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T.</w:t>
            </w:r>
            <w:r xmlns:w="http://schemas.openxmlformats.org/wordprocessingml/2006/main" w:rsidRPr="00950D0E">
              <w:rPr>
                <w:rFonts w:ascii="GHEA Grapalat" w:eastAsia="Times New Roman" w:hAnsi="GHEA Grapalat" w:cs="Sylfaen"/>
                <w:sz w:val="20"/>
                <w:szCs w:val="20"/>
              </w:rPr>
              <w:t xml:space="preserve">​</w:t>
            </w:r>
          </w:p>
          <w:p w:rsidR="00532D6C" w:rsidRPr="00950D0E" w:rsidRDefault="00532D6C" w:rsidP="00106D44">
            <w:pPr>
              <w:tabs>
                <w:tab w:val="left" w:pos="426"/>
              </w:tabs>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rPr>
            </w:pPr>
            <w:r xmlns:w="http://schemas.openxmlformats.org/wordprocessingml/2006/main" w:rsidRPr="00532D6C">
              <w:rPr>
                <w:rFonts w:ascii="GHEA Grapalat" w:eastAsia="Times New Roman" w:hAnsi="GHEA Grapalat" w:cs="Arial"/>
                <w:sz w:val="20"/>
                <w:szCs w:val="20"/>
                <w:lang w:val="hy-AM"/>
              </w:rPr>
              <w:t xml:space="preserve">2 </w:t>
            </w:r>
            <w:r xmlns:w="http://schemas.openxmlformats.org/wordprocessingml/2006/main" w:rsidRPr="00950D0E">
              <w:rPr>
                <w:rFonts w:ascii="GHEA Grapalat" w:eastAsia="Times New Roman" w:hAnsi="GHEA Grapalat" w:cs="Arial"/>
                <w:sz w:val="20"/>
                <w:szCs w:val="20"/>
              </w:rPr>
              <w:t xml:space="preserve">1. </w:t>
            </w:r>
            <w:r xmlns:w="http://schemas.openxmlformats.org/wordprocessingml/2006/main" w:rsidRPr="00532D6C">
              <w:rPr>
                <w:rFonts w:ascii="GHEA Grapalat" w:eastAsia="Times New Roman" w:hAnsi="GHEA Grapalat" w:cs="Arial"/>
                <w:sz w:val="20"/>
                <w:szCs w:val="20"/>
                <w:lang w:val="en-US"/>
              </w:rPr>
              <w:t xml:space="preserve">a </w:t>
            </w:r>
            <w:r xmlns:w="http://schemas.openxmlformats.org/wordprocessingml/2006/main" w:rsidRPr="00950D0E">
              <w:rPr>
                <w:rFonts w:ascii="GHEA Grapalat" w:eastAsia="Times New Roman" w:hAnsi="GHEA Grapalat" w:cs="Sylfaen"/>
                <w:sz w:val="20"/>
                <w:szCs w:val="20"/>
              </w:rPr>
              <w:t xml:space="preserve">.</w:t>
            </w:r>
            <w:r xmlns:w="http://schemas.openxmlformats.org/wordprocessingml/2006/main" w:rsidRPr="00532D6C">
              <w:rPr>
                <w:rFonts w:ascii="Courier New" w:eastAsia="Times New Roman" w:hAnsi="Courier New" w:cs="Courier New"/>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Payer:</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signatures </w:t>
            </w:r>
            <w:r xmlns:w="http://schemas.openxmlformats.org/wordprocessingml/2006/main" w:rsidRPr="00950D0E">
              <w:rPr>
                <w:rFonts w:ascii="GHEA Grapalat" w:eastAsia="Times New Roman" w:hAnsi="GHEA Grapalat" w:cs="Sylfaen"/>
                <w:sz w:val="20"/>
                <w:szCs w:val="20"/>
              </w:rPr>
              <w:t xml:space="preserve">:</w:t>
            </w:r>
          </w:p>
          <w:p w:rsidR="00532D6C" w:rsidRPr="00950D0E" w:rsidRDefault="00532D6C" w:rsidP="00106D44">
            <w:pPr>
              <w:tabs>
                <w:tab w:val="left" w:pos="426"/>
              </w:tabs>
              <w:spacing w:after="0" w:line="240" w:lineRule="auto"/>
              <w:jc w:val="right"/>
              <w:rPr>
                <w:rFonts w:ascii="GHEA Grapalat" w:eastAsia="Times New Roman" w:hAnsi="GHEA Grapalat" w:cs="Sylfaen"/>
                <w:sz w:val="20"/>
                <w:szCs w:val="20"/>
              </w:rPr>
            </w:pPr>
          </w:p>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rPr>
            </w:pPr>
            <w:r xmlns:w="http://schemas.openxmlformats.org/wordprocessingml/2006/main" w:rsidRPr="00950D0E">
              <w:rPr>
                <w:rFonts w:ascii="GHEA Grapalat" w:eastAsia="Times New Roman" w:hAnsi="GHEA Grapalat" w:cs="Tahoma"/>
                <w:color w:val="000000"/>
                <w:sz w:val="20"/>
                <w:szCs w:val="20"/>
              </w:rPr>
              <w:t xml:space="preserve">/____________________/</w:t>
            </w:r>
          </w:p>
          <w:p w:rsidR="00532D6C" w:rsidRPr="00950D0E" w:rsidRDefault="00532D6C" w:rsidP="00106D44">
            <w:pPr>
              <w:tabs>
                <w:tab w:val="left" w:pos="426"/>
              </w:tabs>
              <w:spacing w:after="0" w:line="240" w:lineRule="auto"/>
              <w:jc w:val="right"/>
              <w:rPr>
                <w:rFonts w:ascii="GHEA Grapalat" w:eastAsia="Times New Roman" w:hAnsi="GHEA Grapalat" w:cs="Tahoma"/>
                <w:color w:val="000000"/>
                <w:sz w:val="20"/>
                <w:szCs w:val="20"/>
              </w:rPr>
            </w:pPr>
          </w:p>
          <w:p w:rsidR="00532D6C" w:rsidRPr="00950D0E" w:rsidRDefault="00532D6C" w:rsidP="00106D44">
            <w:pPr>
              <w:tabs>
                <w:tab w:val="left" w:pos="426"/>
              </w:tabs>
              <w:spacing w:after="0" w:line="240" w:lineRule="auto"/>
              <w:jc w:val="right"/>
              <w:rPr>
                <w:rFonts w:ascii="GHEA Grapalat" w:eastAsia="Times New Roman" w:hAnsi="GHEA Grapalat" w:cs="Tahoma"/>
                <w:color w:val="000000"/>
                <w:sz w:val="20"/>
                <w:szCs w:val="20"/>
              </w:rPr>
            </w:pPr>
          </w:p>
          <w:p w:rsidR="00532D6C" w:rsidRPr="00950D0E" w:rsidRDefault="00532D6C" w:rsidP="00106D44">
            <w:pPr xmlns:w="http://schemas.openxmlformats.org/wordprocessingml/2006/main">
              <w:tabs>
                <w:tab w:val="left" w:pos="426"/>
              </w:tabs>
              <w:spacing w:after="0" w:line="240" w:lineRule="auto"/>
              <w:jc w:val="right"/>
              <w:rPr>
                <w:rFonts w:ascii="GHEA Grapalat" w:eastAsia="Times New Roman" w:hAnsi="GHEA Grapalat" w:cs="Sylfaen"/>
                <w:sz w:val="20"/>
                <w:szCs w:val="20"/>
              </w:rPr>
            </w:pPr>
            <w:r xmlns:w="http://schemas.openxmlformats.org/wordprocessingml/2006/main" w:rsidRPr="00950D0E">
              <w:rPr>
                <w:rFonts w:ascii="GHEA Grapalat" w:eastAsia="Times New Roman" w:hAnsi="GHEA Grapalat" w:cs="Tahoma"/>
                <w:color w:val="000000"/>
                <w:sz w:val="20"/>
                <w:szCs w:val="20"/>
              </w:rPr>
              <w:t xml:space="preserve">/____________________/</w:t>
            </w:r>
          </w:p>
          <w:p w:rsidR="00532D6C" w:rsidRPr="00950D0E" w:rsidRDefault="00532D6C" w:rsidP="00106D44">
            <w:pPr>
              <w:tabs>
                <w:tab w:val="left" w:pos="426"/>
              </w:tabs>
              <w:spacing w:after="0" w:line="240" w:lineRule="auto"/>
              <w:jc w:val="right"/>
              <w:rPr>
                <w:rFonts w:ascii="GHEA Grapalat" w:eastAsia="Times New Roman" w:hAnsi="GHEA Grapalat" w:cs="Sylfaen"/>
                <w:sz w:val="20"/>
                <w:szCs w:val="20"/>
              </w:rPr>
            </w:pPr>
          </w:p>
          <w:p w:rsidR="00532D6C" w:rsidRPr="00950D0E" w:rsidRDefault="00532D6C" w:rsidP="00106D44">
            <w:pPr xmlns:w="http://schemas.openxmlformats.org/wordprocessingml/2006/main">
              <w:tabs>
                <w:tab w:val="left" w:pos="426"/>
              </w:tabs>
              <w:spacing w:after="0" w:line="240" w:lineRule="auto"/>
              <w:jc w:val="right"/>
              <w:rPr>
                <w:rFonts w:ascii="GHEA Grapalat" w:eastAsia="Times New Roman" w:hAnsi="GHEA Grapalat" w:cs="Sylfaen"/>
                <w:sz w:val="20"/>
                <w:szCs w:val="20"/>
              </w:rPr>
            </w:pPr>
            <w:r xmlns:w="http://schemas.openxmlformats.org/wordprocessingml/2006/main" w:rsidRPr="00532D6C">
              <w:rPr>
                <w:rFonts w:ascii="GHEA Grapalat" w:eastAsia="Times New Roman" w:hAnsi="GHEA Grapalat" w:cs="Sylfaen"/>
                <w:sz w:val="20"/>
                <w:szCs w:val="20"/>
                <w:lang w:val="hy-AM"/>
              </w:rPr>
              <w:t xml:space="preserve">2 </w:t>
            </w:r>
            <w:r xmlns:w="http://schemas.openxmlformats.org/wordprocessingml/2006/main" w:rsidRPr="00950D0E">
              <w:rPr>
                <w:rFonts w:ascii="GHEA Grapalat" w:eastAsia="Times New Roman" w:hAnsi="GHEA Grapalat" w:cs="Sylfaen"/>
                <w:sz w:val="20"/>
                <w:szCs w:val="20"/>
              </w:rPr>
              <w:t xml:space="preserve">1. </w:t>
            </w:r>
            <w:r xmlns:w="http://schemas.openxmlformats.org/wordprocessingml/2006/main" w:rsidRPr="00532D6C">
              <w:rPr>
                <w:rFonts w:ascii="GHEA Grapalat" w:eastAsia="Times New Roman" w:hAnsi="GHEA Grapalat" w:cs="Arial"/>
                <w:sz w:val="20"/>
                <w:szCs w:val="20"/>
                <w:lang w:val="en-US"/>
              </w:rPr>
              <w:t xml:space="preserve">b </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K.</w:t>
            </w: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en-US"/>
              </w:rPr>
              <w:t xml:space="preserve">T.</w:t>
            </w:r>
            <w:r xmlns:w="http://schemas.openxmlformats.org/wordprocessingml/2006/main" w:rsidRPr="00950D0E">
              <w:rPr>
                <w:rFonts w:ascii="GHEA Grapalat" w:eastAsia="Times New Roman" w:hAnsi="GHEA Grapalat" w:cs="Sylfaen"/>
                <w:sz w:val="20"/>
                <w:szCs w:val="20"/>
              </w:rPr>
              <w:t xml:space="preserve">​</w:t>
            </w:r>
          </w:p>
          <w:p w:rsidR="00532D6C" w:rsidRPr="00950D0E" w:rsidRDefault="00532D6C" w:rsidP="00106D44">
            <w:pPr>
              <w:tabs>
                <w:tab w:val="left" w:pos="426"/>
              </w:tabs>
              <w:spacing w:after="0" w:line="240" w:lineRule="auto"/>
              <w:jc w:val="right"/>
              <w:rPr>
                <w:rFonts w:ascii="GHEA Grapalat" w:eastAsia="Times New Roman" w:hAnsi="GHEA Grapalat" w:cs="Sylfaen"/>
                <w:sz w:val="20"/>
                <w:szCs w:val="20"/>
              </w:rPr>
            </w:pPr>
          </w:p>
        </w:tc>
      </w:tr>
      <w:tr w:rsidR="00532D6C" w:rsidRPr="00532D6C" w:rsidTr="00532D6C">
        <w:trPr>
          <w:trHeight w:val="2058"/>
        </w:trPr>
        <w:tc>
          <w:tcPr>
            <w:tcW w:w="5616" w:type="dxa"/>
            <w:tcBorders>
              <w:top w:val="single" w:sz="4" w:space="0" w:color="auto"/>
              <w:left w:val="single" w:sz="4" w:space="0" w:color="auto"/>
              <w:right w:val="single" w:sz="4" w:space="0" w:color="auto"/>
            </w:tcBorders>
            <w:noWrap/>
            <w:vAlign w:val="bottom"/>
          </w:tcPr>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Tahoma"/>
                <w:color w:val="000000"/>
                <w:sz w:val="20"/>
                <w:szCs w:val="20"/>
              </w:rPr>
            </w:pPr>
            <w:r xmlns:w="http://schemas.openxmlformats.org/wordprocessingml/2006/main" w:rsidRPr="00950D0E">
              <w:rPr>
                <w:rFonts w:ascii="GHEA Grapalat" w:eastAsia="Times New Roman" w:hAnsi="GHEA Grapalat" w:cs="Tahoma"/>
                <w:color w:val="000000"/>
                <w:sz w:val="20"/>
                <w:szCs w:val="20"/>
              </w:rPr>
              <w:t xml:space="preserve">2 </w:t>
            </w:r>
            <w:r xmlns:w="http://schemas.openxmlformats.org/wordprocessingml/2006/main" w:rsidRPr="00532D6C">
              <w:rPr>
                <w:rFonts w:ascii="GHEA Grapalat" w:eastAsia="Times New Roman" w:hAnsi="GHEA Grapalat" w:cs="Tahoma"/>
                <w:color w:val="000000"/>
                <w:sz w:val="20"/>
                <w:szCs w:val="20"/>
                <w:lang w:val="hy-AM"/>
              </w:rPr>
              <w:t xml:space="preserve">4 </w:t>
            </w:r>
            <w:r xmlns:w="http://schemas.openxmlformats.org/wordprocessingml/2006/main" w:rsidRPr="00950D0E">
              <w:rPr>
                <w:rFonts w:ascii="GHEA Grapalat" w:eastAsia="Times New Roman" w:hAnsi="GHEA Grapalat" w:cs="Tahoma"/>
                <w:color w:val="000000"/>
                <w:sz w:val="20"/>
                <w:szCs w:val="20"/>
              </w:rPr>
              <w:t xml:space="preserve">. </w:t>
            </w:r>
            <w:r xmlns:w="http://schemas.openxmlformats.org/wordprocessingml/2006/main" w:rsidRPr="00532D6C">
              <w:rPr>
                <w:rFonts w:ascii="GHEA Grapalat" w:eastAsia="Times New Roman" w:hAnsi="GHEA Grapalat" w:cs="Arial"/>
                <w:color w:val="000000"/>
                <w:sz w:val="20"/>
                <w:szCs w:val="20"/>
                <w:lang w:val="en-US"/>
              </w:rPr>
              <w:t xml:space="preserve">a </w:t>
            </w:r>
            <w:r xmlns:w="http://schemas.openxmlformats.org/wordprocessingml/2006/main" w:rsidRPr="00950D0E">
              <w:rPr>
                <w:rFonts w:ascii="GHEA Grapalat" w:eastAsia="Times New Roman" w:hAnsi="GHEA Grapalat" w:cs="Tahoma"/>
                <w:color w:val="000000"/>
                <w:sz w:val="20"/>
                <w:szCs w:val="20"/>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To the beneficiary</w:t>
            </w:r>
            <w:r xmlns:w="http://schemas.openxmlformats.org/wordprocessingml/2006/main" w:rsidRPr="00532D6C">
              <w:rPr>
                <w:rFonts w:ascii="GHEA Grapalat" w:eastAsia="Times New Roman" w:hAnsi="GHEA Grapalat" w:cs="Tahoma"/>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attendant</w:t>
            </w:r>
            <w:r xmlns:w="http://schemas.openxmlformats.org/wordprocessingml/2006/main" w:rsidRPr="00532D6C">
              <w:rPr>
                <w:rFonts w:ascii="GHEA Grapalat" w:eastAsia="Times New Roman" w:hAnsi="GHEA Grapalat" w:cs="Tahoma"/>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financial</w:t>
            </w:r>
            <w:r xmlns:w="http://schemas.openxmlformats.org/wordprocessingml/2006/main" w:rsidRPr="00532D6C">
              <w:rPr>
                <w:rFonts w:ascii="GHEA Grapalat" w:eastAsia="Times New Roman" w:hAnsi="GHEA Grapalat" w:cs="Tahoma"/>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organization</w:t>
            </w:r>
            <w:r xmlns:w="http://schemas.openxmlformats.org/wordprocessingml/2006/main" w:rsidRPr="00950D0E">
              <w:rPr>
                <w:rFonts w:ascii="GHEA Grapalat" w:eastAsia="Times New Roman" w:hAnsi="GHEA Grapalat" w:cs="Tahoma"/>
                <w:color w:val="000000"/>
                <w:sz w:val="20"/>
                <w:szCs w:val="20"/>
              </w:rPr>
              <w:t xml:space="preserve"> </w:t>
            </w: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Tahoma"/>
                <w:color w:val="000000"/>
                <w:sz w:val="20"/>
                <w:szCs w:val="20"/>
                <w:lang w:val="hy-AM"/>
              </w:rPr>
            </w:pPr>
            <w:r xmlns:w="http://schemas.openxmlformats.org/wordprocessingml/2006/main" w:rsidRPr="00950D0E">
              <w:rPr>
                <w:rFonts w:ascii="GHEA Grapalat" w:eastAsia="Times New Roman" w:hAnsi="GHEA Grapalat" w:cs="Tahoma"/>
                <w:color w:val="000000"/>
                <w:sz w:val="20"/>
                <w:szCs w:val="20"/>
              </w:rPr>
              <w:t xml:space="preserve">                             </w:t>
            </w:r>
            <w:r xmlns:w="http://schemas.openxmlformats.org/wordprocessingml/2006/main" w:rsidRPr="00532D6C">
              <w:rPr>
                <w:rFonts w:ascii="GHEA Grapalat" w:eastAsia="Times New Roman" w:hAnsi="GHEA Grapalat" w:cs="Tahoma"/>
                <w:color w:val="000000"/>
                <w:sz w:val="20"/>
                <w:szCs w:val="20"/>
                <w:lang w:val="hy-AM"/>
              </w:rPr>
              <w:t xml:space="preserve">                 </w:t>
            </w:r>
          </w:p>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Tahoma"/>
                <w:color w:val="000000"/>
                <w:sz w:val="20"/>
                <w:szCs w:val="20"/>
              </w:rPr>
            </w:pPr>
            <w:r xmlns:w="http://schemas.openxmlformats.org/wordprocessingml/2006/main" w:rsidRPr="00532D6C">
              <w:rPr>
                <w:rFonts w:ascii="GHEA Grapalat" w:eastAsia="Times New Roman" w:hAnsi="GHEA Grapalat" w:cs="Tahoma"/>
                <w:color w:val="000000"/>
                <w:sz w:val="20"/>
                <w:szCs w:val="20"/>
                <w:lang w:val="hy-AM"/>
              </w:rPr>
              <w:t xml:space="preserve">                                                 </w:t>
            </w:r>
            <w:r xmlns:w="http://schemas.openxmlformats.org/wordprocessingml/2006/main" w:rsidRPr="00950D0E">
              <w:rPr>
                <w:rFonts w:ascii="GHEA Grapalat" w:eastAsia="Times New Roman" w:hAnsi="GHEA Grapalat" w:cs="Tahoma"/>
                <w:color w:val="000000"/>
                <w:sz w:val="20"/>
                <w:szCs w:val="20"/>
              </w:rPr>
              <w:t xml:space="preserve">/____________________/</w:t>
            </w:r>
          </w:p>
          <w:p w:rsidR="00532D6C" w:rsidRPr="00950D0E"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rPr>
            </w:pPr>
            <w:r xmlns:w="http://schemas.openxmlformats.org/wordprocessingml/2006/main" w:rsidRPr="00950D0E">
              <w:rPr>
                <w:rFonts w:ascii="GHEA Grapalat" w:eastAsia="Times New Roman" w:hAnsi="GHEA Grapalat" w:cs="Sylfaen"/>
                <w:sz w:val="20"/>
                <w:szCs w:val="20"/>
              </w:rPr>
              <w:t xml:space="preserve">  </w:t>
            </w: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lang w:val="en-US"/>
              </w:rPr>
            </w:pPr>
            <w:r xmlns:w="http://schemas.openxmlformats.org/wordprocessingml/2006/main" w:rsidRPr="00950D0E">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signature </w:t>
            </w:r>
            <w:r xmlns:w="http://schemas.openxmlformats.org/wordprocessingml/2006/main" w:rsidRPr="00532D6C">
              <w:rPr>
                <w:rFonts w:ascii="GHEA Grapalat" w:eastAsia="Times New Roman" w:hAnsi="GHEA Grapalat" w:cs="Sylfaen"/>
                <w:sz w:val="20"/>
                <w:szCs w:val="20"/>
                <w:lang w:val="en-US"/>
              </w:rPr>
              <w:t xml:space="preserve">/</w:t>
            </w:r>
          </w:p>
          <w:p w:rsidR="00532D6C" w:rsidRPr="00532D6C" w:rsidRDefault="00532D6C" w:rsidP="00106D44">
            <w:pPr>
              <w:tabs>
                <w:tab w:val="left" w:pos="426"/>
              </w:tabs>
              <w:spacing w:after="0" w:line="240" w:lineRule="auto"/>
              <w:rPr>
                <w:rFonts w:ascii="GHEA Grapalat" w:eastAsia="Times New Roman" w:hAnsi="GHEA Grapalat" w:cs="Tahoma"/>
                <w:color w:val="000000"/>
                <w:sz w:val="20"/>
                <w:szCs w:val="20"/>
                <w:lang w:val="en-US"/>
              </w:rPr>
            </w:pPr>
          </w:p>
          <w:p w:rsidR="00532D6C" w:rsidRPr="00532D6C" w:rsidRDefault="00532D6C" w:rsidP="00106D44">
            <w:pPr>
              <w:tabs>
                <w:tab w:val="left" w:pos="426"/>
              </w:tabs>
              <w:spacing w:after="0" w:line="240" w:lineRule="auto"/>
              <w:rPr>
                <w:rFonts w:ascii="GHEA Grapalat" w:eastAsia="Times New Roman" w:hAnsi="GHEA Grapalat" w:cs="Arial"/>
                <w:sz w:val="20"/>
                <w:szCs w:val="20"/>
                <w:lang w:val="en-US"/>
              </w:rPr>
            </w:pPr>
          </w:p>
        </w:tc>
        <w:tc>
          <w:tcPr>
            <w:tcW w:w="5364" w:type="dxa"/>
            <w:tcBorders>
              <w:top w:val="single" w:sz="4" w:space="0" w:color="auto"/>
              <w:left w:val="nil"/>
              <w:right w:val="single" w:sz="4" w:space="0" w:color="auto"/>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Tahoma"/>
                <w:color w:val="000000"/>
                <w:sz w:val="20"/>
                <w:szCs w:val="20"/>
                <w:lang w:val="en-US"/>
              </w:rPr>
            </w:pPr>
            <w:r xmlns:w="http://schemas.openxmlformats.org/wordprocessingml/2006/main" w:rsidRPr="00532D6C">
              <w:rPr>
                <w:rFonts w:ascii="GHEA Grapalat" w:eastAsia="Times New Roman" w:hAnsi="GHEA Grapalat" w:cs="Tahoma"/>
                <w:color w:val="000000"/>
                <w:sz w:val="20"/>
                <w:szCs w:val="20"/>
                <w:lang w:val="en-US"/>
              </w:rPr>
              <w:t xml:space="preserve">2 </w:t>
            </w:r>
            <w:r xmlns:w="http://schemas.openxmlformats.org/wordprocessingml/2006/main" w:rsidRPr="00532D6C">
              <w:rPr>
                <w:rFonts w:ascii="GHEA Grapalat" w:eastAsia="Times New Roman" w:hAnsi="GHEA Grapalat" w:cs="Tahoma"/>
                <w:color w:val="000000"/>
                <w:sz w:val="20"/>
                <w:szCs w:val="20"/>
                <w:lang w:val="hy-AM"/>
              </w:rPr>
              <w:t xml:space="preserve">3 </w:t>
            </w:r>
            <w:r xmlns:w="http://schemas.openxmlformats.org/wordprocessingml/2006/main" w:rsidRPr="00532D6C">
              <w:rPr>
                <w:rFonts w:ascii="GHEA Grapalat" w:eastAsia="Times New Roman" w:hAnsi="GHEA Grapalat" w:cs="Tahoma"/>
                <w:color w:val="000000"/>
                <w:sz w:val="20"/>
                <w:szCs w:val="20"/>
                <w:lang w:val="en-US"/>
              </w:rPr>
              <w:t xml:space="preserve">. </w:t>
            </w:r>
            <w:r xmlns:w="http://schemas.openxmlformats.org/wordprocessingml/2006/main" w:rsidRPr="00532D6C">
              <w:rPr>
                <w:rFonts w:ascii="GHEA Grapalat" w:eastAsia="Times New Roman" w:hAnsi="GHEA Grapalat" w:cs="Arial"/>
                <w:color w:val="000000"/>
                <w:sz w:val="20"/>
                <w:szCs w:val="20"/>
                <w:lang w:val="en-US"/>
              </w:rPr>
              <w:t xml:space="preserve">a </w:t>
            </w:r>
            <w:r xmlns:w="http://schemas.openxmlformats.org/wordprocessingml/2006/main" w:rsidRPr="00532D6C">
              <w:rPr>
                <w:rFonts w:ascii="GHEA Grapalat" w:eastAsia="Times New Roman" w:hAnsi="GHEA Grapalat" w:cs="Tahoma"/>
                <w:color w:val="000000"/>
                <w:sz w:val="20"/>
                <w:szCs w:val="20"/>
                <w:lang w:val="en-US"/>
              </w:rPr>
              <w:t xml:space="preserve">. </w:t>
            </w:r>
            <w:r xmlns:w="http://schemas.openxmlformats.org/wordprocessingml/2006/main" w:rsidRPr="00532D6C">
              <w:rPr>
                <w:rFonts w:ascii="GHEA Grapalat" w:eastAsia="Times New Roman" w:hAnsi="GHEA Grapalat" w:cs="Arial"/>
                <w:color w:val="000000"/>
                <w:sz w:val="20"/>
                <w:szCs w:val="20"/>
                <w:lang w:val="hy-AM"/>
              </w:rPr>
              <w:t xml:space="preserve">To the payer</w:t>
            </w:r>
            <w:r xmlns:w="http://schemas.openxmlformats.org/wordprocessingml/2006/main" w:rsidRPr="00532D6C">
              <w:rPr>
                <w:rFonts w:ascii="GHEA Grapalat" w:eastAsia="Times New Roman" w:hAnsi="GHEA Grapalat" w:cs="Tahoma"/>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attendant</w:t>
            </w:r>
            <w:r xmlns:w="http://schemas.openxmlformats.org/wordprocessingml/2006/main" w:rsidRPr="00532D6C">
              <w:rPr>
                <w:rFonts w:ascii="GHEA Grapalat" w:eastAsia="Times New Roman" w:hAnsi="GHEA Grapalat" w:cs="Tahoma"/>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financial</w:t>
            </w:r>
            <w:r xmlns:w="http://schemas.openxmlformats.org/wordprocessingml/2006/main" w:rsidRPr="00532D6C">
              <w:rPr>
                <w:rFonts w:ascii="GHEA Grapalat" w:eastAsia="Times New Roman" w:hAnsi="GHEA Grapalat" w:cs="Tahoma"/>
                <w:color w:val="000000"/>
                <w:sz w:val="20"/>
                <w:szCs w:val="20"/>
                <w:lang w:val="hy-AM"/>
              </w:rPr>
              <w:t xml:space="preserve"> </w:t>
            </w:r>
            <w:r xmlns:w="http://schemas.openxmlformats.org/wordprocessingml/2006/main" w:rsidRPr="00532D6C">
              <w:rPr>
                <w:rFonts w:ascii="GHEA Grapalat" w:eastAsia="Times New Roman" w:hAnsi="GHEA Grapalat" w:cs="Arial"/>
                <w:color w:val="000000"/>
                <w:sz w:val="20"/>
                <w:szCs w:val="20"/>
                <w:lang w:val="hy-AM"/>
              </w:rPr>
              <w:t xml:space="preserve">organization</w:t>
            </w:r>
            <w:r xmlns:w="http://schemas.openxmlformats.org/wordprocessingml/2006/main" w:rsidRPr="00532D6C">
              <w:rPr>
                <w:rFonts w:ascii="GHEA Grapalat" w:eastAsia="Times New Roman" w:hAnsi="GHEA Grapalat" w:cs="Tahoma"/>
                <w:color w:val="000000"/>
                <w:sz w:val="20"/>
                <w:szCs w:val="20"/>
                <w:lang w:val="en-US"/>
              </w:rPr>
              <w:t xml:space="preserve"> </w:t>
            </w:r>
          </w:p>
          <w:p w:rsidR="00532D6C" w:rsidRPr="00532D6C" w:rsidRDefault="00532D6C" w:rsidP="00106D44">
            <w:pPr>
              <w:tabs>
                <w:tab w:val="left" w:pos="426"/>
              </w:tabs>
              <w:spacing w:after="0" w:line="240" w:lineRule="auto"/>
              <w:jc w:val="right"/>
              <w:rPr>
                <w:rFonts w:ascii="GHEA Grapalat" w:eastAsia="Times New Roman" w:hAnsi="GHEA Grapalat" w:cs="Tahoma"/>
                <w:color w:val="000000"/>
                <w:sz w:val="20"/>
                <w:szCs w:val="20"/>
                <w:lang w:val="en-US"/>
              </w:rPr>
            </w:pPr>
          </w:p>
          <w:p w:rsidR="00532D6C" w:rsidRPr="00532D6C" w:rsidRDefault="00532D6C" w:rsidP="00106D44">
            <w:pPr>
              <w:tabs>
                <w:tab w:val="left" w:pos="426"/>
              </w:tabs>
              <w:spacing w:after="0" w:line="240" w:lineRule="auto"/>
              <w:jc w:val="right"/>
              <w:rPr>
                <w:rFonts w:ascii="GHEA Grapalat" w:eastAsia="Times New Roman" w:hAnsi="GHEA Grapalat" w:cs="Tahoma"/>
                <w:color w:val="000000"/>
                <w:sz w:val="20"/>
                <w:szCs w:val="20"/>
                <w:lang w:val="en-US"/>
              </w:rPr>
            </w:pP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Tahoma"/>
                <w:color w:val="000000"/>
                <w:sz w:val="20"/>
                <w:szCs w:val="20"/>
                <w:lang w:val="en-US"/>
              </w:rPr>
            </w:pPr>
            <w:r xmlns:w="http://schemas.openxmlformats.org/wordprocessingml/2006/main" w:rsidRPr="00532D6C">
              <w:rPr>
                <w:rFonts w:ascii="GHEA Grapalat" w:eastAsia="Times New Roman" w:hAnsi="GHEA Grapalat" w:cs="Tahoma"/>
                <w:color w:val="000000"/>
                <w:sz w:val="20"/>
                <w:szCs w:val="20"/>
                <w:lang w:val="en-US"/>
              </w:rPr>
              <w:t xml:space="preserve">/____________________/</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Sylfaen"/>
                <w:sz w:val="20"/>
                <w:szCs w:val="20"/>
                <w:lang w:val="en-US"/>
              </w:rPr>
            </w:pPr>
            <w:r xmlns:w="http://schemas.openxmlformats.org/wordprocessingml/2006/main" w:rsidRPr="00532D6C">
              <w:rPr>
                <w:rFonts w:ascii="GHEA Grapalat" w:eastAsia="Times New Roman" w:hAnsi="GHEA Grapalat" w:cs="Tahoma"/>
                <w:color w:val="000000"/>
                <w:sz w:val="20"/>
                <w:szCs w:val="20"/>
                <w:lang w:val="en-US"/>
              </w:rPr>
              <w:t xml:space="preserve">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signature </w:t>
            </w:r>
            <w:r xmlns:w="http://schemas.openxmlformats.org/wordprocessingml/2006/main" w:rsidRPr="00532D6C">
              <w:rPr>
                <w:rFonts w:ascii="GHEA Grapalat" w:eastAsia="Times New Roman" w:hAnsi="GHEA Grapalat" w:cs="Sylfaen"/>
                <w:sz w:val="20"/>
                <w:szCs w:val="20"/>
                <w:lang w:val="en-US"/>
              </w:rPr>
              <w:t xml:space="preserve">/</w:t>
            </w:r>
          </w:p>
          <w:p w:rsidR="00532D6C" w:rsidRPr="00532D6C" w:rsidRDefault="00532D6C" w:rsidP="00106D44">
            <w:pPr>
              <w:tabs>
                <w:tab w:val="left" w:pos="426"/>
              </w:tabs>
              <w:spacing w:after="0" w:line="240" w:lineRule="auto"/>
              <w:jc w:val="right"/>
              <w:rPr>
                <w:rFonts w:ascii="GHEA Grapalat" w:eastAsia="Times New Roman" w:hAnsi="GHEA Grapalat" w:cs="Arial"/>
                <w:sz w:val="20"/>
                <w:szCs w:val="20"/>
                <w:lang w:val="hy-AM"/>
              </w:rPr>
            </w:pPr>
          </w:p>
        </w:tc>
      </w:tr>
      <w:tr w:rsidR="00532D6C" w:rsidRPr="004C0DFD" w:rsidTr="00532D6C">
        <w:trPr>
          <w:trHeight w:val="2194"/>
        </w:trPr>
        <w:tc>
          <w:tcPr>
            <w:tcW w:w="5616" w:type="dxa"/>
            <w:tcBorders>
              <w:top w:val="nil"/>
              <w:left w:val="single" w:sz="4" w:space="0" w:color="auto"/>
              <w:bottom w:val="single" w:sz="4" w:space="0" w:color="auto"/>
              <w:right w:val="single" w:sz="4" w:space="0" w:color="auto"/>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lang w:val="en-US"/>
              </w:rPr>
            </w:pPr>
            <w:r xmlns:w="http://schemas.openxmlformats.org/wordprocessingml/2006/main" w:rsidRPr="00532D6C">
              <w:rPr>
                <w:rFonts w:ascii="GHEA Grapalat" w:eastAsia="Times New Roman" w:hAnsi="GHEA Grapalat" w:cs="Sylfaen"/>
                <w:sz w:val="20"/>
                <w:szCs w:val="20"/>
                <w:lang w:val="en-US"/>
              </w:rPr>
              <w:lastRenderedPageBreak xmlns:w="http://schemas.openxmlformats.org/wordprocessingml/2006/main"/>
            </w:r>
            <w:r xmlns:w="http://schemas.openxmlformats.org/wordprocessingml/2006/main" w:rsidRPr="00532D6C">
              <w:rPr>
                <w:rFonts w:ascii="GHEA Grapalat" w:eastAsia="Times New Roman" w:hAnsi="GHEA Grapalat" w:cs="Sylfaen"/>
                <w:sz w:val="20"/>
                <w:szCs w:val="20"/>
                <w:lang w:val="en-US"/>
              </w:rPr>
              <w:t xml:space="preserve">24. </w:t>
            </w:r>
            <w:r xmlns:w="http://schemas.openxmlformats.org/wordprocessingml/2006/main" w:rsidRPr="00532D6C">
              <w:rPr>
                <w:rFonts w:ascii="GHEA Grapalat" w:eastAsia="Times New Roman" w:hAnsi="GHEA Grapalat" w:cs="Arial"/>
                <w:sz w:val="20"/>
                <w:szCs w:val="20"/>
                <w:lang w:val="en-US"/>
              </w:rPr>
              <w:t xml:space="preserve">b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K.</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w:t>
            </w:r>
            <w:r xmlns:w="http://schemas.openxmlformats.org/wordprocessingml/2006/main" w:rsidRPr="00532D6C">
              <w:rPr>
                <w:rFonts w:ascii="GHEA Grapalat" w:eastAsia="Times New Roman" w:hAnsi="GHEA Grapalat" w:cs="Sylfaen"/>
                <w:sz w:val="20"/>
                <w:szCs w:val="20"/>
                <w:lang w:val="en-US"/>
              </w:rPr>
              <w:t xml:space="preserve">​</w:t>
            </w:r>
          </w:p>
          <w:p w:rsidR="00532D6C" w:rsidRPr="00532D6C" w:rsidRDefault="00532D6C" w:rsidP="00106D44">
            <w:pPr>
              <w:tabs>
                <w:tab w:val="left" w:pos="426"/>
              </w:tabs>
              <w:spacing w:after="0" w:line="240" w:lineRule="auto"/>
              <w:rPr>
                <w:rFonts w:ascii="GHEA Grapalat" w:eastAsia="Times New Roman" w:hAnsi="GHEA Grapalat" w:cs="Sylfaen"/>
                <w:sz w:val="20"/>
                <w:szCs w:val="20"/>
                <w:lang w:val="en-US"/>
              </w:rPr>
            </w:pPr>
          </w:p>
          <w:p w:rsidR="00532D6C" w:rsidRPr="00532D6C" w:rsidRDefault="00532D6C" w:rsidP="00106D44">
            <w:pPr>
              <w:tabs>
                <w:tab w:val="left" w:pos="426"/>
              </w:tabs>
              <w:spacing w:after="0" w:line="240" w:lineRule="auto"/>
              <w:rPr>
                <w:rFonts w:ascii="GHEA Grapalat" w:eastAsia="Times New Roman" w:hAnsi="GHEA Grapalat" w:cs="Sylfaen"/>
                <w:sz w:val="20"/>
                <w:szCs w:val="20"/>
                <w:lang w:val="en-US"/>
              </w:rPr>
            </w:pP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lang w:val="en-US"/>
              </w:rPr>
            </w:pPr>
            <w:r xmlns:w="http://schemas.openxmlformats.org/wordprocessingml/2006/main" w:rsidRPr="00532D6C">
              <w:rPr>
                <w:rFonts w:ascii="GHEA Grapalat" w:eastAsia="Times New Roman" w:hAnsi="GHEA Grapalat" w:cs="Tahoma"/>
                <w:color w:val="000000"/>
                <w:sz w:val="20"/>
                <w:szCs w:val="20"/>
                <w:lang w:val="en-US"/>
              </w:rPr>
              <w:t xml:space="preserve"> </w:t>
            </w:r>
            <w:r xmlns:w="http://schemas.openxmlformats.org/wordprocessingml/2006/main" w:rsidRPr="00532D6C">
              <w:rPr>
                <w:rFonts w:ascii="GHEA Grapalat" w:eastAsia="Times New Roman" w:hAnsi="GHEA Grapalat" w:cs="Sylfaen"/>
                <w:sz w:val="20"/>
                <w:szCs w:val="20"/>
                <w:lang w:val="en-US"/>
              </w:rPr>
              <w:t xml:space="preserve">2 </w:t>
            </w:r>
            <w:r xmlns:w="http://schemas.openxmlformats.org/wordprocessingml/2006/main" w:rsidRPr="00532D6C">
              <w:rPr>
                <w:rFonts w:ascii="GHEA Grapalat" w:eastAsia="Times New Roman" w:hAnsi="GHEA Grapalat" w:cs="Sylfaen"/>
                <w:sz w:val="20"/>
                <w:szCs w:val="20"/>
                <w:lang w:val="hy-AM"/>
              </w:rPr>
              <w:t xml:space="preserve">4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c </w:t>
            </w:r>
            <w:r xmlns:w="http://schemas.openxmlformats.org/wordprocessingml/2006/main" w:rsidRPr="00532D6C">
              <w:rPr>
                <w:rFonts w:ascii="GHEA Grapalat" w:eastAsia="Times New Roman" w:hAnsi="GHEA Grapalat" w:cs="Tahoma"/>
                <w:color w:val="000000"/>
                <w:sz w:val="20"/>
                <w:szCs w:val="20"/>
                <w:lang w:val="en-US"/>
              </w:rPr>
              <w:t xml:space="preserve">" </w:t>
            </w:r>
            <w:r xmlns:w="http://schemas.openxmlformats.org/wordprocessingml/2006/main" w:rsidRPr="00532D6C">
              <w:rPr>
                <w:rFonts w:ascii="GHEA Grapalat" w:eastAsia="Times New Roman" w:hAnsi="GHEA Grapalat" w:cs="Arial"/>
                <w:color w:val="000000"/>
                <w:sz w:val="20"/>
                <w:szCs w:val="20"/>
                <w:lang w:val="en-US"/>
              </w:rPr>
              <w:t xml:space="preserve">___ </w:t>
            </w:r>
            <w:r xmlns:w="http://schemas.openxmlformats.org/wordprocessingml/2006/main" w:rsidRPr="00532D6C">
              <w:rPr>
                <w:rFonts w:ascii="GHEA Grapalat" w:eastAsia="Times New Roman" w:hAnsi="GHEA Grapalat" w:cs="Sylfaen"/>
                <w:color w:val="000000"/>
                <w:sz w:val="20"/>
                <w:szCs w:val="20"/>
                <w:lang w:val="en-US"/>
              </w:rPr>
              <w:t xml:space="preserve">" </w:t>
            </w:r>
            <w:r xmlns:w="http://schemas.openxmlformats.org/wordprocessingml/2006/main" w:rsidRPr="00532D6C">
              <w:rPr>
                <w:rFonts w:ascii="GHEA Grapalat" w:eastAsia="Times New Roman" w:hAnsi="GHEA Grapalat" w:cs="Sylfaen"/>
                <w:color w:val="000000"/>
                <w:sz w:val="20"/>
                <w:szCs w:val="20"/>
                <w:lang w:val="en-US"/>
              </w:rPr>
              <w:t xml:space="preserve">___ </w:t>
            </w:r>
            <w:r xmlns:w="http://schemas.openxmlformats.org/wordprocessingml/2006/main" w:rsidRPr="00532D6C">
              <w:rPr>
                <w:rFonts w:ascii="GHEA Grapalat" w:eastAsia="Times New Roman" w:hAnsi="GHEA Grapalat" w:cs="Tahoma"/>
                <w:color w:val="000000"/>
                <w:sz w:val="20"/>
                <w:szCs w:val="20"/>
                <w:lang w:val="en-US"/>
              </w:rPr>
              <w:t xml:space="preserve">20___</w:t>
            </w:r>
            <w:r xmlns:w="http://schemas.openxmlformats.org/wordprocessingml/2006/main" w:rsidRPr="00532D6C">
              <w:rPr>
                <w:rFonts w:ascii="GHEA Grapalat" w:eastAsia="Times New Roman" w:hAnsi="GHEA Grapalat" w:cs="Sylfaen"/>
                <w:sz w:val="20"/>
                <w:szCs w:val="20"/>
                <w:lang w:val="en-US"/>
              </w:rPr>
              <w:t xml:space="preserve"> </w:t>
            </w:r>
          </w:p>
          <w:p w:rsidR="00532D6C" w:rsidRPr="00532D6C" w:rsidRDefault="00532D6C" w:rsidP="00106D44">
            <w:pPr>
              <w:tabs>
                <w:tab w:val="left" w:pos="426"/>
              </w:tabs>
              <w:spacing w:after="0" w:line="240" w:lineRule="auto"/>
              <w:rPr>
                <w:rFonts w:ascii="GHEA Grapalat" w:eastAsia="Times New Roman" w:hAnsi="GHEA Grapalat" w:cs="Sylfaen"/>
                <w:sz w:val="20"/>
                <w:szCs w:val="20"/>
                <w:lang w:val="en-US"/>
              </w:rPr>
            </w:pP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lang w:val="en-US"/>
              </w:rPr>
            </w:pPr>
            <w:r xmlns:w="http://schemas.openxmlformats.org/wordprocessingml/2006/main" w:rsidRPr="00532D6C">
              <w:rPr>
                <w:rFonts w:ascii="GHEA Grapalat" w:eastAsia="Times New Roman" w:hAnsi="GHEA Grapalat" w:cs="Sylfaen"/>
                <w:sz w:val="20"/>
                <w:szCs w:val="20"/>
                <w:lang w:val="en-US"/>
              </w:rPr>
              <w:t xml:space="preserve">  </w:t>
            </w:r>
          </w:p>
          <w:p w:rsidR="00532D6C" w:rsidRPr="00532D6C" w:rsidRDefault="00532D6C" w:rsidP="00106D44">
            <w:pPr>
              <w:tabs>
                <w:tab w:val="left" w:pos="426"/>
              </w:tabs>
              <w:spacing w:after="0" w:line="240" w:lineRule="auto"/>
              <w:rPr>
                <w:rFonts w:ascii="GHEA Grapalat" w:eastAsia="Times New Roman" w:hAnsi="GHEA Grapalat" w:cs="Arial"/>
                <w:sz w:val="20"/>
                <w:szCs w:val="20"/>
                <w:lang w:val="en-US"/>
              </w:rPr>
            </w:pPr>
          </w:p>
        </w:tc>
        <w:tc>
          <w:tcPr>
            <w:tcW w:w="5364" w:type="dxa"/>
            <w:tcBorders>
              <w:top w:val="nil"/>
              <w:left w:val="nil"/>
              <w:bottom w:val="single" w:sz="4" w:space="0" w:color="auto"/>
              <w:right w:val="single" w:sz="4" w:space="0" w:color="auto"/>
            </w:tcBorders>
            <w:noWrap/>
            <w:vAlign w:val="bottom"/>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lang w:val="en-US"/>
              </w:rPr>
            </w:pPr>
            <w:r xmlns:w="http://schemas.openxmlformats.org/wordprocessingml/2006/main" w:rsidRPr="00532D6C">
              <w:rPr>
                <w:rFonts w:ascii="GHEA Grapalat" w:eastAsia="Times New Roman" w:hAnsi="GHEA Grapalat" w:cs="Sylfaen"/>
                <w:sz w:val="20"/>
                <w:szCs w:val="20"/>
                <w:lang w:val="en-US"/>
              </w:rPr>
              <w:t xml:space="preserve">23. </w:t>
            </w:r>
            <w:r xmlns:w="http://schemas.openxmlformats.org/wordprocessingml/2006/main" w:rsidRPr="00532D6C">
              <w:rPr>
                <w:rFonts w:ascii="GHEA Grapalat" w:eastAsia="Times New Roman" w:hAnsi="GHEA Grapalat" w:cs="Arial"/>
                <w:sz w:val="20"/>
                <w:szCs w:val="20"/>
                <w:lang w:val="en-US"/>
              </w:rPr>
              <w:t xml:space="preserve">b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K.</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w:t>
            </w:r>
            <w:r xmlns:w="http://schemas.openxmlformats.org/wordprocessingml/2006/main" w:rsidRPr="00532D6C">
              <w:rPr>
                <w:rFonts w:ascii="GHEA Grapalat" w:eastAsia="Times New Roman" w:hAnsi="GHEA Grapalat" w:cs="Sylfaen"/>
                <w:sz w:val="20"/>
                <w:szCs w:val="20"/>
                <w:lang w:val="en-US"/>
              </w:rPr>
              <w:t xml:space="preserve">​</w:t>
            </w:r>
          </w:p>
          <w:p w:rsidR="00532D6C" w:rsidRPr="00532D6C" w:rsidRDefault="00532D6C" w:rsidP="00106D44">
            <w:pPr>
              <w:tabs>
                <w:tab w:val="left" w:pos="426"/>
              </w:tabs>
              <w:spacing w:after="0" w:line="240" w:lineRule="auto"/>
              <w:rPr>
                <w:rFonts w:ascii="GHEA Grapalat" w:eastAsia="Times New Roman" w:hAnsi="GHEA Grapalat" w:cs="Sylfaen"/>
                <w:sz w:val="20"/>
                <w:szCs w:val="20"/>
                <w:lang w:val="en-US"/>
              </w:rPr>
            </w:pP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20"/>
                <w:szCs w:val="20"/>
                <w:lang w:val="en-US"/>
              </w:rPr>
            </w:pPr>
            <w:r xmlns:w="http://schemas.openxmlformats.org/wordprocessingml/2006/main" w:rsidRPr="00532D6C">
              <w:rPr>
                <w:rFonts w:ascii="GHEA Grapalat" w:eastAsia="Times New Roman" w:hAnsi="GHEA Grapalat" w:cs="Sylfaen"/>
                <w:sz w:val="20"/>
                <w:szCs w:val="20"/>
                <w:lang w:val="en-US"/>
              </w:rPr>
              <w:t xml:space="preserve">                     </w:t>
            </w: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color w:val="000000"/>
                <w:sz w:val="20"/>
                <w:szCs w:val="20"/>
                <w:lang w:val="en-US"/>
              </w:rPr>
            </w:pPr>
            <w:r xmlns:w="http://schemas.openxmlformats.org/wordprocessingml/2006/main" w:rsidRPr="00532D6C">
              <w:rPr>
                <w:rFonts w:ascii="GHEA Grapalat" w:eastAsia="Times New Roman" w:hAnsi="GHEA Grapalat" w:cs="Sylfaen"/>
                <w:sz w:val="20"/>
                <w:szCs w:val="20"/>
                <w:lang w:val="en-US"/>
              </w:rPr>
              <w:t xml:space="preserve">23. </w:t>
            </w:r>
            <w:r xmlns:w="http://schemas.openxmlformats.org/wordprocessingml/2006/main" w:rsidRPr="00532D6C">
              <w:rPr>
                <w:rFonts w:ascii="GHEA Grapalat" w:eastAsia="Times New Roman" w:hAnsi="GHEA Grapalat" w:cs="Arial"/>
                <w:sz w:val="20"/>
                <w:szCs w:val="20"/>
                <w:lang w:val="hy-AM"/>
              </w:rPr>
              <w:t xml:space="preserve">c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Execution:</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date </w:t>
            </w: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Sylfaen"/>
                <w:color w:val="000000"/>
                <w:sz w:val="20"/>
                <w:szCs w:val="20"/>
                <w:lang w:val="en-US"/>
              </w:rPr>
              <w:t xml:space="preserve">" </w:t>
            </w:r>
            <w:r xmlns:w="http://schemas.openxmlformats.org/wordprocessingml/2006/main" w:rsidRPr="00532D6C">
              <w:rPr>
                <w:rFonts w:ascii="GHEA Grapalat" w:eastAsia="Times New Roman" w:hAnsi="GHEA Grapalat" w:cs="Tahoma"/>
                <w:color w:val="000000"/>
                <w:sz w:val="20"/>
                <w:szCs w:val="20"/>
                <w:lang w:val="en-US"/>
              </w:rPr>
              <w:t xml:space="preserve">___ </w:t>
            </w:r>
            <w:r xmlns:w="http://schemas.openxmlformats.org/wordprocessingml/2006/main" w:rsidRPr="00532D6C">
              <w:rPr>
                <w:rFonts w:ascii="GHEA Grapalat" w:eastAsia="Times New Roman" w:hAnsi="GHEA Grapalat" w:cs="Arial"/>
                <w:color w:val="000000"/>
                <w:sz w:val="20"/>
                <w:szCs w:val="20"/>
                <w:lang w:val="en-US"/>
              </w:rPr>
              <w:t xml:space="preserve">" </w:t>
            </w:r>
            <w:r xmlns:w="http://schemas.openxmlformats.org/wordprocessingml/2006/main" w:rsidRPr="00532D6C">
              <w:rPr>
                <w:rFonts w:ascii="GHEA Grapalat" w:eastAsia="Times New Roman" w:hAnsi="GHEA Grapalat" w:cs="Sylfaen"/>
                <w:color w:val="000000"/>
                <w:sz w:val="20"/>
                <w:szCs w:val="20"/>
                <w:lang w:val="en-US"/>
              </w:rPr>
              <w:t xml:space="preserve">___ </w:t>
            </w:r>
            <w:r xmlns:w="http://schemas.openxmlformats.org/wordprocessingml/2006/main" w:rsidRPr="00532D6C">
              <w:rPr>
                <w:rFonts w:ascii="GHEA Grapalat" w:eastAsia="Times New Roman" w:hAnsi="GHEA Grapalat" w:cs="Tahoma"/>
                <w:color w:val="000000"/>
                <w:sz w:val="20"/>
                <w:szCs w:val="20"/>
                <w:lang w:val="en-US"/>
              </w:rPr>
              <w:t xml:space="preserve">20___</w:t>
            </w:r>
          </w:p>
          <w:p w:rsidR="00532D6C" w:rsidRPr="00532D6C" w:rsidRDefault="00532D6C" w:rsidP="00106D44">
            <w:pPr>
              <w:tabs>
                <w:tab w:val="left" w:pos="426"/>
              </w:tabs>
              <w:spacing w:after="0" w:line="240" w:lineRule="auto"/>
              <w:rPr>
                <w:rFonts w:ascii="GHEA Grapalat" w:eastAsia="Times New Roman" w:hAnsi="GHEA Grapalat" w:cs="Sylfaen"/>
                <w:color w:val="000000"/>
                <w:sz w:val="20"/>
                <w:szCs w:val="20"/>
                <w:lang w:val="en-US"/>
              </w:rPr>
            </w:pPr>
          </w:p>
          <w:p w:rsidR="00532D6C" w:rsidRPr="00532D6C" w:rsidRDefault="00532D6C" w:rsidP="00106D44">
            <w:pPr>
              <w:tabs>
                <w:tab w:val="left" w:pos="426"/>
              </w:tabs>
              <w:spacing w:after="0" w:line="240" w:lineRule="auto"/>
              <w:rPr>
                <w:rFonts w:ascii="GHEA Grapalat" w:eastAsia="Times New Roman" w:hAnsi="GHEA Grapalat" w:cs="Sylfaen"/>
                <w:sz w:val="20"/>
                <w:szCs w:val="20"/>
                <w:lang w:val="en-US"/>
              </w:rPr>
            </w:pPr>
          </w:p>
          <w:p w:rsidR="00532D6C" w:rsidRPr="00532D6C" w:rsidRDefault="00532D6C" w:rsidP="00106D44">
            <w:pPr>
              <w:tabs>
                <w:tab w:val="left" w:pos="426"/>
              </w:tabs>
              <w:spacing w:after="0" w:line="240" w:lineRule="auto"/>
              <w:jc w:val="right"/>
              <w:rPr>
                <w:rFonts w:ascii="GHEA Grapalat" w:eastAsia="Times New Roman" w:hAnsi="GHEA Grapalat" w:cs="Arial"/>
                <w:sz w:val="20"/>
                <w:szCs w:val="20"/>
                <w:lang w:val="en-US"/>
              </w:rPr>
            </w:pPr>
          </w:p>
        </w:tc>
      </w:tr>
    </w:tbl>
    <w:p w:rsidR="00532D6C" w:rsidRPr="00532D6C" w:rsidRDefault="00532D6C" w:rsidP="00106D44">
      <w:pPr>
        <w:tabs>
          <w:tab w:val="left" w:pos="426"/>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rsidR="00532D6C" w:rsidRPr="00532D6C" w:rsidRDefault="00532D6C" w:rsidP="00106D44">
      <w:pPr>
        <w:tabs>
          <w:tab w:val="left" w:pos="426"/>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rsidR="00532D6C" w:rsidRPr="00532D6C" w:rsidRDefault="00532D6C" w:rsidP="00106D44">
      <w:pPr>
        <w:tabs>
          <w:tab w:val="left" w:pos="426"/>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rsidR="00532D6C" w:rsidRPr="00532D6C" w:rsidRDefault="00532D6C" w:rsidP="00106D44">
      <w:pPr>
        <w:tabs>
          <w:tab w:val="left" w:pos="426"/>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rsidR="00532D6C" w:rsidRPr="00532D6C" w:rsidRDefault="00532D6C" w:rsidP="00106D44">
      <w:pPr>
        <w:tabs>
          <w:tab w:val="left" w:pos="426"/>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rsidR="00532D6C" w:rsidRPr="00532D6C" w:rsidRDefault="00532D6C" w:rsidP="00106D44">
      <w:pPr xmlns:w="http://schemas.openxmlformats.org/wordprocessingml/2006/main">
        <w:tabs>
          <w:tab w:val="left" w:pos="426"/>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Payment:</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demand letter</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to be completed</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is</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according to</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hereby</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by invitation</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defined</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Franklin Gothic Medium Cond"/>
          <w:sz w:val="16"/>
          <w:szCs w:val="24"/>
          <w:lang w:val="hy-AM"/>
        </w:rPr>
        <w:t xml:space="preserve">Payment</w:t>
      </w:r>
      <w:r xmlns:w="http://schemas.openxmlformats.org/wordprocessingml/2006/main" w:rsidRPr="00532D6C">
        <w:rPr>
          <w:rFonts w:ascii="GHEA Grapalat" w:eastAsia="Times New Roman" w:hAnsi="GHEA Grapalat" w:cs="Arial"/>
          <w:sz w:val="16"/>
          <w:szCs w:val="24"/>
          <w:lang w:val="hy-AM"/>
        </w:rPr>
        <w:t xml:space="preserve">​</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of demand</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mandatory</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valid conditions</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and:</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filling</w:t>
      </w:r>
      <w:r xmlns:w="http://schemas.openxmlformats.org/wordprocessingml/2006/main" w:rsidRPr="00532D6C">
        <w:rPr>
          <w:rFonts w:ascii="GHEA Grapalat" w:eastAsia="Times New Roman" w:hAnsi="GHEA Grapalat" w:cs="Times New Roman"/>
          <w:sz w:val="16"/>
          <w:szCs w:val="24"/>
          <w:lang w:val="hy-AM"/>
        </w:rPr>
        <w:t xml:space="preserve"> </w:t>
      </w:r>
      <w:r xmlns:w="http://schemas.openxmlformats.org/wordprocessingml/2006/main" w:rsidRPr="00532D6C">
        <w:rPr>
          <w:rFonts w:ascii="GHEA Grapalat" w:eastAsia="Times New Roman" w:hAnsi="GHEA Grapalat" w:cs="Arial"/>
          <w:sz w:val="16"/>
          <w:szCs w:val="24"/>
          <w:lang w:val="hy-AM"/>
        </w:rPr>
        <w:t xml:space="preserve">order </w:t>
      </w:r>
      <w:r xmlns:w="http://schemas.openxmlformats.org/wordprocessingml/2006/main" w:rsidRPr="00532D6C">
        <w:rPr>
          <w:rFonts w:ascii="GHEA Grapalat" w:eastAsia="Times New Roman" w:hAnsi="GHEA Grapalat" w:cs="Franklin Gothic Medium Cond"/>
          <w:sz w:val="16"/>
          <w:szCs w:val="24"/>
          <w:lang w:val="hy-AM"/>
        </w:rPr>
        <w:t xml:space="preserve">" </w:t>
      </w:r>
      <w:r xmlns:w="http://schemas.openxmlformats.org/wordprocessingml/2006/main" w:rsidRPr="00532D6C">
        <w:rPr>
          <w:rFonts w:ascii="GHEA Grapalat" w:eastAsia="Times New Roman" w:hAnsi="GHEA Grapalat" w:cs="Times New Roman"/>
          <w:sz w:val="16"/>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lang w:val="nl-NL"/>
        </w:rPr>
      </w:pPr>
      <w:r xmlns:w="http://schemas.openxmlformats.org/wordprocessingml/2006/main" w:rsidRPr="00532D6C">
        <w:rPr>
          <w:rFonts w:ascii="GHEA Grapalat" w:eastAsia="Times New Roman" w:hAnsi="GHEA Grapalat" w:cs="Times New Roman"/>
          <w:b/>
          <w:sz w:val="24"/>
          <w:szCs w:val="24"/>
          <w:lang w:val="hy-AM"/>
        </w:rPr>
        <w:br xmlns:w="http://schemas.openxmlformats.org/wordprocessingml/2006/main" w:type="page"/>
      </w:r>
      <w:r xmlns:w="http://schemas.openxmlformats.org/wordprocessingml/2006/main" w:rsidRPr="00532D6C">
        <w:rPr>
          <w:rFonts w:ascii="GHEA Grapalat" w:eastAsia="Times New Roman" w:hAnsi="GHEA Grapalat" w:cs="Arial"/>
          <w:b/>
          <w:lang w:val="hy-AM"/>
        </w:rPr>
        <w:lastRenderedPageBreak xmlns:w="http://schemas.openxmlformats.org/wordprocessingml/2006/main"/>
      </w:r>
      <w:r xmlns:w="http://schemas.openxmlformats.org/wordprocessingml/2006/main" w:rsidRPr="00532D6C">
        <w:rPr>
          <w:rFonts w:ascii="GHEA Grapalat" w:eastAsia="Times New Roman" w:hAnsi="GHEA Grapalat" w:cs="Arial"/>
          <w:b/>
          <w:lang w:val="hy-AM"/>
        </w:rPr>
        <w:t xml:space="preserve">Payment:</w:t>
      </w:r>
      <w:r xmlns:w="http://schemas.openxmlformats.org/wordprocessingml/2006/main" w:rsidRPr="00532D6C">
        <w:rPr>
          <w:rFonts w:ascii="GHEA Grapalat" w:eastAsia="Times New Roman" w:hAnsi="GHEA Grapalat" w:cs="Times New Roman"/>
          <w:b/>
          <w:lang w:val="nl-NL"/>
        </w:rPr>
        <w:t xml:space="preserve"> </w:t>
      </w:r>
      <w:r xmlns:w="http://schemas.openxmlformats.org/wordprocessingml/2006/main" w:rsidRPr="00532D6C">
        <w:rPr>
          <w:rFonts w:ascii="GHEA Grapalat" w:eastAsia="Times New Roman" w:hAnsi="GHEA Grapalat" w:cs="Arial"/>
          <w:b/>
          <w:lang w:val="hy-AM"/>
        </w:rPr>
        <w:t xml:space="preserve">of demand</w:t>
      </w:r>
      <w:r xmlns:w="http://schemas.openxmlformats.org/wordprocessingml/2006/main" w:rsidRPr="00532D6C">
        <w:rPr>
          <w:rFonts w:ascii="GHEA Grapalat" w:eastAsia="Times New Roman" w:hAnsi="GHEA Grapalat" w:cs="Times New Roman"/>
          <w:b/>
          <w:lang w:val="nl-NL"/>
        </w:rPr>
        <w:t xml:space="preserve"> </w:t>
      </w:r>
      <w:r xmlns:w="http://schemas.openxmlformats.org/wordprocessingml/2006/main" w:rsidRPr="00532D6C">
        <w:rPr>
          <w:rFonts w:ascii="GHEA Grapalat" w:eastAsia="Times New Roman" w:hAnsi="GHEA Grapalat" w:cs="Arial"/>
          <w:b/>
          <w:lang w:val="hy-AM"/>
        </w:rPr>
        <w:t xml:space="preserve">mandatory</w:t>
      </w:r>
      <w:r xmlns:w="http://schemas.openxmlformats.org/wordprocessingml/2006/main" w:rsidRPr="00532D6C">
        <w:rPr>
          <w:rFonts w:ascii="GHEA Grapalat" w:eastAsia="Times New Roman" w:hAnsi="GHEA Grapalat" w:cs="Times New Roman"/>
          <w:b/>
          <w:lang w:val="nl-NL"/>
        </w:rPr>
        <w:t xml:space="preserve"> </w:t>
      </w:r>
      <w:r xmlns:w="http://schemas.openxmlformats.org/wordprocessingml/2006/main" w:rsidRPr="00532D6C">
        <w:rPr>
          <w:rFonts w:ascii="GHEA Grapalat" w:eastAsia="Times New Roman" w:hAnsi="GHEA Grapalat" w:cs="Arial"/>
          <w:b/>
          <w:lang w:val="hy-AM"/>
        </w:rPr>
        <w:t xml:space="preserve">valid conditions</w:t>
      </w:r>
      <w:r xmlns:w="http://schemas.openxmlformats.org/wordprocessingml/2006/main" w:rsidRPr="00532D6C">
        <w:rPr>
          <w:rFonts w:ascii="GHEA Grapalat" w:eastAsia="Times New Roman" w:hAnsi="GHEA Grapalat" w:cs="Times New Roman"/>
          <w:b/>
          <w:lang w:val="nl-NL"/>
        </w:rPr>
        <w:t xml:space="preserve"> </w:t>
      </w:r>
      <w:r xmlns:w="http://schemas.openxmlformats.org/wordprocessingml/2006/main" w:rsidRPr="00532D6C">
        <w:rPr>
          <w:rFonts w:ascii="GHEA Grapalat" w:eastAsia="Times New Roman" w:hAnsi="GHEA Grapalat" w:cs="Arial"/>
          <w:b/>
          <w:lang w:val="hy-AM"/>
        </w:rPr>
        <w:t xml:space="preserve">and:</w:t>
      </w:r>
      <w:r xmlns:w="http://schemas.openxmlformats.org/wordprocessingml/2006/main" w:rsidRPr="00532D6C">
        <w:rPr>
          <w:rFonts w:ascii="GHEA Grapalat" w:eastAsia="Times New Roman" w:hAnsi="GHEA Grapalat" w:cs="Times New Roman"/>
          <w:b/>
          <w:lang w:val="nl-NL"/>
        </w:rPr>
        <w:t xml:space="preserve"> </w:t>
      </w:r>
      <w:r xmlns:w="http://schemas.openxmlformats.org/wordprocessingml/2006/main" w:rsidRPr="00532D6C">
        <w:rPr>
          <w:rFonts w:ascii="GHEA Grapalat" w:eastAsia="Times New Roman" w:hAnsi="GHEA Grapalat" w:cs="Arial"/>
          <w:b/>
          <w:lang w:val="hy-AM"/>
        </w:rPr>
        <w:t xml:space="preserve">filling</w:t>
      </w:r>
      <w:r xmlns:w="http://schemas.openxmlformats.org/wordprocessingml/2006/main" w:rsidRPr="00532D6C">
        <w:rPr>
          <w:rFonts w:ascii="GHEA Grapalat" w:eastAsia="Times New Roman" w:hAnsi="GHEA Grapalat" w:cs="Times New Roman"/>
          <w:b/>
          <w:lang w:val="nl-NL"/>
        </w:rPr>
        <w:t xml:space="preserve"> </w:t>
      </w:r>
      <w:r xmlns:w="http://schemas.openxmlformats.org/wordprocessingml/2006/main" w:rsidRPr="00532D6C">
        <w:rPr>
          <w:rFonts w:ascii="GHEA Grapalat" w:eastAsia="Times New Roman" w:hAnsi="GHEA Grapalat" w:cs="Arial"/>
          <w:b/>
          <w:lang w:val="hy-AM"/>
        </w:rPr>
        <w:t xml:space="preserve">the guide</w:t>
      </w:r>
    </w:p>
    <w:p w:rsidR="00532D6C" w:rsidRPr="00532D6C" w:rsidRDefault="00532D6C" w:rsidP="00106D44">
      <w:pPr>
        <w:tabs>
          <w:tab w:val="left" w:pos="426"/>
        </w:tabs>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Q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Q :</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Times New Roman"/>
                <w:b/>
                <w:sz w:val="20"/>
                <w:szCs w:val="20"/>
                <w:lang w:val="en-US"/>
              </w:rPr>
              <w:t xml:space="preserve">&lt;&lt; </w:t>
            </w:r>
            <w:r xmlns:w="http://schemas.openxmlformats.org/wordprocessingml/2006/main" w:rsidRPr="00532D6C">
              <w:rPr>
                <w:rFonts w:ascii="GHEA Grapalat" w:eastAsia="Times New Roman" w:hAnsi="GHEA Grapalat" w:cs="Arial"/>
                <w:b/>
                <w:sz w:val="20"/>
                <w:szCs w:val="20"/>
                <w:lang w:val="en-US"/>
              </w:rPr>
              <w:t xml:space="preserve">Payment</w:t>
            </w: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en-US"/>
              </w:rPr>
              <w:t xml:space="preserve">requisition </w:t>
            </w:r>
            <w:r xmlns:w="http://schemas.openxmlformats.org/wordprocessingml/2006/main" w:rsidRPr="00532D6C">
              <w:rPr>
                <w:rFonts w:ascii="GHEA Grapalat" w:eastAsia="Times New Roman" w:hAnsi="GHEA Grapalat" w:cs="Times New Roman"/>
                <w:b/>
                <w:sz w:val="20"/>
                <w:szCs w:val="20"/>
                <w:lang w:val="en-US"/>
              </w:rPr>
              <w:t xml:space="preserve">&gt;&gt; </w:t>
            </w:r>
            <w:r xmlns:w="http://schemas.openxmlformats.org/wordprocessingml/2006/main" w:rsidRPr="00532D6C">
              <w:rPr>
                <w:rFonts w:ascii="GHEA Grapalat" w:eastAsia="Times New Roman" w:hAnsi="GHEA Grapalat" w:cs="Arial"/>
                <w:b/>
                <w:sz w:val="20"/>
                <w:szCs w:val="20"/>
                <w:lang w:val="en-US"/>
              </w:rPr>
              <w:t xml:space="preserve">document</w:t>
            </w: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en-US"/>
              </w:rPr>
              <w:t xml:space="preserve">valid conditions</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Arial"/>
                <w:b/>
                <w:sz w:val="20"/>
                <w:szCs w:val="20"/>
                <w:lang w:val="en-US"/>
              </w:rPr>
              <w:t xml:space="preserve">Marked</w:t>
            </w: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en-US"/>
              </w:rPr>
              <w:t xml:space="preserve">field </w:t>
            </w:r>
            <w:r xmlns:w="http://schemas.openxmlformats.org/wordprocessingml/2006/main" w:rsidRPr="00532D6C">
              <w:rPr>
                <w:rFonts w:ascii="GHEA Grapalat" w:eastAsia="Times New Roman" w:hAnsi="GHEA Grapalat" w:cs="Times New Roman"/>
                <w:b/>
                <w:sz w:val="20"/>
                <w:szCs w:val="20"/>
                <w:lang w:val="en-US"/>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Arial"/>
                <w:b/>
                <w:sz w:val="20"/>
                <w:szCs w:val="20"/>
                <w:lang w:val="en-US"/>
              </w:rPr>
              <w:t xml:space="preserve">of validity</w:t>
            </w: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en-US"/>
              </w:rPr>
              <w:t xml:space="preserve">availability</w:t>
            </w: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en-US"/>
              </w:rPr>
              <w:t xml:space="preserve">in the document</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hy-AM"/>
              </w:rPr>
            </w:pPr>
            <w:r xmlns:w="http://schemas.openxmlformats.org/wordprocessingml/2006/main" w:rsidRPr="00532D6C">
              <w:rPr>
                <w:rFonts w:ascii="GHEA Grapalat" w:eastAsia="Times New Roman" w:hAnsi="GHEA Grapalat" w:cs="Arial"/>
                <w:b/>
                <w:sz w:val="20"/>
                <w:szCs w:val="20"/>
                <w:lang w:val="en-US"/>
              </w:rPr>
              <w:t xml:space="preserve">Valid condition</w:t>
            </w: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en-US"/>
              </w:rPr>
              <w:t xml:space="preserve">filling</w:t>
            </w: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en-US"/>
              </w:rPr>
              <w:t xml:space="preserve">the requirement</w:t>
            </w:r>
            <w:r xmlns:w="http://schemas.openxmlformats.org/wordprocessingml/2006/main" w:rsidRPr="00532D6C">
              <w:rPr>
                <w:rFonts w:ascii="GHEA Grapalat" w:eastAsia="Times New Roman" w:hAnsi="GHEA Grapalat" w:cs="Times New Roman"/>
                <w:b/>
                <w:sz w:val="20"/>
                <w:szCs w:val="20"/>
                <w:lang w:val="hy-AM"/>
              </w:rPr>
              <w:t xml:space="preserve"> </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hy-AM"/>
              </w:rPr>
              <w:t xml:space="preserve">shopping</w:t>
            </w:r>
            <w:r xmlns:w="http://schemas.openxmlformats.org/wordprocessingml/2006/main" w:rsidRPr="00532D6C">
              <w:rPr>
                <w:rFonts w:ascii="GHEA Grapalat" w:eastAsia="Times New Roman" w:hAnsi="GHEA Grapalat" w:cs="Times New Roman"/>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process</w:t>
            </w:r>
            <w:r xmlns:w="http://schemas.openxmlformats.org/wordprocessingml/2006/main" w:rsidRPr="00532D6C">
              <w:rPr>
                <w:rFonts w:ascii="GHEA Grapalat" w:eastAsia="Times New Roman" w:hAnsi="GHEA Grapalat" w:cs="Times New Roman"/>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with</w:t>
            </w:r>
            <w:r xmlns:w="http://schemas.openxmlformats.org/wordprocessingml/2006/main" w:rsidRPr="00532D6C">
              <w:rPr>
                <w:rFonts w:ascii="GHEA Grapalat" w:eastAsia="Times New Roman" w:hAnsi="GHEA Grapalat" w:cs="Times New Roman"/>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related </w:t>
            </w:r>
            <w:r xmlns:w="http://schemas.openxmlformats.org/wordprocessingml/2006/main" w:rsidRPr="00532D6C">
              <w:rPr>
                <w:rFonts w:ascii="GHEA Grapalat" w:eastAsia="Times New Roman" w:hAnsi="GHEA Grapalat" w:cs="Times New Roman"/>
                <w:b/>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Arial"/>
                <w:b/>
                <w:sz w:val="20"/>
                <w:szCs w:val="20"/>
                <w:lang w:val="en-US"/>
              </w:rPr>
              <w:t xml:space="preserve">Validity: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Arial"/>
                <w:b/>
                <w:sz w:val="20"/>
                <w:szCs w:val="20"/>
                <w:lang w:val="en-US"/>
              </w:rPr>
              <w:t xml:space="preserve">complementary</w:t>
            </w: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en-US"/>
              </w:rPr>
              <w:t xml:space="preserve">side </w:t>
            </w:r>
            <w:r xmlns:w="http://schemas.openxmlformats.org/wordprocessingml/2006/main" w:rsidRPr="00532D6C">
              <w:rPr>
                <w:rFonts w:ascii="GHEA Grapalat" w:eastAsia="Times New Roman" w:hAnsi="GHEA Grapalat" w:cs="Times New Roman"/>
                <w:b/>
                <w:sz w:val="20"/>
                <w:szCs w:val="20"/>
                <w:lang w:val="en-US"/>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Arial"/>
                <w:b/>
                <w:sz w:val="20"/>
                <w:szCs w:val="20"/>
                <w:lang w:val="en-US"/>
              </w:rPr>
              <w:t xml:space="preserve">beneficiary</w:t>
            </w: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en-US"/>
              </w:rPr>
              <w:t xml:space="preserve">or</w:t>
            </w: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en-US"/>
              </w:rPr>
              <w:t xml:space="preserve">the payer</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Times New Roman"/>
                <w:b/>
                <w:sz w:val="20"/>
                <w:szCs w:val="20"/>
                <w:lang w:val="en-US"/>
              </w:rPr>
              <w:t xml:space="preserve">( </w:t>
            </w:r>
            <w:r xmlns:w="http://schemas.openxmlformats.org/wordprocessingml/2006/main" w:rsidRPr="00532D6C">
              <w:rPr>
                <w:rFonts w:ascii="GHEA Grapalat" w:eastAsia="Times New Roman" w:hAnsi="GHEA Grapalat" w:cs="Arial"/>
                <w:b/>
                <w:sz w:val="20"/>
                <w:szCs w:val="20"/>
                <w:lang w:val="hy-AM"/>
              </w:rPr>
              <w:t xml:space="preserve">shopping</w:t>
            </w:r>
            <w:r xmlns:w="http://schemas.openxmlformats.org/wordprocessingml/2006/main" w:rsidRPr="00532D6C">
              <w:rPr>
                <w:rFonts w:ascii="GHEA Grapalat" w:eastAsia="Times New Roman" w:hAnsi="GHEA Grapalat" w:cs="Times New Roman"/>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process</w:t>
            </w:r>
            <w:r xmlns:w="http://schemas.openxmlformats.org/wordprocessingml/2006/main" w:rsidRPr="00532D6C">
              <w:rPr>
                <w:rFonts w:ascii="GHEA Grapalat" w:eastAsia="Times New Roman" w:hAnsi="GHEA Grapalat" w:cs="Times New Roman"/>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with</w:t>
            </w:r>
            <w:r xmlns:w="http://schemas.openxmlformats.org/wordprocessingml/2006/main" w:rsidRPr="00532D6C">
              <w:rPr>
                <w:rFonts w:ascii="GHEA Grapalat" w:eastAsia="Times New Roman" w:hAnsi="GHEA Grapalat" w:cs="Times New Roman"/>
                <w:b/>
                <w:sz w:val="20"/>
                <w:szCs w:val="20"/>
                <w:lang w:val="hy-AM"/>
              </w:rPr>
              <w:t xml:space="preserve"> </w:t>
            </w:r>
            <w:r xmlns:w="http://schemas.openxmlformats.org/wordprocessingml/2006/main" w:rsidRPr="00532D6C">
              <w:rPr>
                <w:rFonts w:ascii="GHEA Grapalat" w:eastAsia="Times New Roman" w:hAnsi="GHEA Grapalat" w:cs="Arial"/>
                <w:b/>
                <w:sz w:val="20"/>
                <w:szCs w:val="20"/>
                <w:lang w:val="hy-AM"/>
              </w:rPr>
              <w:t xml:space="preserve">related </w:t>
            </w:r>
            <w:r xmlns:w="http://schemas.openxmlformats.org/wordprocessingml/2006/main" w:rsidRPr="00532D6C">
              <w:rPr>
                <w:rFonts w:ascii="GHEA Grapalat" w:eastAsia="Times New Roman" w:hAnsi="GHEA Grapalat" w:cs="Times New Roman"/>
                <w:b/>
                <w:sz w:val="20"/>
                <w:szCs w:val="20"/>
                <w:lang w:val="en-US"/>
              </w:rPr>
              <w:t xml:space="preserve">)</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Times New Roman"/>
                <w:b/>
                <w:sz w:val="20"/>
                <w:szCs w:val="20"/>
                <w:lang w:val="en-US"/>
              </w:rPr>
              <w:t xml:space="preserve">1:</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Times New Roman"/>
                <w:b/>
                <w:sz w:val="20"/>
                <w:szCs w:val="20"/>
                <w:lang w:val="en-US"/>
              </w:rPr>
              <w:t xml:space="preserve">2:</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Times New Roman"/>
                <w:b/>
                <w:sz w:val="20"/>
                <w:szCs w:val="20"/>
                <w:lang w:val="en-US"/>
              </w:rPr>
              <w:t xml:space="preserve">3:</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Times New Roman"/>
                <w:b/>
                <w:sz w:val="20"/>
                <w:szCs w:val="20"/>
                <w:lang w:val="en-US"/>
              </w:rPr>
              <w:t xml:space="preserve">4:</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0"/>
                <w:lang w:val="en-US"/>
              </w:rPr>
            </w:pPr>
            <w:r xmlns:w="http://schemas.openxmlformats.org/wordprocessingml/2006/main" w:rsidRPr="00532D6C">
              <w:rPr>
                <w:rFonts w:ascii="GHEA Grapalat" w:eastAsia="Times New Roman" w:hAnsi="GHEA Grapalat" w:cs="Times New Roman"/>
                <w:b/>
                <w:sz w:val="20"/>
                <w:szCs w:val="20"/>
                <w:lang w:val="en-US"/>
              </w:rPr>
              <w:t xml:space="preserve">5:00</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Times New Roman"/>
                <w:sz w:val="20"/>
                <w:szCs w:val="20"/>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of the document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name: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of the document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advance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completed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 </w:t>
            </w:r>
            <w:r xmlns:w="http://schemas.openxmlformats.org/wordprocessingml/2006/main" w:rsidRPr="00532D6C">
              <w:rPr>
                <w:rFonts w:ascii="GHEA Grapalat" w:eastAsia="Times New Roman" w:hAnsi="GHEA Grapalat" w:cs="Times New Roman"/>
                <w:sz w:val="20"/>
                <w:szCs w:val="20"/>
                <w:lang w:val="hy-AM"/>
              </w:rPr>
              <w:t xml:space="preserve">&lt; </w:t>
            </w:r>
            <w:r xmlns:w="http://schemas.openxmlformats.org/wordprocessingml/2006/main" w:rsidRPr="00532D6C">
              <w:rPr>
                <w:rFonts w:ascii="GHEA Grapalat" w:eastAsia="Times New Roman" w:hAnsi="GHEA Grapalat" w:cs="Arial"/>
                <w:sz w:val="20"/>
                <w:szCs w:val="20"/>
                <w:lang w:val="hy-AM"/>
              </w:rPr>
              <w:t xml:space="preserve">Payment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demand letter </w:t>
            </w:r>
            <w:r xmlns:w="http://schemas.openxmlformats.org/wordprocessingml/2006/main" w:rsidRPr="00532D6C">
              <w:rPr>
                <w:rFonts w:ascii="GHEA Grapalat" w:eastAsia="Times New Roman" w:hAnsi="GHEA Grapalat" w:cs="Times New Roman"/>
                <w:sz w:val="20"/>
                <w:szCs w:val="20"/>
                <w:lang w:val="hy-AM"/>
              </w:rPr>
              <w:t xml:space="preserve">&gt;</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w:numPr>
                <w:ilvl w:val="0"/>
                <w:numId w:val="26"/>
              </w:numPr>
              <w:tabs>
                <w:tab w:val="left" w:pos="426"/>
              </w:tabs>
              <w:spacing w:after="0" w:line="240" w:lineRule="auto"/>
              <w:ind w:left="0" w:firstLine="0"/>
              <w:contextualSpacing/>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demand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number</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w:t>
            </w:r>
            <w:r xmlns:w="http://schemas.openxmlformats.org/wordprocessingml/2006/main" w:rsidRPr="00532D6C">
              <w:rPr>
                <w:rFonts w:ascii="GHEA Grapalat" w:eastAsia="Times New Roman" w:hAnsi="GHEA Grapalat" w:cs="Arial"/>
                <w:sz w:val="20"/>
                <w:szCs w:val="20"/>
                <w:lang w:val="en-US"/>
              </w:rPr>
              <w:t xml:space="preserve">the </w:t>
            </w:r>
            <w:r xmlns:w="http://schemas.openxmlformats.org/wordprocessingml/2006/main" w:rsidRPr="00532D6C">
              <w:rPr>
                <w:rFonts w:ascii="GHEA Grapalat" w:eastAsia="Times New Roman" w:hAnsi="GHEA Grapalat" w:cs="Times New Roman"/>
                <w:sz w:val="20"/>
                <w:szCs w:val="20"/>
                <w:lang w:val="en-US"/>
              </w:rPr>
              <w:t xml:space="preserve">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the bank</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demand letter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when presenting</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w:numPr>
                <w:ilvl w:val="0"/>
                <w:numId w:val="26"/>
              </w:numPr>
              <w:tabs>
                <w:tab w:val="left" w:pos="426"/>
              </w:tabs>
              <w:spacing w:after="0" w:line="240" w:lineRule="auto"/>
              <w:ind w:left="0" w:firstLine="0"/>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presentation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date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0"/>
                <w:lang w:val="en-US"/>
              </w:rPr>
            </w:pP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w:t>
            </w:r>
            <w:r xmlns:w="http://schemas.openxmlformats.org/wordprocessingml/2006/main" w:rsidRPr="00532D6C">
              <w:rPr>
                <w:rFonts w:ascii="GHEA Grapalat" w:eastAsia="Times New Roman" w:hAnsi="GHEA Grapalat" w:cs="Arial"/>
                <w:sz w:val="20"/>
                <w:szCs w:val="20"/>
                <w:lang w:val="en-US"/>
              </w:rPr>
              <w:t xml:space="preserve">the </w:t>
            </w:r>
            <w:r xmlns:w="http://schemas.openxmlformats.org/wordprocessingml/2006/main" w:rsidRPr="00532D6C">
              <w:rPr>
                <w:rFonts w:ascii="GHEA Grapalat" w:eastAsia="Times New Roman" w:hAnsi="GHEA Grapalat" w:cs="Times New Roman"/>
                <w:sz w:val="20"/>
                <w:szCs w:val="20"/>
                <w:lang w:val="en-US"/>
              </w:rPr>
              <w:t xml:space="preserve">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the bank</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demand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presentation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w:t>
            </w:r>
            <w:r xmlns:w="http://schemas.openxmlformats.org/wordprocessingml/2006/main" w:rsidRPr="00532D6C">
              <w:rPr>
                <w:rFonts w:ascii="GHEA Grapalat" w:eastAsia="Times New Roman" w:hAnsi="GHEA Grapalat" w:cs="Times New Roman"/>
                <w:sz w:val="20"/>
                <w:szCs w:val="20"/>
                <w:lang w:val="hy-AM"/>
              </w:rPr>
              <w:t xml:space="preserve">day</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w:numPr>
                <w:ilvl w:val="0"/>
                <w:numId w:val="26"/>
              </w:numPr>
              <w:tabs>
                <w:tab w:val="left" w:pos="426"/>
              </w:tabs>
              <w:spacing w:after="0" w:line="240" w:lineRule="auto"/>
              <w:ind w:left="0" w:firstLine="0"/>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hy-AM"/>
              </w:rPr>
              <w:t xml:space="preserve">Payer: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Sylfaen"/>
                <w:sz w:val="20"/>
                <w:szCs w:val="20"/>
                <w:lang w:val="en-US"/>
              </w:rPr>
              <w:t xml:space="preserve">the </w:t>
            </w:r>
            <w:r xmlns:w="http://schemas.openxmlformats.org/wordprocessingml/2006/main" w:rsidRPr="00532D6C">
              <w:rPr>
                <w:rFonts w:ascii="GHEA Grapalat" w:eastAsia="Times New Roman" w:hAnsi="GHEA Grapalat" w:cs="Arial"/>
                <w:sz w:val="20"/>
                <w:szCs w:val="20"/>
                <w:lang w:val="hy-AM"/>
              </w:rPr>
              <w:t xml:space="preserve">name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name: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surname: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name of </w:t>
            </w:r>
            <w:r xmlns:w="http://schemas.openxmlformats.org/wordprocessingml/2006/main" w:rsidRPr="00532D6C">
              <w:rPr>
                <w:rFonts w:ascii="GHEA Grapalat" w:eastAsia="Times New Roman" w:hAnsi="GHEA Grapalat" w:cs="Arial"/>
                <w:sz w:val="20"/>
                <w:szCs w:val="20"/>
                <w:lang w:val="en-US"/>
              </w:rPr>
              <w:t xml:space="preserve">the </w:t>
            </w:r>
            <w:r xmlns:w="http://schemas.openxmlformats.org/wordprocessingml/2006/main" w:rsidRPr="00532D6C">
              <w:rPr>
                <w:rFonts w:ascii="GHEA Grapalat" w:eastAsia="Times New Roman" w:hAnsi="GHEA Grapalat" w:cs="Arial"/>
                <w:sz w:val="20"/>
                <w:szCs w:val="20"/>
                <w:lang w:val="en-US"/>
              </w:rPr>
              <w:t xml:space="preserve">person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payer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Times New Roman"/>
                <w:sz w:val="20"/>
                <w:szCs w:val="20"/>
                <w:lang w:val="en-US"/>
              </w:rPr>
              <w:t xml:space="preserve">whose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from the account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need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 charged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request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specified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Amount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be added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first name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last name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if</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physical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person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name </w:t>
            </w:r>
            <w:r xmlns:w="http://schemas.openxmlformats.org/wordprocessingml/2006/main" w:rsidRPr="00532D6C">
              <w:rPr>
                <w:rFonts w:ascii="GHEA Grapalat" w:eastAsia="Times New Roman" w:hAnsi="GHEA Grapalat" w:cs="Arial"/>
                <w:sz w:val="20"/>
                <w:szCs w:val="20"/>
                <w:lang w:val="en-US"/>
              </w:rPr>
              <w:t xml:space="preserve">if </w:t>
            </w:r>
            <w:r xmlns:w="http://schemas.openxmlformats.org/wordprocessingml/2006/main" w:rsidRPr="00532D6C">
              <w:rPr>
                <w:rFonts w:ascii="GHEA Grapalat" w:eastAsia="Times New Roman" w:hAnsi="GHEA Grapalat" w:cs="Times New Roman"/>
                <w:sz w:val="20"/>
                <w:szCs w:val="20"/>
                <w:lang w:val="en-US"/>
              </w:rPr>
              <w:t xml:space="preserv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legal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person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Mentioned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are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also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other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data </w:t>
            </w:r>
            <w:r xmlns:w="http://schemas.openxmlformats.org/wordprocessingml/2006/main" w:rsidRPr="00532D6C">
              <w:rPr>
                <w:rFonts w:ascii="GHEA Grapalat" w:eastAsia="Times New Roman" w:hAnsi="GHEA Grapalat" w:cs="Arial"/>
                <w:sz w:val="20"/>
                <w:szCs w:val="20"/>
                <w:lang w:val="en-US"/>
              </w:rPr>
              <w:t xml:space="preserve">according </w:t>
            </w:r>
            <w:r xmlns:w="http://schemas.openxmlformats.org/wordprocessingml/2006/main" w:rsidRPr="00532D6C">
              <w:rPr>
                <w:rFonts w:ascii="GHEA Grapalat" w:eastAsia="Times New Roman" w:hAnsi="GHEA Grapalat" w:cs="Times New Roman"/>
                <w:sz w:val="20"/>
                <w:szCs w:val="20"/>
                <w:lang w:val="en-US"/>
              </w:rPr>
              <w:t xml:space="preserve">to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Times New Roman"/>
                <w:sz w:val="20"/>
                <w:szCs w:val="20"/>
                <w:lang w:val="en-US"/>
              </w:rPr>
              <w:t xml:space="preserve">of </w:t>
            </w:r>
            <w:r xmlns:w="http://schemas.openxmlformats.org/wordprocessingml/2006/main" w:rsidRPr="00532D6C">
              <w:rPr>
                <w:rFonts w:ascii="GHEA Grapalat" w:eastAsia="Times New Roman" w:hAnsi="GHEA Grapalat" w:cs="Arial"/>
                <w:sz w:val="20"/>
                <w:szCs w:val="20"/>
                <w:lang w:val="en-US"/>
              </w:rPr>
              <w:t xml:space="preserve">necessity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Filling up</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name of </w:t>
            </w:r>
            <w:r xmlns:w="http://schemas.openxmlformats.org/wordprocessingml/2006/main" w:rsidRPr="00532D6C">
              <w:rPr>
                <w:rFonts w:ascii="GHEA Grapalat" w:eastAsia="Times New Roman" w:hAnsi="GHEA Grapalat" w:cs="Arial"/>
                <w:sz w:val="20"/>
                <w:szCs w:val="20"/>
                <w:lang w:val="en-US"/>
              </w:rPr>
              <w:t xml:space="preserve">the organization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branch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bank </w:t>
            </w:r>
            <w:r xmlns:w="http://schemas.openxmlformats.org/wordprocessingml/2006/main" w:rsidRPr="00532D6C">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r xmlns:w="http://schemas.openxmlformats.org/wordprocessingml/2006/main" w:rsidRPr="00532D6C">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account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number</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banking</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account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number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himself</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in the organization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branch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from which</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need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 charged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request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specified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amount</w:t>
            </w:r>
            <w:r xmlns:w="http://schemas.openxmlformats.org/wordprocessingml/2006/main" w:rsidRPr="00532D6C">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AVC</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no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Armenia</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Republic</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normative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legal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acts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bounded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in </w:t>
            </w:r>
            <w:r xmlns:w="http://schemas.openxmlformats.org/wordprocessingml/2006/main" w:rsidRPr="00532D6C">
              <w:rPr>
                <w:rFonts w:ascii="GHEA Grapalat" w:eastAsia="Times New Roman" w:hAnsi="GHEA Grapalat" w:cs="Times New Roman"/>
                <w:sz w:val="20"/>
                <w:szCs w:val="20"/>
                <w:lang w:val="en-US"/>
              </w:rPr>
              <w:t xml:space="preserve">cases </w:t>
            </w:r>
            <w:r xmlns:w="http://schemas.openxmlformats.org/wordprocessingml/2006/main" w:rsidRPr="00532D6C">
              <w:rPr>
                <w:rFonts w:ascii="GHEA Grapalat" w:eastAsia="Times New Roman" w:hAnsi="GHEA Grapalat" w:cs="Arial"/>
                <w:sz w:val="20"/>
                <w:szCs w:val="20"/>
                <w:lang w:val="en-US"/>
              </w:rPr>
              <w:t xml:space="preserve">when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accounted for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taxpayer</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PSC</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no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Armenia</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Republic</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normative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legal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acts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defined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in </w:t>
            </w:r>
            <w:r xmlns:w="http://schemas.openxmlformats.org/wordprocessingml/2006/main" w:rsidRPr="00532D6C">
              <w:rPr>
                <w:rFonts w:ascii="GHEA Grapalat" w:eastAsia="Times New Roman" w:hAnsi="GHEA Grapalat" w:cs="Times New Roman"/>
                <w:sz w:val="20"/>
                <w:szCs w:val="20"/>
                <w:lang w:val="en-US"/>
              </w:rPr>
              <w:t xml:space="preserve">cases </w:t>
            </w:r>
            <w:r xmlns:w="http://schemas.openxmlformats.org/wordprocessingml/2006/main" w:rsidRPr="00532D6C">
              <w:rPr>
                <w:rFonts w:ascii="GHEA Grapalat" w:eastAsia="Times New Roman" w:hAnsi="GHEA Grapalat" w:cs="Arial"/>
                <w:sz w:val="20"/>
                <w:szCs w:val="20"/>
                <w:lang w:val="en-US"/>
              </w:rPr>
              <w:t xml:space="preserve">when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lastRenderedPageBreak xmlns:w="http://schemas.openxmlformats.org/wordprocessingml/2006/main"/>
            </w:r>
            <w:r xmlns:w="http://schemas.openxmlformats.org/wordprocessingml/2006/main" w:rsidRPr="00532D6C">
              <w:rPr>
                <w:rFonts w:ascii="GHEA Grapalat" w:eastAsia="Times New Roman" w:hAnsi="GHEA Grapalat" w:cs="Arial"/>
                <w:sz w:val="20"/>
                <w:szCs w:val="20"/>
                <w:lang w:val="en-US"/>
              </w:rPr>
              <w:t xml:space="preserve">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physical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person</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lastRenderedPageBreak xmlns:w="http://schemas.openxmlformats.org/wordprocessingml/2006/main"/>
            </w: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lastRenderedPageBreak xmlns:w="http://schemas.openxmlformats.org/wordprocessingml/2006/main"/>
            </w:r>
            <w:r xmlns:w="http://schemas.openxmlformats.org/wordprocessingml/2006/main" w:rsidRPr="00532D6C">
              <w:rPr>
                <w:rFonts w:ascii="GHEA Grapalat" w:eastAsia="Times New Roman" w:hAnsi="GHEA Grapalat" w:cs="Times New Roman"/>
                <w:sz w:val="20"/>
                <w:szCs w:val="20"/>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Beneficiary </w:t>
            </w:r>
            <w:r xmlns:w="http://schemas.openxmlformats.org/wordprocessingml/2006/main" w:rsidRPr="00532D6C">
              <w:rPr>
                <w:rFonts w:ascii="GHEA Grapalat" w:eastAsia="Times New Roman" w:hAnsi="GHEA Grapalat" w:cs="Arial"/>
                <w:sz w:val="20"/>
                <w:szCs w:val="20"/>
                <w:lang w:val="hy-AM"/>
              </w:rPr>
              <w:t xml:space="preserve">of:</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Sylfaen"/>
                <w:sz w:val="20"/>
                <w:szCs w:val="20"/>
                <w:lang w:val="en-US"/>
              </w:rPr>
              <w:t xml:space="preserve">the </w:t>
            </w:r>
            <w:r xmlns:w="http://schemas.openxmlformats.org/wordprocessingml/2006/main" w:rsidRPr="00532D6C">
              <w:rPr>
                <w:rFonts w:ascii="GHEA Grapalat" w:eastAsia="Times New Roman" w:hAnsi="GHEA Grapalat" w:cs="Arial"/>
                <w:sz w:val="20"/>
                <w:szCs w:val="20"/>
                <w:lang w:val="hy-AM"/>
              </w:rPr>
              <w:t xml:space="preserve">name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name: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surname: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being</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person's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Recipient's </w:t>
            </w:r>
            <w:r xmlns:w="http://schemas.openxmlformats.org/wordprocessingml/2006/main" w:rsidRPr="00532D6C">
              <w:rPr>
                <w:rFonts w:ascii="GHEA Grapalat" w:eastAsia="Times New Roman" w:hAnsi="GHEA Grapalat" w:cs="Times New Roman"/>
                <w:sz w:val="20"/>
                <w:szCs w:val="20"/>
                <w:lang w:val="en-US"/>
              </w:rPr>
              <w:t xml:space="preserve">name </w:t>
            </w:r>
            <w:r xmlns:w="http://schemas.openxmlformats.org/wordprocessingml/2006/main" w:rsidRPr="00532D6C">
              <w:rPr>
                <w:rFonts w:ascii="GHEA Grapalat" w:eastAsia="Times New Roman" w:hAnsi="GHEA Grapalat" w:cs="Arial"/>
                <w:sz w:val="20"/>
                <w:szCs w:val="20"/>
                <w:lang w:val="en-US"/>
              </w:rPr>
              <w:t xml:space="preserve">: </w:t>
            </w:r>
            <w:r xmlns:w="http://schemas.openxmlformats.org/wordprocessingml/2006/main" w:rsidRPr="00532D6C">
              <w:rPr>
                <w:rFonts w:ascii="GHEA Grapalat" w:eastAsia="Times New Roman" w:hAnsi="GHEA Grapalat" w:cs="Times New Roman"/>
                <w:sz w:val="20"/>
                <w:szCs w:val="20"/>
                <w:lang w:val="en-US"/>
              </w:rPr>
              <w:t xml:space="preserve">To </w:t>
            </w:r>
            <w:r xmlns:w="http://schemas.openxmlformats.org/wordprocessingml/2006/main" w:rsidRPr="00532D6C">
              <w:rPr>
                <w:rFonts w:ascii="GHEA Grapalat" w:eastAsia="Times New Roman" w:hAnsi="GHEA Grapalat" w:cs="Arial"/>
                <w:sz w:val="20"/>
                <w:szCs w:val="20"/>
                <w:lang w:val="en-US"/>
              </w:rPr>
              <w:t xml:space="preserve">be noted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are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also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other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data </w:t>
            </w:r>
            <w:r xmlns:w="http://schemas.openxmlformats.org/wordprocessingml/2006/main" w:rsidRPr="00532D6C">
              <w:rPr>
                <w:rFonts w:ascii="GHEA Grapalat" w:eastAsia="Times New Roman" w:hAnsi="GHEA Grapalat" w:cs="Arial"/>
                <w:sz w:val="20"/>
                <w:szCs w:val="20"/>
                <w:lang w:val="en-US"/>
              </w:rPr>
              <w:t xml:space="preserve">according </w:t>
            </w:r>
            <w:r xmlns:w="http://schemas.openxmlformats.org/wordprocessingml/2006/main" w:rsidRPr="00532D6C">
              <w:rPr>
                <w:rFonts w:ascii="GHEA Grapalat" w:eastAsia="Times New Roman" w:hAnsi="GHEA Grapalat" w:cs="Times New Roman"/>
                <w:sz w:val="20"/>
                <w:szCs w:val="20"/>
                <w:lang w:val="en-US"/>
              </w:rPr>
              <w:t xml:space="preserve">to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necessity</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in advance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w:t>
            </w:r>
            <w:r xmlns:w="http://schemas.openxmlformats.org/wordprocessingml/2006/main" w:rsidRPr="00532D6C">
              <w:rPr>
                <w:rFonts w:ascii="GHEA Grapalat" w:eastAsia="Times New Roman" w:hAnsi="GHEA Grapalat" w:cs="Times New Roman"/>
                <w:sz w:val="20"/>
                <w:szCs w:val="20"/>
                <w:lang w:val="en-US"/>
              </w:rPr>
              <w:t xml:space="preserve">invitation</w:t>
            </w:r>
            <w:r xmlns:w="http://schemas.openxmlformats.org/wordprocessingml/2006/main" w:rsidRPr="00532D6C">
              <w:rPr>
                <w:rFonts w:ascii="GHEA Grapalat" w:eastAsia="Times New Roman" w:hAnsi="GHEA Grapalat" w:cs="Arial"/>
                <w:sz w:val="20"/>
                <w:szCs w:val="20"/>
                <w:lang w:val="en-US"/>
              </w:rPr>
              <w:t xml:space="preserve">​</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Times New Roman"/>
                <w:sz w:val="20"/>
                <w:szCs w:val="20"/>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H </w:t>
            </w:r>
            <w:r xmlns:w="http://schemas.openxmlformats.org/wordprocessingml/2006/main" w:rsidRPr="00532D6C">
              <w:rPr>
                <w:rFonts w:ascii="GHEA Grapalat" w:eastAsia="Times New Roman" w:hAnsi="GHEA Grapalat" w:cs="Arial"/>
                <w:sz w:val="20"/>
                <w:szCs w:val="20"/>
                <w:lang w:val="hy-AM"/>
              </w:rPr>
              <w:t xml:space="preserve">CS:</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no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Sylfae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shopping</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with</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connected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the process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be completed </w:t>
            </w:r>
            <w:r xmlns:w="http://schemas.openxmlformats.org/wordprocessingml/2006/main" w:rsidRPr="00532D6C">
              <w:rPr>
                <w:rFonts w:ascii="GHEA Grapalat" w:eastAsia="Times New Roman" w:hAnsi="GHEA Grapalat" w:cs="Sylfaen"/>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Sylfaen"/>
                <w:sz w:val="20"/>
                <w:szCs w:val="20"/>
              </w:rPr>
              <w:t xml:space="preserve">( </w:t>
            </w: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be completed </w:t>
            </w:r>
            <w:r xmlns:w="http://schemas.openxmlformats.org/wordprocessingml/2006/main" w:rsidRPr="00532D6C">
              <w:rPr>
                <w:rFonts w:ascii="GHEA Grapalat" w:eastAsia="Times New Roman" w:hAnsi="GHEA Grapalat" w:cs="Sylfaen"/>
                <w:sz w:val="20"/>
                <w:szCs w:val="20"/>
              </w:rPr>
              <w:t xml:space="preserve">)</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AVC</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no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Armenia</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Republic</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normative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legal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acts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defined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in </w:t>
            </w:r>
            <w:r xmlns:w="http://schemas.openxmlformats.org/wordprocessingml/2006/main" w:rsidRPr="00532D6C">
              <w:rPr>
                <w:rFonts w:ascii="GHEA Grapalat" w:eastAsia="Times New Roman" w:hAnsi="GHEA Grapalat" w:cs="Times New Roman"/>
                <w:sz w:val="20"/>
                <w:szCs w:val="20"/>
                <w:lang w:val="en-US"/>
              </w:rPr>
              <w:t xml:space="preserve">cases </w:t>
            </w:r>
            <w:r xmlns:w="http://schemas.openxmlformats.org/wordprocessingml/2006/main" w:rsidRPr="00532D6C">
              <w:rPr>
                <w:rFonts w:ascii="GHEA Grapalat" w:eastAsia="Times New Roman" w:hAnsi="GHEA Grapalat" w:cs="Arial"/>
                <w:sz w:val="20"/>
                <w:szCs w:val="20"/>
                <w:lang w:val="en-US"/>
              </w:rPr>
              <w:t xml:space="preserve">when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accounted for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taxpayer</w:t>
            </w:r>
            <w:r xmlns:w="http://schemas.openxmlformats.org/wordprocessingml/2006/main" w:rsidRPr="00532D6C">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in advance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w:t>
            </w:r>
            <w:r xmlns:w="http://schemas.openxmlformats.org/wordprocessingml/2006/main" w:rsidRPr="00532D6C">
              <w:rPr>
                <w:rFonts w:ascii="GHEA Grapalat" w:eastAsia="Times New Roman" w:hAnsi="GHEA Grapalat" w:cs="Times New Roman"/>
                <w:sz w:val="20"/>
                <w:szCs w:val="20"/>
                <w:lang w:val="en-US"/>
              </w:rPr>
              <w:t xml:space="preserve">invitation</w:t>
            </w:r>
            <w:r xmlns:w="http://schemas.openxmlformats.org/wordprocessingml/2006/main" w:rsidRPr="00532D6C">
              <w:rPr>
                <w:rFonts w:ascii="GHEA Grapalat" w:eastAsia="Times New Roman" w:hAnsi="GHEA Grapalat" w:cs="Arial"/>
                <w:sz w:val="20"/>
                <w:szCs w:val="20"/>
                <w:lang w:val="en-US"/>
              </w:rPr>
              <w:t xml:space="preserve">​</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the 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name of </w:t>
            </w:r>
            <w:r xmlns:w="http://schemas.openxmlformats.org/wordprocessingml/2006/main" w:rsidRPr="00532D6C">
              <w:rPr>
                <w:rFonts w:ascii="GHEA Grapalat" w:eastAsia="Times New Roman" w:hAnsi="GHEA Grapalat" w:cs="Arial"/>
                <w:sz w:val="20"/>
                <w:szCs w:val="20"/>
                <w:lang w:val="en-US"/>
              </w:rPr>
              <w:t xml:space="preserve">the organization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branch </w:t>
            </w:r>
            <w:r xmlns:w="http://schemas.openxmlformats.org/wordprocessingml/2006/main" w:rsidRPr="00532D6C">
              <w:rPr>
                <w:rFonts w:ascii="GHEA Grapalat" w:eastAsia="Times New Roman" w:hAnsi="GHEA Grapalat" w:cs="Times New Roman"/>
                <w:sz w:val="20"/>
                <w:szCs w:val="20"/>
                <w:lang w:val="en-US"/>
              </w:rPr>
              <w:t xml:space="preserve">).</w:t>
            </w:r>
            <w:r xmlns:w="http://schemas.openxmlformats.org/wordprocessingml/2006/main" w:rsidRPr="00532D6C">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in advance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w:t>
            </w:r>
            <w:r xmlns:w="http://schemas.openxmlformats.org/wordprocessingml/2006/main" w:rsidRPr="00532D6C">
              <w:rPr>
                <w:rFonts w:ascii="GHEA Grapalat" w:eastAsia="Times New Roman" w:hAnsi="GHEA Grapalat" w:cs="Times New Roman"/>
                <w:sz w:val="20"/>
                <w:szCs w:val="20"/>
                <w:lang w:val="en-US"/>
              </w:rPr>
              <w:t xml:space="preserve">invitation</w:t>
            </w:r>
            <w:r xmlns:w="http://schemas.openxmlformats.org/wordprocessingml/2006/main" w:rsidRPr="00532D6C">
              <w:rPr>
                <w:rFonts w:ascii="GHEA Grapalat" w:eastAsia="Times New Roman" w:hAnsi="GHEA Grapalat" w:cs="Arial"/>
                <w:sz w:val="20"/>
                <w:szCs w:val="20"/>
                <w:lang w:val="en-US"/>
              </w:rPr>
              <w:t xml:space="preserve">​</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account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number</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bank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treasury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account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number </w:t>
            </w:r>
            <w:r xmlns:w="http://schemas.openxmlformats.org/wordprocessingml/2006/main" w:rsidRPr="00532D6C">
              <w:rPr>
                <w:rFonts w:ascii="GHEA Grapalat" w:eastAsia="Times New Roman" w:hAnsi="GHEA Grapalat" w:cs="Times New Roman"/>
                <w:sz w:val="20"/>
                <w:szCs w:val="20"/>
                <w:lang w:val="en-US"/>
              </w:rPr>
              <w:t xml:space="preserve">of </w:t>
            </w:r>
            <w:r xmlns:w="http://schemas.openxmlformats.org/wordprocessingml/2006/main" w:rsidRPr="00532D6C">
              <w:rPr>
                <w:rFonts w:ascii="GHEA Grapalat" w:eastAsia="Times New Roman" w:hAnsi="GHEA Grapalat" w:cs="Arial"/>
                <w:sz w:val="20"/>
                <w:szCs w:val="20"/>
                <w:lang w:val="en-US"/>
              </w:rPr>
              <w:t xml:space="preserve">which</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need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 transferred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from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charged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means</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in advance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w:t>
            </w:r>
            <w:r xmlns:w="http://schemas.openxmlformats.org/wordprocessingml/2006/main" w:rsidRPr="00532D6C">
              <w:rPr>
                <w:rFonts w:ascii="GHEA Grapalat" w:eastAsia="Times New Roman" w:hAnsi="GHEA Grapalat" w:cs="Times New Roman"/>
                <w:sz w:val="20"/>
                <w:szCs w:val="20"/>
                <w:lang w:val="en-US"/>
              </w:rPr>
              <w:t xml:space="preserve">invitation</w:t>
            </w:r>
            <w:r xmlns:w="http://schemas.openxmlformats.org/wordprocessingml/2006/main" w:rsidRPr="00532D6C">
              <w:rPr>
                <w:rFonts w:ascii="GHEA Grapalat" w:eastAsia="Times New Roman" w:hAnsi="GHEA Grapalat" w:cs="Arial"/>
                <w:sz w:val="20"/>
                <w:szCs w:val="20"/>
                <w:lang w:val="en-US"/>
              </w:rPr>
              <w:t xml:space="preserve">​</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amount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in numbers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and: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in words </w:t>
            </w:r>
            <w:r xmlns:w="http://schemas.openxmlformats.org/wordprocessingml/2006/main" w:rsidRPr="00532D6C">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the 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subject to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amount</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r xmlns:w="http://schemas.openxmlformats.org/wordprocessingml/2006/main" w:rsidRPr="00532D6C">
              <w:rPr>
                <w:rFonts w:ascii="GHEA Grapalat" w:eastAsia="Times New Roman" w:hAnsi="GHEA Grapalat" w:cs="Times New Roman"/>
                <w:sz w:val="20"/>
                <w:szCs w:val="20"/>
                <w:lang w:val="hy-AM"/>
              </w:rPr>
              <w:t xml:space="preserve"> </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Times New Roman"/>
                <w:sz w:val="20"/>
                <w:szCs w:val="20"/>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Accepted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amount: </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numbers and words </w:t>
            </w:r>
            <w:r xmlns:w="http://schemas.openxmlformats.org/wordprocessingml/2006/main" w:rsidRPr="00532D6C">
              <w:rPr>
                <w:rFonts w:ascii="GHEA Grapalat" w:eastAsia="Times New Roman" w:hAnsi="GHEA Grapalat" w:cs="Sylfaen"/>
                <w:sz w:val="20"/>
                <w:szCs w:val="20"/>
                <w:lang w:val="hy-AM"/>
              </w:rPr>
              <w:t xml:space="preserv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intended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specified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money</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partial</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accept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for </w:t>
            </w:r>
            <w:r xmlns:w="http://schemas.openxmlformats.org/wordprocessingml/2006/main" w:rsidRPr="00532D6C">
              <w:rPr>
                <w:rFonts w:ascii="GHEA Grapalat" w:eastAsia="Times New Roman" w:hAnsi="GHEA Grapalat" w:cs="Sylfaen"/>
                <w:sz w:val="20"/>
                <w:szCs w:val="20"/>
                <w:lang w:val="hy-AM"/>
              </w:rPr>
              <w:t xml:space="preserve">which</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shopping</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with</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connected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applies </w:t>
            </w:r>
            <w:r xmlns:w="http://schemas.openxmlformats.org/wordprocessingml/2006/main" w:rsidRPr="00532D6C">
              <w:rPr>
                <w:rFonts w:ascii="GHEA Grapalat" w:eastAsia="Times New Roman" w:hAnsi="GHEA Grapalat" w:cs="Sylfaen"/>
                <w:sz w:val="20"/>
                <w:szCs w:val="20"/>
                <w:lang w:val="hy-AM"/>
              </w:rPr>
              <w:t xml:space="preserve">)</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be completed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applies </w:t>
            </w:r>
            <w:r xmlns:w="http://schemas.openxmlformats.org/wordprocessingml/2006/main" w:rsidRPr="00532D6C">
              <w:rPr>
                <w:rFonts w:ascii="GHEA Grapalat" w:eastAsia="Times New Roman" w:hAnsi="GHEA Grapalat" w:cs="Sylfaen"/>
                <w:sz w:val="20"/>
                <w:szCs w:val="20"/>
                <w:lang w:val="hy-AM"/>
              </w:rPr>
              <w:t xml:space="preserve">)</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Times New Roman"/>
                <w:sz w:val="20"/>
                <w:szCs w:val="20"/>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currency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in words: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and: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with code </w:t>
            </w:r>
            <w:r xmlns:w="http://schemas.openxmlformats.org/wordprocessingml/2006/main" w:rsidRPr="00532D6C">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of the transaction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purpose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en-US"/>
              </w:rPr>
              <w:t xml:space="preserve">Mandatory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to be completed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w:t>
            </w:r>
            <w:r xmlns:w="http://schemas.openxmlformats.org/wordprocessingml/2006/main" w:rsidRPr="00532D6C">
              <w:rPr>
                <w:rFonts w:ascii="GHEA Grapalat" w:eastAsia="Times New Roman" w:hAnsi="GHEA Grapalat" w:cs="Times New Roman"/>
                <w:sz w:val="20"/>
                <w:szCs w:val="20"/>
                <w:lang w:val="en-US"/>
              </w:rPr>
              <w:t xml:space="preserve">contract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performance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provision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for </w:t>
            </w:r>
            <w:r xmlns:w="http://schemas.openxmlformats.org/wordprocessingml/2006/main" w:rsidRPr="00532D6C">
              <w:rPr>
                <w:rFonts w:ascii="GHEA Grapalat" w:eastAsia="Times New Roman" w:hAnsi="GHEA Grapalat" w:cs="Times New Roman"/>
                <w:sz w:val="20"/>
                <w:szCs w:val="20"/>
                <w:lang w:val="en-US"/>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words</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in advance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be completed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beneficiary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 </w:t>
            </w:r>
            <w:r xmlns:w="http://schemas.openxmlformats.org/wordprocessingml/2006/main" w:rsidRPr="00532D6C">
              <w:rPr>
                <w:rFonts w:ascii="GHEA Grapalat" w:eastAsia="Times New Roman" w:hAnsi="GHEA Grapalat" w:cs="Times New Roman"/>
                <w:sz w:val="20"/>
                <w:szCs w:val="20"/>
                <w:lang w:val="hy-AM"/>
              </w:rPr>
              <w:t xml:space="preserve">invitation</w:t>
            </w:r>
            <w:r xmlns:w="http://schemas.openxmlformats.org/wordprocessingml/2006/main" w:rsidRPr="00532D6C">
              <w:rPr>
                <w:rFonts w:ascii="GHEA Grapalat" w:eastAsia="Times New Roman" w:hAnsi="GHEA Grapalat" w:cs="Arial"/>
                <w:sz w:val="20"/>
                <w:szCs w:val="20"/>
                <w:lang w:val="hy-AM"/>
              </w:rPr>
              <w:t xml:space="preserve">​</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hy-AM"/>
              </w:rPr>
              <w:t xml:space="preserve">Payment: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performance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foundations:</w:t>
            </w:r>
            <w:r xmlns:w="http://schemas.openxmlformats.org/wordprocessingml/2006/main" w:rsidRPr="00532D6C">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request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specified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money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charging</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and: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the 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for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basis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being</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document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data </w:t>
            </w:r>
            <w:r xmlns:w="http://schemas.openxmlformats.org/wordprocessingml/2006/main" w:rsidRPr="00532D6C">
              <w:rPr>
                <w:rFonts w:ascii="GHEA Grapalat" w:eastAsia="Times New Roman" w:hAnsi="GHEA Grapalat" w:cs="Times New Roman"/>
                <w:sz w:val="20"/>
                <w:szCs w:val="20"/>
                <w:lang w:val="en-US"/>
              </w:rPr>
              <w:t xml:space="preserve">to </w:t>
            </w:r>
            <w:r xmlns:w="http://schemas.openxmlformats.org/wordprocessingml/2006/main" w:rsidRPr="00532D6C">
              <w:rPr>
                <w:rFonts w:ascii="GHEA Grapalat" w:eastAsia="Times New Roman" w:hAnsi="GHEA Grapalat" w:cs="Arial"/>
                <w:sz w:val="20"/>
                <w:szCs w:val="20"/>
                <w:lang w:val="en-US"/>
              </w:rPr>
              <w:t xml:space="preserve">which</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based 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demand letter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present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the bank</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demand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presentation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for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basis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being</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contract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Times New Roman"/>
                <w:sz w:val="20"/>
                <w:szCs w:val="20"/>
                <w:lang w:val="hy-AM"/>
              </w:rPr>
              <w:t xml:space="preserve">the </w:t>
            </w:r>
            <w:r xmlns:w="http://schemas.openxmlformats.org/wordprocessingml/2006/main" w:rsidRPr="00532D6C">
              <w:rPr>
                <w:rFonts w:ascii="GHEA Grapalat" w:eastAsia="Times New Roman" w:hAnsi="GHEA Grapalat" w:cs="Arial"/>
                <w:sz w:val="20"/>
                <w:szCs w:val="20"/>
                <w:lang w:val="en-US"/>
              </w:rPr>
              <w:t xml:space="preserve">number</w:t>
            </w:r>
            <w:r xmlns:w="http://schemas.openxmlformats.org/wordprocessingml/2006/main" w:rsidRPr="00532D6C">
              <w:rPr>
                <w:rFonts w:ascii="GHEA Grapalat" w:eastAsia="Times New Roman" w:hAnsi="GHEA Grapalat" w:cs="Arial"/>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purchase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the procedure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code </w:t>
            </w:r>
            <w:r xmlns:w="http://schemas.openxmlformats.org/wordprocessingml/2006/main" w:rsidRPr="00532D6C">
              <w:rPr>
                <w:rFonts w:ascii="GHEA Grapalat" w:eastAsia="Times New Roman" w:hAnsi="GHEA Grapalat" w:cs="Arial"/>
                <w:sz w:val="20"/>
                <w:szCs w:val="20"/>
                <w:lang w:val="hy-AM"/>
              </w:rPr>
              <w:t xml:space="preserve">according to the tort agreement,</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Beneficiary </w:t>
            </w:r>
            <w:r xmlns:w="http://schemas.openxmlformats.org/wordprocessingml/2006/main" w:rsidRPr="00532D6C">
              <w:rPr>
                <w:rFonts w:ascii="GHEA Grapalat" w:eastAsia="Times New Roman" w:hAnsi="GHEA Grapalat" w:cs="Arial"/>
                <w:sz w:val="20"/>
                <w:szCs w:val="20"/>
                <w:lang w:val="en-US"/>
              </w:rPr>
              <w:t xml:space="preserve">of:</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Del="0010680B"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Times New Roman"/>
                <w:sz w:val="20"/>
                <w:szCs w:val="20"/>
                <w:lang w:val="hy-AM"/>
              </w:rPr>
              <w:lastRenderedPageBreak xmlns:w="http://schemas.openxmlformats.org/wordprocessingml/2006/main"/>
            </w:r>
            <w:r xmlns:w="http://schemas.openxmlformats.org/wordprocessingml/2006/main" w:rsidRPr="00532D6C">
              <w:rPr>
                <w:rFonts w:ascii="GHEA Grapalat" w:eastAsia="Times New Roman" w:hAnsi="GHEA Grapalat" w:cs="Times New Roman"/>
                <w:sz w:val="20"/>
                <w:szCs w:val="20"/>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hy-AM"/>
              </w:rPr>
              <w:t xml:space="preserve">Payment: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conditions:</w:t>
            </w:r>
            <w:r xmlns:w="http://schemas.openxmlformats.org/wordprocessingml/2006/main" w:rsidRPr="00532D6C">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Sylfaen"/>
                <w:sz w:val="20"/>
                <w:szCs w:val="20"/>
                <w:lang w:val="hy-AM"/>
              </w:rPr>
            </w:pPr>
            <w:r xmlns:w="http://schemas.openxmlformats.org/wordprocessingml/2006/main" w:rsidRPr="00532D6C">
              <w:rPr>
                <w:rFonts w:ascii="GHEA Grapalat" w:eastAsia="Times New Roman" w:hAnsi="GHEA Grapalat" w:cs="Arial"/>
                <w:sz w:val="20"/>
                <w:szCs w:val="20"/>
                <w:lang w:val="en-US"/>
              </w:rPr>
              <w:t xml:space="preserve">mandatory</w:t>
            </w:r>
            <w:r xmlns:w="http://schemas.openxmlformats.org/wordprocessingml/2006/main" w:rsidRPr="00532D6C">
              <w:rPr>
                <w:rFonts w:ascii="GHEA Grapalat" w:eastAsia="Times New Roman" w:hAnsi="GHEA Grapalat" w:cs="Sylfaen"/>
                <w:sz w:val="20"/>
                <w:szCs w:val="20"/>
                <w:lang w:val="hy-AM"/>
              </w:rPr>
              <w:t xml:space="preserve"> </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Sylfae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to be completed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 </w:t>
            </w:r>
            <w:r xmlns:w="http://schemas.openxmlformats.org/wordprocessingml/2006/main" w:rsidRPr="00532D6C">
              <w:rPr>
                <w:rFonts w:ascii="GHEA Grapalat" w:eastAsia="Times New Roman" w:hAnsi="GHEA Grapalat" w:cs="Sylfaen"/>
                <w:sz w:val="20"/>
                <w:szCs w:val="20"/>
                <w:lang w:val="hy-AM"/>
              </w:rPr>
              <w:t xml:space="preserve">&lt; </w:t>
            </w:r>
            <w:r xmlns:w="http://schemas.openxmlformats.org/wordprocessingml/2006/main" w:rsidRPr="00532D6C">
              <w:rPr>
                <w:rFonts w:ascii="GHEA Grapalat" w:eastAsia="Times New Roman" w:hAnsi="GHEA Grapalat" w:cs="Arial"/>
                <w:sz w:val="20"/>
                <w:szCs w:val="20"/>
                <w:lang w:val="hy-AM"/>
              </w:rPr>
              <w:t xml:space="preserve">accepted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payment </w:t>
            </w:r>
            <w:r xmlns:w="http://schemas.openxmlformats.org/wordprocessingml/2006/main" w:rsidRPr="00532D6C">
              <w:rPr>
                <w:rFonts w:ascii="GHEA Grapalat" w:eastAsia="Times New Roman" w:hAnsi="GHEA Grapalat" w:cs="Sylfaen"/>
                <w:sz w:val="20"/>
                <w:szCs w:val="20"/>
                <w:lang w:val="hy-AM"/>
              </w:rPr>
              <w:t xml:space="preserve">&gt; </w:t>
            </w:r>
            <w:r xmlns:w="http://schemas.openxmlformats.org/wordprocessingml/2006/main" w:rsidRPr="00532D6C">
              <w:rPr>
                <w:rFonts w:ascii="GHEA Grapalat" w:eastAsia="Times New Roman" w:hAnsi="GHEA Grapalat" w:cs="Sylfaen"/>
                <w:sz w:val="20"/>
                <w:szCs w:val="20"/>
                <w:lang w:val="hy-AM"/>
              </w:rPr>
              <w:t xml:space="preserve">the </w:t>
            </w:r>
            <w:r xmlns:w="http://schemas.openxmlformats.org/wordprocessingml/2006/main" w:rsidRPr="00532D6C">
              <w:rPr>
                <w:rFonts w:ascii="GHEA Grapalat" w:eastAsia="Times New Roman" w:hAnsi="GHEA Grapalat" w:cs="Arial"/>
                <w:sz w:val="20"/>
                <w:szCs w:val="20"/>
                <w:lang w:val="hy-AM"/>
              </w:rPr>
              <w:t xml:space="preserve">words</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which</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mean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that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payer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signing</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demand letter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advance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gives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her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consent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specified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amount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her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from the account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charge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for</w:t>
            </w:r>
            <w:r xmlns:w="http://schemas.openxmlformats.org/wordprocessingml/2006/main" w:rsidRPr="00532D6C">
              <w:rPr>
                <w:rFonts w:ascii="GHEA Grapalat" w:eastAsia="Times New Roman" w:hAnsi="GHEA Grapalat" w:cs="Sylfaen"/>
                <w:sz w:val="20"/>
                <w:szCs w:val="20"/>
                <w:lang w:val="hy-AM"/>
              </w:rPr>
              <w:t xml:space="preserve"> </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in advance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be completed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beneficiary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Times New Roman"/>
                <w:sz w:val="20"/>
                <w:szCs w:val="20"/>
                <w:lang w:val="hy-AM"/>
              </w:rPr>
              <w:t xml:space="preserve"> </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Times New Roman"/>
                <w:sz w:val="20"/>
                <w:szCs w:val="20"/>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adjective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pages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quantity</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no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the requisition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next to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presented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documents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pages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number </w:t>
            </w:r>
            <w:r xmlns:w="http://schemas.openxmlformats.org/wordprocessingml/2006/main" w:rsidRPr="00532D6C">
              <w:rPr>
                <w:rFonts w:ascii="GHEA Grapalat" w:eastAsia="Times New Roman" w:hAnsi="GHEA Grapalat" w:cs="Times New Roman"/>
                <w:sz w:val="20"/>
                <w:szCs w:val="20"/>
                <w:lang w:val="en-US"/>
              </w:rPr>
              <w:t xml:space="preserve">of </w:t>
            </w:r>
            <w:r xmlns:w="http://schemas.openxmlformats.org/wordprocessingml/2006/main" w:rsidRPr="00532D6C">
              <w:rPr>
                <w:rFonts w:ascii="GHEA Grapalat" w:eastAsia="Times New Roman" w:hAnsi="GHEA Grapalat" w:cs="Arial"/>
                <w:sz w:val="20"/>
                <w:szCs w:val="20"/>
                <w:lang w:val="en-US"/>
              </w:rPr>
              <w:t xml:space="preserve">which</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need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 provided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the payer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payer: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the bank </w:t>
            </w:r>
            <w:r xmlns:w="http://schemas.openxmlformats.org/wordprocessingml/2006/main" w:rsidRPr="00532D6C">
              <w:rPr>
                <w:rFonts w:ascii="GHEA Grapalat" w:eastAsia="Times New Roman" w:hAnsi="GHEA Grapalat" w:cs="Times New Roman"/>
                <w:sz w:val="20"/>
                <w:szCs w:val="20"/>
                <w:lang w:val="en-US"/>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hy-AM"/>
              </w:rPr>
              <w:t xml:space="preserve">If:</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be completed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 </w:t>
            </w:r>
            <w:r xmlns:w="http://schemas.openxmlformats.org/wordprocessingml/2006/main" w:rsidRPr="00532D6C">
              <w:rPr>
                <w:rFonts w:ascii="GHEA Grapalat" w:eastAsia="Times New Roman" w:hAnsi="GHEA Grapalat" w:cs="Times New Roman"/>
                <w:sz w:val="20"/>
                <w:szCs w:val="20"/>
                <w:lang w:val="hy-AM"/>
              </w:rPr>
              <w:t xml:space="preserve">&lt; </w:t>
            </w:r>
            <w:r xmlns:w="http://schemas.openxmlformats.org/wordprocessingml/2006/main" w:rsidRPr="00532D6C">
              <w:rPr>
                <w:rFonts w:ascii="GHEA Grapalat" w:eastAsia="Times New Roman" w:hAnsi="GHEA Grapalat" w:cs="Arial"/>
                <w:sz w:val="20"/>
                <w:szCs w:val="20"/>
                <w:lang w:val="hy-AM"/>
              </w:rPr>
              <w:t xml:space="preserve">Payment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performance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bases </w:t>
            </w:r>
            <w:r xmlns:w="http://schemas.openxmlformats.org/wordprocessingml/2006/main" w:rsidRPr="00532D6C">
              <w:rPr>
                <w:rFonts w:ascii="GHEA Grapalat" w:eastAsia="Times New Roman" w:hAnsi="GHEA Grapalat" w:cs="Sylfaen"/>
                <w:sz w:val="20"/>
                <w:szCs w:val="20"/>
                <w:lang w:val="hy-AM"/>
              </w:rPr>
              <w:t xml:space="preserve">&gt; </w:t>
            </w:r>
            <w:r xmlns:w="http://schemas.openxmlformats.org/wordprocessingml/2006/main" w:rsidRPr="00532D6C">
              <w:rPr>
                <w:rFonts w:ascii="GHEA Grapalat" w:eastAsia="Times New Roman" w:hAnsi="GHEA Grapalat" w:cs="Arial"/>
                <w:sz w:val="20"/>
                <w:szCs w:val="20"/>
                <w:lang w:val="hy-AM"/>
              </w:rPr>
              <w:t xml:space="preserve">field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this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data</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mandatory</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be completed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Sylfaen"/>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by</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2 </w:t>
            </w:r>
            <w:r xmlns:w="http://schemas.openxmlformats.org/wordprocessingml/2006/main" w:rsidRPr="00532D6C">
              <w:rPr>
                <w:rFonts w:ascii="GHEA Grapalat" w:eastAsia="Times New Roman" w:hAnsi="GHEA Grapalat" w:cs="Times New Roman"/>
                <w:sz w:val="20"/>
                <w:szCs w:val="20"/>
                <w:lang w:val="en-US"/>
              </w:rPr>
              <w:t xml:space="preserve">1. </w:t>
            </w:r>
            <w:r xmlns:w="http://schemas.openxmlformats.org/wordprocessingml/2006/main" w:rsidRPr="00532D6C">
              <w:rPr>
                <w:rFonts w:ascii="GHEA Grapalat" w:eastAsia="Times New Roman" w:hAnsi="GHEA Grapalat" w:cs="Arial"/>
                <w:sz w:val="20"/>
                <w:szCs w:val="20"/>
                <w:lang w:val="en-US"/>
              </w:rPr>
              <w:t xml:space="preserve">a </w:t>
            </w:r>
            <w:r xmlns:w="http://schemas.openxmlformats.org/wordprocessingml/2006/main" w:rsidRPr="00532D6C">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en-US"/>
              </w:rPr>
              <w:t xml:space="preserve">this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field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payer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demand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presentation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hy-AM"/>
              </w:rPr>
              <w:t xml:space="preserve">in </w:t>
            </w:r>
            <w:r xmlns:w="http://schemas.openxmlformats.org/wordprocessingml/2006/main" w:rsidRPr="00532D6C">
              <w:rPr>
                <w:rFonts w:ascii="GHEA Grapalat" w:eastAsia="Times New Roman" w:hAnsi="GHEA Grapalat" w:cs="Arial"/>
                <w:sz w:val="20"/>
                <w:szCs w:val="20"/>
                <w:lang w:val="hy-AM"/>
              </w:rPr>
              <w:t xml:space="preserve">case</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which</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if</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Payment: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conditions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the field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specified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 </w:t>
            </w:r>
            <w:r xmlns:w="http://schemas.openxmlformats.org/wordprocessingml/2006/main" w:rsidRPr="00532D6C">
              <w:rPr>
                <w:rFonts w:ascii="GHEA Grapalat" w:eastAsia="Times New Roman" w:hAnsi="GHEA Grapalat" w:cs="Times New Roman"/>
                <w:sz w:val="20"/>
                <w:szCs w:val="20"/>
                <w:lang w:val="hy-AM"/>
              </w:rPr>
              <w:t xml:space="preserve">&lt; </w:t>
            </w:r>
            <w:r xmlns:w="http://schemas.openxmlformats.org/wordprocessingml/2006/main" w:rsidRPr="00532D6C">
              <w:rPr>
                <w:rFonts w:ascii="GHEA Grapalat" w:eastAsia="Times New Roman" w:hAnsi="GHEA Grapalat" w:cs="Arial"/>
                <w:sz w:val="20"/>
                <w:szCs w:val="20"/>
                <w:lang w:val="hy-AM"/>
              </w:rPr>
              <w:t xml:space="preserve">accepted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payment </w:t>
            </w:r>
            <w:r xmlns:w="http://schemas.openxmlformats.org/wordprocessingml/2006/main" w:rsidRPr="00532D6C">
              <w:rPr>
                <w:rFonts w:ascii="GHEA Grapalat" w:eastAsia="Times New Roman" w:hAnsi="GHEA Grapalat" w:cs="Times New Roman"/>
                <w:sz w:val="20"/>
                <w:szCs w:val="20"/>
                <w:lang w:val="hy-AM"/>
              </w:rPr>
              <w:t xml:space="preserve">&gt; </w:t>
            </w:r>
            <w:r xmlns:w="http://schemas.openxmlformats.org/wordprocessingml/2006/main" w:rsidRPr="00532D6C">
              <w:rPr>
                <w:rFonts w:ascii="GHEA Grapalat" w:eastAsia="Times New Roman" w:hAnsi="GHEA Grapalat" w:cs="Arial"/>
                <w:sz w:val="20"/>
                <w:szCs w:val="20"/>
                <w:lang w:val="hy-AM"/>
              </w:rPr>
              <w:t xml:space="preserve">then</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w:t>
            </w:r>
            <w:r xmlns:w="http://schemas.openxmlformats.org/wordprocessingml/2006/main" w:rsidRPr="00532D6C">
              <w:rPr>
                <w:rFonts w:ascii="GHEA Grapalat" w:eastAsia="Times New Roman" w:hAnsi="GHEA Grapalat" w:cs="Arial"/>
                <w:sz w:val="20"/>
                <w:szCs w:val="20"/>
                <w:lang w:val="en-US"/>
              </w:rPr>
              <w:t xml:space="preserve">payer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 signing</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advance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agree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specified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amount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from the account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charge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for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Payer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electronic</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manner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demand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presentation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case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 the field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put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payer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electronic</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signature </w:t>
            </w:r>
            <w:r xmlns:w="http://schemas.openxmlformats.org/wordprocessingml/2006/main" w:rsidRPr="00532D6C">
              <w:rPr>
                <w:rFonts w:ascii="GHEA Grapalat" w:eastAsia="Times New Roman" w:hAnsi="GHEA Grapalat" w:cs="Times New Roman"/>
                <w:sz w:val="20"/>
                <w:szCs w:val="20"/>
                <w:lang w:val="hy-AM"/>
              </w:rPr>
              <w:t xml:space="preserve">.</w:t>
            </w:r>
          </w:p>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being signed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payer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or</w:t>
            </w:r>
            <w:r xmlns:w="http://schemas.openxmlformats.org/wordprocessingml/2006/main" w:rsidRPr="00532D6C">
              <w:rPr>
                <w:rFonts w:ascii="GHEA Grapalat" w:eastAsia="Times New Roman" w:hAnsi="GHEA Grapalat" w:cs="Times New Roman"/>
                <w:sz w:val="20"/>
                <w:szCs w:val="20"/>
                <w:lang w:val="hy-AM"/>
              </w:rPr>
              <w:t xml:space="preserve"> </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put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payer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electronic</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signature</w:t>
            </w:r>
          </w:p>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0"/>
                <w:lang w:val="hy-AM"/>
              </w:rPr>
            </w:pP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vAlign w:val="center"/>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2 </w:t>
            </w:r>
            <w:r xmlns:w="http://schemas.openxmlformats.org/wordprocessingml/2006/main" w:rsidRPr="00532D6C">
              <w:rPr>
                <w:rFonts w:ascii="GHEA Grapalat" w:eastAsia="Times New Roman" w:hAnsi="GHEA Grapalat" w:cs="Times New Roman"/>
                <w:sz w:val="20"/>
                <w:szCs w:val="20"/>
                <w:lang w:val="en-US"/>
              </w:rPr>
              <w:t xml:space="preserve">1. </w:t>
            </w:r>
            <w:r xmlns:w="http://schemas.openxmlformats.org/wordprocessingml/2006/main" w:rsidRPr="00532D6C">
              <w:rPr>
                <w:rFonts w:ascii="GHEA Grapalat" w:eastAsia="Times New Roman" w:hAnsi="GHEA Grapalat" w:cs="Arial"/>
                <w:sz w:val="20"/>
                <w:szCs w:val="20"/>
                <w:lang w:val="en-US"/>
              </w:rPr>
              <w:t xml:space="preserve">b </w:t>
            </w:r>
            <w:r xmlns:w="http://schemas.openxmlformats.org/wordprocessingml/2006/main" w:rsidRPr="00532D6C">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of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seal</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 </w:t>
            </w:r>
            <w:r xmlns:w="http://schemas.openxmlformats.org/wordprocessingml/2006/main" w:rsidRPr="00532D6C">
              <w:rPr>
                <w:rFonts w:ascii="GHEA Grapalat" w:eastAsia="Times New Roman" w:hAnsi="GHEA Grapalat" w:cs="Times New Roman"/>
                <w:sz w:val="20"/>
                <w:szCs w:val="20"/>
                <w:lang w:val="en-US"/>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en-US"/>
              </w:rPr>
              <w:t xml:space="preserve">seal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availability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in </w:t>
            </w:r>
            <w:r xmlns:w="http://schemas.openxmlformats.org/wordprocessingml/2006/main" w:rsidRPr="00532D6C">
              <w:rPr>
                <w:rFonts w:ascii="GHEA Grapalat" w:eastAsia="Times New Roman" w:hAnsi="GHEA Grapalat" w:cs="Arial"/>
                <w:sz w:val="20"/>
                <w:szCs w:val="20"/>
                <w:lang w:val="en-US"/>
              </w:rPr>
              <w:t xml:space="preserve">case </w:t>
            </w:r>
            <w:r xmlns:w="http://schemas.openxmlformats.org/wordprocessingml/2006/main" w:rsidRPr="00532D6C">
              <w:rPr>
                <w:rFonts w:ascii="GHEA Grapalat" w:eastAsia="Times New Roman" w:hAnsi="GHEA Grapalat" w:cs="Times New Roman"/>
                <w:sz w:val="20"/>
                <w:szCs w:val="20"/>
                <w:lang w:val="hy-AM"/>
              </w:rPr>
              <w:t xml:space="preserve">when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payer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demand letter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present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paper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manner</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being sealed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payer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Times New Roman"/>
                <w:sz w:val="20"/>
                <w:szCs w:val="20"/>
                <w:lang w:val="hy-AM"/>
              </w:rPr>
              <w:t xml:space="preserve"> </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paper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manner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when presenting</w:t>
            </w:r>
          </w:p>
        </w:tc>
      </w:tr>
      <w:tr w:rsidR="00532D6C" w:rsidRPr="00532D6C"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22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 </w:t>
            </w:r>
            <w:r xmlns:w="http://schemas.openxmlformats.org/wordprocessingml/2006/main" w:rsidRPr="00532D6C">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 </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en-US"/>
              </w:rPr>
              <w:t xml:space="preserve"> </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be completed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bank</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when presenting</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being signed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vAlign w:val="center"/>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hy-AM"/>
              </w:rPr>
              <w:t xml:space="preserve">22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 </w:t>
            </w:r>
            <w:r xmlns:w="http://schemas.openxmlformats.org/wordprocessingml/2006/main" w:rsidRPr="00532D6C">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seal</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 </w:t>
            </w:r>
            <w:r xmlns:w="http://schemas.openxmlformats.org/wordprocessingml/2006/main" w:rsidRPr="00532D6C">
              <w:rPr>
                <w:rFonts w:ascii="GHEA Grapalat" w:eastAsia="Times New Roman" w:hAnsi="GHEA Grapalat" w:cs="Times New Roman"/>
                <w:sz w:val="20"/>
                <w:szCs w:val="20"/>
                <w:lang w:val="en-US"/>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seal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availability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case</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en-US"/>
              </w:rPr>
              <w:t xml:space="preserve">being sealed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w:t>
            </w:r>
            <w:r xmlns:w="http://schemas.openxmlformats.org/wordprocessingml/2006/main" w:rsidRPr="00532D6C">
              <w:rPr>
                <w:rFonts w:ascii="GHEA Grapalat" w:eastAsia="Times New Roman" w:hAnsi="GHEA Grapalat" w:cs="Times New Roman"/>
                <w:sz w:val="20"/>
                <w:szCs w:val="20"/>
                <w:lang w:val="hy-AM"/>
              </w:rPr>
              <w:t xml:space="preserve"> </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paper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manner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bank</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when presenting</w:t>
            </w: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en-US"/>
              </w:rPr>
              <w:t xml:space="preserve">2 </w:t>
            </w:r>
            <w:r xmlns:w="http://schemas.openxmlformats.org/wordprocessingml/2006/main" w:rsidRPr="00532D6C">
              <w:rPr>
                <w:rFonts w:ascii="GHEA Grapalat" w:eastAsia="Times New Roman" w:hAnsi="GHEA Grapalat" w:cs="Times New Roman"/>
                <w:sz w:val="20"/>
                <w:szCs w:val="20"/>
                <w:lang w:val="hy-AM"/>
              </w:rPr>
              <w:t xml:space="preserve">3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 </w:t>
            </w:r>
            <w:r xmlns:w="http://schemas.openxmlformats.org/wordprocessingml/2006/main" w:rsidRPr="00532D6C">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employee </w:t>
            </w:r>
            <w:r xmlns:w="http://schemas.openxmlformats.org/wordprocessingml/2006/main" w:rsidRPr="00532D6C">
              <w:rPr>
                <w:rFonts w:ascii="GHEA Grapalat" w:eastAsia="Times New Roman" w:hAnsi="GHEA Grapalat" w:cs="Arial"/>
                <w:sz w:val="20"/>
                <w:szCs w:val="20"/>
                <w:lang w:val="en-US"/>
              </w:rPr>
              <w:t xml:space="preserve">of the organization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branch </w:t>
            </w:r>
            <w:r xmlns:w="http://schemas.openxmlformats.org/wordprocessingml/2006/main" w:rsidRPr="00532D6C">
              <w:rPr>
                <w:rFonts w:ascii="GHEA Grapalat" w:eastAsia="Times New Roman" w:hAnsi="GHEA Grapalat" w:cs="Times New Roman"/>
                <w:sz w:val="20"/>
                <w:szCs w:val="20"/>
                <w:lang w:val="en-US"/>
              </w:rPr>
              <w:t xml:space="preserv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demand letter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of </w:t>
            </w:r>
            <w:r xmlns:w="http://schemas.openxmlformats.org/wordprocessingml/2006/main" w:rsidRPr="00532D6C">
              <w:rPr>
                <w:rFonts w:ascii="GHEA Grapalat" w:eastAsia="Times New Roman" w:hAnsi="GHEA Grapalat" w:cs="Arial"/>
                <w:sz w:val="20"/>
                <w:szCs w:val="20"/>
                <w:lang w:val="en-US"/>
              </w:rPr>
              <w:t xml:space="preserve">the organization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paper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manner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submitted</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full </w:t>
            </w:r>
            <w:r xmlns:w="http://schemas.openxmlformats.org/wordprocessingml/2006/main" w:rsidRPr="00532D6C">
              <w:rPr>
                <w:rFonts w:ascii="GHEA Grapalat" w:eastAsia="Times New Roman" w:hAnsi="GHEA Grapalat" w:cs="Arial"/>
                <w:sz w:val="20"/>
                <w:szCs w:val="20"/>
                <w:lang w:val="en-US"/>
              </w:rPr>
              <w:t xml:space="preserve">of</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case</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0"/>
                <w:lang w:val="en-US"/>
              </w:rPr>
            </w:pP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vAlign w:val="center"/>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en-US"/>
              </w:rPr>
              <w:t xml:space="preserve">2 </w:t>
            </w:r>
            <w:r xmlns:w="http://schemas.openxmlformats.org/wordprocessingml/2006/main" w:rsidRPr="00532D6C">
              <w:rPr>
                <w:rFonts w:ascii="GHEA Grapalat" w:eastAsia="Times New Roman" w:hAnsi="GHEA Grapalat" w:cs="Times New Roman"/>
                <w:sz w:val="20"/>
                <w:szCs w:val="20"/>
                <w:lang w:val="hy-AM"/>
              </w:rPr>
              <w:t xml:space="preserve">3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 </w:t>
            </w:r>
            <w:r xmlns:w="http://schemas.openxmlformats.org/wordprocessingml/2006/main" w:rsidRPr="00532D6C">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stamp </w:t>
            </w:r>
            <w:r xmlns:w="http://schemas.openxmlformats.org/wordprocessingml/2006/main" w:rsidRPr="00532D6C">
              <w:rPr>
                <w:rFonts w:ascii="GHEA Grapalat" w:eastAsia="Times New Roman" w:hAnsi="GHEA Grapalat" w:cs="Arial"/>
                <w:sz w:val="20"/>
                <w:szCs w:val="20"/>
                <w:lang w:val="en-US"/>
              </w:rPr>
              <w:t xml:space="preserve">of </w:t>
            </w:r>
            <w:r xmlns:w="http://schemas.openxmlformats.org/wordprocessingml/2006/main" w:rsidRPr="00532D6C">
              <w:rPr>
                <w:rFonts w:ascii="GHEA Grapalat" w:eastAsia="Times New Roman" w:hAnsi="GHEA Grapalat" w:cs="Arial"/>
                <w:sz w:val="20"/>
                <w:szCs w:val="20"/>
                <w:lang w:val="en-US"/>
              </w:rPr>
              <w:t xml:space="preserve">the organization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branch </w:t>
            </w:r>
            <w:r xmlns:w="http://schemas.openxmlformats.org/wordprocessingml/2006/main" w:rsidRPr="00532D6C">
              <w:rPr>
                <w:rFonts w:ascii="GHEA Grapalat" w:eastAsia="Times New Roman" w:hAnsi="GHEA Grapalat" w:cs="Times New Roman"/>
                <w:sz w:val="20"/>
                <w:szCs w:val="20"/>
                <w:lang w:val="en-US"/>
              </w:rPr>
              <w:t xml:space="preserve">).</w:t>
            </w:r>
            <w:r xmlns:w="http://schemas.openxmlformats.org/wordprocessingml/2006/main" w:rsidRPr="00532D6C">
              <w:rPr>
                <w:rFonts w:ascii="GHEA Grapalat" w:eastAsia="Times New Roman" w:hAnsi="GHEA Grapalat" w:cs="Arial"/>
                <w:sz w:val="20"/>
                <w:szCs w:val="20"/>
                <w:lang w:val="hy-AM"/>
              </w:rPr>
              <w:lastRenderedPageBreak xmlns:w="http://schemas.openxmlformats.org/wordprocessingml/2006/main"/>
            </w:r>
            <w:r xmlns:w="http://schemas.openxmlformats.org/wordprocessingml/2006/main" w:rsidRPr="00532D6C">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lastRenderedPageBreak xmlns:w="http://schemas.openxmlformats.org/wordprocessingml/2006/main"/>
            </w: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demand letter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of </w:t>
            </w:r>
            <w:r xmlns:w="http://schemas.openxmlformats.org/wordprocessingml/2006/main" w:rsidRPr="00532D6C">
              <w:rPr>
                <w:rFonts w:ascii="GHEA Grapalat" w:eastAsia="Times New Roman" w:hAnsi="GHEA Grapalat" w:cs="Arial"/>
                <w:sz w:val="20"/>
                <w:szCs w:val="20"/>
                <w:lang w:val="en-US"/>
              </w:rPr>
              <w:t xml:space="preserve">the organization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paper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lastRenderedPageBreak xmlns:w="http://schemas.openxmlformats.org/wordprocessingml/2006/main"/>
            </w:r>
            <w:r xmlns:w="http://schemas.openxmlformats.org/wordprocessingml/2006/main" w:rsidRPr="00532D6C">
              <w:rPr>
                <w:rFonts w:ascii="GHEA Grapalat" w:eastAsia="Times New Roman" w:hAnsi="GHEA Grapalat" w:cs="Arial"/>
                <w:sz w:val="20"/>
                <w:szCs w:val="20"/>
                <w:lang w:val="en-US"/>
              </w:rPr>
              <w:t xml:space="preserve">manner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submitted</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full </w:t>
            </w:r>
            <w:r xmlns:w="http://schemas.openxmlformats.org/wordprocessingml/2006/main" w:rsidRPr="00532D6C">
              <w:rPr>
                <w:rFonts w:ascii="GHEA Grapalat" w:eastAsia="Times New Roman" w:hAnsi="GHEA Grapalat" w:cs="Arial"/>
                <w:sz w:val="20"/>
                <w:szCs w:val="20"/>
                <w:lang w:val="en-US"/>
              </w:rPr>
              <w:t xml:space="preserve">of</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case</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0"/>
                <w:lang w:val="en-US"/>
              </w:rPr>
            </w:pP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Times New Roman"/>
                <w:sz w:val="20"/>
                <w:szCs w:val="20"/>
                <w:lang w:val="en-US"/>
              </w:rPr>
              <w:lastRenderedPageBreak xmlns:w="http://schemas.openxmlformats.org/wordprocessingml/2006/main"/>
            </w:r>
            <w:r xmlns:w="http://schemas.openxmlformats.org/wordprocessingml/2006/main" w:rsidRPr="00532D6C">
              <w:rPr>
                <w:rFonts w:ascii="GHEA Grapalat" w:eastAsia="Times New Roman" w:hAnsi="GHEA Grapalat" w:cs="Times New Roman"/>
                <w:sz w:val="20"/>
                <w:szCs w:val="20"/>
                <w:lang w:val="en-US"/>
              </w:rPr>
              <w:t xml:space="preserve">2 </w:t>
            </w:r>
            <w:r xmlns:w="http://schemas.openxmlformats.org/wordprocessingml/2006/main" w:rsidRPr="00532D6C">
              <w:rPr>
                <w:rFonts w:ascii="GHEA Grapalat" w:eastAsia="Times New Roman" w:hAnsi="GHEA Grapalat" w:cs="Times New Roman"/>
                <w:sz w:val="20"/>
                <w:szCs w:val="20"/>
                <w:lang w:val="hy-AM"/>
              </w:rPr>
              <w:t xml:space="preserve">3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c:</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to the payer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attendant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financial</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 </w:t>
            </w:r>
            <w:r xmlns:w="http://schemas.openxmlformats.org/wordprocessingml/2006/main" w:rsidRPr="00532D6C">
              <w:rPr>
                <w:rFonts w:ascii="GHEA Grapalat" w:eastAsia="Times New Roman" w:hAnsi="GHEA Grapalat" w:cs="Arial"/>
                <w:sz w:val="20"/>
                <w:szCs w:val="20"/>
                <w:lang w:val="hy-AM"/>
              </w:rPr>
              <w:t xml:space="preserve">the organization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branch </w:t>
            </w:r>
            <w:r xmlns:w="http://schemas.openxmlformats.org/wordprocessingml/2006/main" w:rsidRPr="00532D6C">
              <w:rPr>
                <w:rFonts w:ascii="GHEA Grapalat" w:eastAsia="Times New Roman" w:hAnsi="GHEA Grapalat" w:cs="Times New Roman"/>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performance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date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hour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minute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the payer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by </w:t>
            </w:r>
            <w:r xmlns:w="http://schemas.openxmlformats.org/wordprocessingml/2006/main" w:rsidRPr="00532D6C">
              <w:rPr>
                <w:rFonts w:ascii="GHEA Grapalat" w:eastAsia="Times New Roman" w:hAnsi="GHEA Grapalat" w:cs="Arial"/>
                <w:sz w:val="20"/>
                <w:szCs w:val="20"/>
                <w:lang w:val="en-US"/>
              </w:rPr>
              <w:t xml:space="preserve">the organization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branch </w:t>
            </w:r>
            <w:r xmlns:w="http://schemas.openxmlformats.org/wordprocessingml/2006/main" w:rsidRPr="00532D6C">
              <w:rPr>
                <w:rFonts w:ascii="GHEA Grapalat" w:eastAsia="Times New Roman" w:hAnsi="GHEA Grapalat" w:cs="Times New Roman"/>
                <w:sz w:val="20"/>
                <w:szCs w:val="20"/>
                <w:lang w:val="en-US"/>
              </w:rPr>
              <w:t xml:space="preserv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mandatory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noted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is</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of demand</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performance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date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hour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minute</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0"/>
                <w:lang w:val="en-US"/>
              </w:rPr>
            </w:pP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en-US"/>
              </w:rPr>
              <w:t xml:space="preserve">2 </w:t>
            </w:r>
            <w:r xmlns:w="http://schemas.openxmlformats.org/wordprocessingml/2006/main" w:rsidRPr="00532D6C">
              <w:rPr>
                <w:rFonts w:ascii="GHEA Grapalat" w:eastAsia="Times New Roman" w:hAnsi="GHEA Grapalat" w:cs="Times New Roman"/>
                <w:sz w:val="20"/>
                <w:szCs w:val="20"/>
                <w:lang w:val="hy-AM"/>
              </w:rPr>
              <w:t xml:space="preserve">4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 </w:t>
            </w:r>
            <w:r xmlns:w="http://schemas.openxmlformats.org/wordprocessingml/2006/main" w:rsidRPr="00532D6C">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the 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employee </w:t>
            </w:r>
            <w:r xmlns:w="http://schemas.openxmlformats.org/wordprocessingml/2006/main" w:rsidRPr="00532D6C">
              <w:rPr>
                <w:rFonts w:ascii="GHEA Grapalat" w:eastAsia="Times New Roman" w:hAnsi="GHEA Grapalat" w:cs="Arial"/>
                <w:sz w:val="20"/>
                <w:szCs w:val="20"/>
                <w:lang w:val="en-US"/>
              </w:rPr>
              <w:t xml:space="preserve">of the organization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branch </w:t>
            </w:r>
            <w:r xmlns:w="http://schemas.openxmlformats.org/wordprocessingml/2006/main" w:rsidRPr="00532D6C">
              <w:rPr>
                <w:rFonts w:ascii="GHEA Grapalat" w:eastAsia="Times New Roman" w:hAnsi="GHEA Grapalat" w:cs="Times New Roman"/>
                <w:sz w:val="20"/>
                <w:szCs w:val="20"/>
                <w:lang w:val="en-US"/>
              </w:rPr>
              <w:t xml:space="preserv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no</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hy-AM"/>
              </w:rPr>
              <w:t xml:space="preserve">to be completed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demand letter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the 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of </w:t>
            </w:r>
            <w:r xmlns:w="http://schemas.openxmlformats.org/wordprocessingml/2006/main" w:rsidRPr="00532D6C">
              <w:rPr>
                <w:rFonts w:ascii="GHEA Grapalat" w:eastAsia="Times New Roman" w:hAnsi="GHEA Grapalat" w:cs="Arial"/>
                <w:sz w:val="20"/>
                <w:szCs w:val="20"/>
                <w:lang w:val="en-US"/>
              </w:rPr>
              <w:t xml:space="preserve">the organization</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to </w:t>
            </w:r>
            <w:r xmlns:w="http://schemas.openxmlformats.org/wordprocessingml/2006/main" w:rsidRPr="00532D6C">
              <w:rPr>
                <w:rFonts w:ascii="GHEA Grapalat" w:eastAsia="Times New Roman" w:hAnsi="GHEA Grapalat" w:cs="Arial"/>
                <w:sz w:val="20"/>
                <w:szCs w:val="20"/>
                <w:lang w:val="en-US"/>
              </w:rPr>
              <w:t xml:space="preserve">present</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case </w:t>
            </w:r>
            <w:r xmlns:w="http://schemas.openxmlformats.org/wordprocessingml/2006/main" w:rsidRPr="00532D6C">
              <w:rPr>
                <w:rFonts w:ascii="GHEA Grapalat" w:eastAsia="Times New Roman" w:hAnsi="GHEA Grapalat" w:cs="Times New Roman"/>
                <w:sz w:val="20"/>
                <w:szCs w:val="20"/>
                <w:lang w:val="hy-AM"/>
              </w:rPr>
              <w:t xml:space="preserve">where</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sidDel="00DF049B">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of an employee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the signature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put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paper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manner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submitted</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demand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0"/>
                <w:lang w:val="en-US"/>
              </w:rPr>
            </w:pP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en-US"/>
              </w:rPr>
              <w:t xml:space="preserve">2 </w:t>
            </w:r>
            <w:r xmlns:w="http://schemas.openxmlformats.org/wordprocessingml/2006/main" w:rsidRPr="00532D6C">
              <w:rPr>
                <w:rFonts w:ascii="GHEA Grapalat" w:eastAsia="Times New Roman" w:hAnsi="GHEA Grapalat" w:cs="Times New Roman"/>
                <w:sz w:val="20"/>
                <w:szCs w:val="20"/>
                <w:lang w:val="hy-AM"/>
              </w:rPr>
              <w:t xml:space="preserve">4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 </w:t>
            </w:r>
            <w:r xmlns:w="http://schemas.openxmlformats.org/wordprocessingml/2006/main" w:rsidRPr="00532D6C">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the 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stamp </w:t>
            </w:r>
            <w:r xmlns:w="http://schemas.openxmlformats.org/wordprocessingml/2006/main" w:rsidRPr="00532D6C">
              <w:rPr>
                <w:rFonts w:ascii="GHEA Grapalat" w:eastAsia="Times New Roman" w:hAnsi="GHEA Grapalat" w:cs="Arial"/>
                <w:sz w:val="20"/>
                <w:szCs w:val="20"/>
                <w:lang w:val="en-US"/>
              </w:rPr>
              <w:t xml:space="preserve">of </w:t>
            </w:r>
            <w:r xmlns:w="http://schemas.openxmlformats.org/wordprocessingml/2006/main" w:rsidRPr="00532D6C">
              <w:rPr>
                <w:rFonts w:ascii="GHEA Grapalat" w:eastAsia="Times New Roman" w:hAnsi="GHEA Grapalat" w:cs="Arial"/>
                <w:sz w:val="20"/>
                <w:szCs w:val="20"/>
                <w:lang w:val="en-US"/>
              </w:rPr>
              <w:t xml:space="preserve">the organization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branch </w:t>
            </w:r>
            <w:r xmlns:w="http://schemas.openxmlformats.org/wordprocessingml/2006/main" w:rsidRPr="00532D6C">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hy-AM"/>
              </w:rPr>
              <w:t xml:space="preserve">to be completed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demand letter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the latter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to </w:t>
            </w:r>
            <w:r xmlns:w="http://schemas.openxmlformats.org/wordprocessingml/2006/main" w:rsidRPr="00532D6C">
              <w:rPr>
                <w:rFonts w:ascii="GHEA Grapalat" w:eastAsia="Times New Roman" w:hAnsi="GHEA Grapalat" w:cs="Arial"/>
                <w:sz w:val="20"/>
                <w:szCs w:val="20"/>
                <w:lang w:val="en-US"/>
              </w:rPr>
              <w:t xml:space="preserve">present</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case </w:t>
            </w:r>
            <w:r xmlns:w="http://schemas.openxmlformats.org/wordprocessingml/2006/main" w:rsidRPr="00532D6C">
              <w:rPr>
                <w:rFonts w:ascii="GHEA Grapalat" w:eastAsia="Times New Roman" w:hAnsi="GHEA Grapalat" w:cs="Times New Roman"/>
                <w:sz w:val="20"/>
                <w:szCs w:val="20"/>
                <w:lang w:val="hy-AM"/>
              </w:rPr>
              <w:t xml:space="preserve">where</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sidDel="00DF049B">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stamp</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put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paper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manner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submitted</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demand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0"/>
                <w:lang w:val="en-US"/>
              </w:rPr>
            </w:pPr>
          </w:p>
        </w:tc>
      </w:tr>
      <w:tr w:rsidR="00532D6C" w:rsidRPr="004C0DFD" w:rsidTr="00532D6C">
        <w:tc>
          <w:tcPr>
            <w:tcW w:w="72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Times New Roman"/>
                <w:sz w:val="20"/>
                <w:szCs w:val="20"/>
                <w:lang w:val="en-US"/>
              </w:rPr>
              <w:t xml:space="preserve">2 </w:t>
            </w:r>
            <w:r xmlns:w="http://schemas.openxmlformats.org/wordprocessingml/2006/main" w:rsidRPr="00532D6C">
              <w:rPr>
                <w:rFonts w:ascii="GHEA Grapalat" w:eastAsia="Times New Roman" w:hAnsi="GHEA Grapalat" w:cs="Times New Roman"/>
                <w:sz w:val="20"/>
                <w:szCs w:val="20"/>
                <w:lang w:val="hy-AM"/>
              </w:rPr>
              <w:t xml:space="preserve">4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c:</w:t>
            </w:r>
          </w:p>
        </w:tc>
        <w:tc>
          <w:tcPr>
            <w:tcW w:w="1938"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to the beneficiary</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attendant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financial</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organization</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date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hour </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minute</w:t>
            </w:r>
          </w:p>
        </w:tc>
        <w:tc>
          <w:tcPr>
            <w:tcW w:w="20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hy-AM"/>
              </w:rPr>
              <w:t xml:space="preserve">no</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mandatory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0"/>
                <w:lang w:val="en-US"/>
              </w:rPr>
            </w:pPr>
            <w:r xmlns:w="http://schemas.openxmlformats.org/wordprocessingml/2006/main" w:rsidRPr="00532D6C">
              <w:rPr>
                <w:rFonts w:ascii="GHEA Grapalat" w:eastAsia="Times New Roman" w:hAnsi="GHEA Grapalat" w:cs="Arial"/>
                <w:sz w:val="20"/>
                <w:szCs w:val="20"/>
                <w:lang w:val="hy-AM"/>
              </w:rPr>
              <w:t xml:space="preserve">to be completed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payment</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demand letter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the latter</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to </w:t>
            </w:r>
            <w:r xmlns:w="http://schemas.openxmlformats.org/wordprocessingml/2006/main" w:rsidRPr="00532D6C">
              <w:rPr>
                <w:rFonts w:ascii="GHEA Grapalat" w:eastAsia="Times New Roman" w:hAnsi="GHEA Grapalat" w:cs="Arial"/>
                <w:sz w:val="20"/>
                <w:szCs w:val="20"/>
                <w:lang w:val="en-US"/>
              </w:rPr>
              <w:t xml:space="preserve">present</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case </w:t>
            </w:r>
            <w:r xmlns:w="http://schemas.openxmlformats.org/wordprocessingml/2006/main" w:rsidRPr="00532D6C">
              <w:rPr>
                <w:rFonts w:ascii="GHEA Grapalat" w:eastAsia="Times New Roman" w:hAnsi="GHEA Grapalat" w:cs="Times New Roman"/>
                <w:sz w:val="20"/>
                <w:szCs w:val="20"/>
                <w:lang w:val="hy-AM"/>
              </w:rPr>
              <w:t xml:space="preserve">where</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sidDel="00DF049B">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hereby</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data</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hy-AM"/>
              </w:rPr>
              <w:t xml:space="preserve">put</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are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en-US"/>
              </w:rPr>
              <w:t xml:space="preserve">paper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manner</w:t>
            </w:r>
            <w:r xmlns:w="http://schemas.openxmlformats.org/wordprocessingml/2006/main" w:rsidRPr="00532D6C">
              <w:rPr>
                <w:rFonts w:ascii="GHEA Grapalat" w:eastAsia="Times New Roman" w:hAnsi="GHEA Grapalat" w:cs="Times New Roman"/>
                <w:sz w:val="20"/>
                <w:szCs w:val="20"/>
                <w:lang w:val="en-US"/>
              </w:rPr>
              <w:t xml:space="preserve"> </w:t>
            </w:r>
            <w:r xmlns:w="http://schemas.openxmlformats.org/wordprocessingml/2006/main" w:rsidRPr="00532D6C">
              <w:rPr>
                <w:rFonts w:ascii="GHEA Grapalat" w:eastAsia="Times New Roman" w:hAnsi="GHEA Grapalat" w:cs="Arial"/>
                <w:sz w:val="20"/>
                <w:szCs w:val="20"/>
                <w:lang w:val="en-US"/>
              </w:rPr>
              <w:t xml:space="preserve">submitted</w:t>
            </w:r>
            <w:r xmlns:w="http://schemas.openxmlformats.org/wordprocessingml/2006/main" w:rsidRPr="00532D6C">
              <w:rPr>
                <w:rFonts w:ascii="GHEA Grapalat" w:eastAsia="Times New Roman" w:hAnsi="GHEA Grapalat" w:cs="Arial"/>
                <w:sz w:val="20"/>
                <w:szCs w:val="20"/>
                <w:lang w:val="hy-AM"/>
              </w:rPr>
              <w:t xml:space="preserve">​</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demand</w:t>
            </w:r>
            <w:r xmlns:w="http://schemas.openxmlformats.org/wordprocessingml/2006/main" w:rsidRPr="00532D6C">
              <w:rPr>
                <w:rFonts w:ascii="GHEA Grapalat" w:eastAsia="Times New Roman" w:hAnsi="GHEA Grapalat" w:cs="Times New Roma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0"/>
                <w:lang w:val="en-US"/>
              </w:rPr>
            </w:pPr>
          </w:p>
        </w:tc>
      </w:tr>
    </w:tbl>
    <w:p w:rsidR="00532D6C" w:rsidRPr="00532D6C" w:rsidRDefault="00532D6C" w:rsidP="00106D44">
      <w:pPr>
        <w:tabs>
          <w:tab w:val="left" w:pos="426"/>
        </w:tabs>
        <w:spacing w:after="0" w:line="360" w:lineRule="auto"/>
        <w:jc w:val="right"/>
        <w:rPr>
          <w:rFonts w:ascii="GHEA Grapalat" w:eastAsia="Times New Roman" w:hAnsi="GHEA Grapalat" w:cs="Sylfaen"/>
          <w:sz w:val="20"/>
          <w:szCs w:val="20"/>
          <w:lang w:val="en-US"/>
        </w:rPr>
      </w:pPr>
    </w:p>
    <w:p w:rsidR="00532D6C" w:rsidRPr="00532D6C" w:rsidRDefault="00532D6C" w:rsidP="00106D44">
      <w:pPr>
        <w:tabs>
          <w:tab w:val="left" w:pos="426"/>
        </w:tabs>
        <w:spacing w:after="0" w:line="360" w:lineRule="auto"/>
        <w:jc w:val="right"/>
        <w:rPr>
          <w:rFonts w:ascii="GHEA Grapalat" w:eastAsia="Times New Roman" w:hAnsi="GHEA Grapalat" w:cs="Sylfaen"/>
          <w:sz w:val="20"/>
          <w:szCs w:val="20"/>
          <w:lang w:val="en-US"/>
        </w:rPr>
      </w:pPr>
    </w:p>
    <w:p w:rsidR="00532D6C" w:rsidRPr="00532D6C" w:rsidRDefault="00532D6C" w:rsidP="00106D44">
      <w:pPr>
        <w:tabs>
          <w:tab w:val="left" w:pos="426"/>
        </w:tabs>
        <w:spacing w:after="0" w:line="360" w:lineRule="auto"/>
        <w:jc w:val="right"/>
        <w:rPr>
          <w:rFonts w:ascii="GHEA Grapalat" w:eastAsia="Times New Roman" w:hAnsi="GHEA Grapalat" w:cs="Sylfaen"/>
          <w:sz w:val="20"/>
          <w:szCs w:val="20"/>
          <w:lang w:val="en-US"/>
        </w:rPr>
      </w:pPr>
    </w:p>
    <w:p w:rsidR="00532D6C" w:rsidRPr="00532D6C" w:rsidRDefault="00532D6C" w:rsidP="00106D44">
      <w:pPr>
        <w:tabs>
          <w:tab w:val="left" w:pos="426"/>
        </w:tabs>
        <w:spacing w:after="0" w:line="360" w:lineRule="auto"/>
        <w:jc w:val="right"/>
        <w:rPr>
          <w:rFonts w:ascii="GHEA Grapalat" w:eastAsia="Times New Roman" w:hAnsi="GHEA Grapalat" w:cs="Sylfaen"/>
          <w:sz w:val="20"/>
          <w:szCs w:val="20"/>
          <w:lang w:val="en-US"/>
        </w:rPr>
      </w:pP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Sylfaen"/>
          <w:b/>
          <w:sz w:val="20"/>
          <w:szCs w:val="20"/>
          <w:lang w:val="hy-AM"/>
        </w:rPr>
      </w:pPr>
      <w:r xmlns:w="http://schemas.openxmlformats.org/wordprocessingml/2006/main" w:rsidRPr="00532D6C">
        <w:rPr>
          <w:rFonts w:ascii="GHEA Grapalat" w:eastAsia="Times New Roman" w:hAnsi="GHEA Grapalat" w:cs="Times New Roman"/>
          <w:b/>
          <w:sz w:val="20"/>
          <w:szCs w:val="20"/>
          <w:lang w:val="hy-AM"/>
        </w:rPr>
        <w:br xmlns:w="http://schemas.openxmlformats.org/wordprocessingml/2006/main" w:type="page"/>
      </w:r>
      <w:r xmlns:w="http://schemas.openxmlformats.org/wordprocessingml/2006/main" w:rsidRPr="00532D6C">
        <w:rPr>
          <w:rFonts w:ascii="GHEA Grapalat" w:eastAsia="Times New Roman" w:hAnsi="GHEA Grapalat" w:cs="Sylfaen"/>
          <w:b/>
          <w:sz w:val="20"/>
          <w:szCs w:val="20"/>
          <w:lang w:val="hy-AM"/>
        </w:rPr>
        <w:lastRenderedPageBreak xmlns:w="http://schemas.openxmlformats.org/wordprocessingml/2006/main"/>
      </w:r>
      <w:r xmlns:w="http://schemas.openxmlformats.org/wordprocessingml/2006/main" w:rsidRPr="00532D6C">
        <w:rPr>
          <w:rFonts w:ascii="GHEA Grapalat" w:eastAsia="Times New Roman" w:hAnsi="GHEA Grapalat" w:cs="Sylfaen"/>
          <w:b/>
          <w:sz w:val="20"/>
          <w:szCs w:val="20"/>
          <w:lang w:val="hy-AM"/>
        </w:rPr>
        <w:t xml:space="preserve"> </w:t>
      </w:r>
    </w:p>
    <w:p w:rsidR="00532D6C" w:rsidRPr="00532D6C" w:rsidRDefault="00532D6C" w:rsidP="00106D44">
      <w:pPr>
        <w:tabs>
          <w:tab w:val="left" w:pos="426"/>
        </w:tabs>
        <w:spacing w:after="0" w:line="240" w:lineRule="auto"/>
        <w:jc w:val="center"/>
        <w:rPr>
          <w:rFonts w:ascii="GHEA Grapalat" w:eastAsia="Times New Roman" w:hAnsi="GHEA Grapalat" w:cs="Sylfaen"/>
          <w:b/>
          <w:sz w:val="24"/>
          <w:szCs w:val="24"/>
          <w:lang w:val="hy-AM"/>
        </w:rPr>
      </w:pP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Sylfaen"/>
          <w:b/>
          <w:sz w:val="20"/>
          <w:szCs w:val="20"/>
          <w:lang w:val="hy-AM"/>
        </w:rPr>
      </w:pPr>
      <w:r xmlns:w="http://schemas.openxmlformats.org/wordprocessingml/2006/main" w:rsidRPr="00532D6C">
        <w:rPr>
          <w:rFonts w:ascii="GHEA Grapalat" w:eastAsia="Times New Roman" w:hAnsi="GHEA Grapalat" w:cs="Arial"/>
          <w:b/>
          <w:sz w:val="20"/>
          <w:szCs w:val="20"/>
          <w:lang w:val="hy-AM"/>
        </w:rPr>
        <w:t xml:space="preserve">Appendix </w:t>
      </w:r>
      <w:r xmlns:w="http://schemas.openxmlformats.org/wordprocessingml/2006/main" w:rsidRPr="00532D6C">
        <w:rPr>
          <w:rFonts w:ascii="GHEA Grapalat" w:eastAsia="Times New Roman" w:hAnsi="GHEA Grapalat" w:cs="Sylfaen"/>
          <w:b/>
          <w:sz w:val="20"/>
          <w:szCs w:val="20"/>
          <w:lang w:val="hy-AM"/>
        </w:rPr>
        <w:t xml:space="preserve">6</w:t>
      </w:r>
    </w:p>
    <w:p w:rsidR="00532D6C" w:rsidRPr="00532D6C" w:rsidRDefault="004C0DFD" w:rsidP="00106D44">
      <w:pPr xmlns:w="http://schemas.openxmlformats.org/wordprocessingml/2006/main">
        <w:tabs>
          <w:tab w:val="left" w:pos="426"/>
        </w:tabs>
        <w:spacing w:after="0" w:line="240" w:lineRule="auto"/>
        <w:jc w:val="right"/>
        <w:rPr>
          <w:rFonts w:ascii="GHEA Grapalat" w:eastAsia="Times New Roman" w:hAnsi="GHEA Grapalat" w:cs="Arial"/>
          <w:b/>
          <w:sz w:val="20"/>
          <w:szCs w:val="20"/>
          <w:lang w:val="es-ES"/>
        </w:rPr>
      </w:pPr>
      <w:r xmlns:w="http://schemas.openxmlformats.org/wordprocessingml/2006/main">
        <w:rPr>
          <w:rFonts w:ascii="Arial" w:eastAsia="Times New Roman" w:hAnsi="Arial" w:cs="Arial"/>
          <w:b/>
          <w:color w:val="000000"/>
          <w:sz w:val="20"/>
          <w:szCs w:val="27"/>
          <w:lang w:val="af-ZA"/>
        </w:rPr>
        <w:t xml:space="preserve">LM-THAT-GHAPSDB-25/03</w:t>
      </w:r>
      <w:r xmlns:w="http://schemas.openxmlformats.org/wordprocessingml/2006/main" w:rsidR="002D32DD">
        <w:rPr>
          <w:rFonts w:ascii="GHEA Grapalat" w:eastAsia="Times New Roman" w:hAnsi="GHEA Grapalat" w:cs="Arial"/>
          <w:b/>
          <w:color w:val="000000"/>
          <w:sz w:val="20"/>
          <w:szCs w:val="27"/>
          <w:lang w:val="af-ZA"/>
        </w:rPr>
        <w:t xml:space="preserve"> </w:t>
      </w:r>
      <w:r xmlns:w="http://schemas.openxmlformats.org/wordprocessingml/2006/main" w:rsidR="00532D6C" w:rsidRPr="00532D6C">
        <w:rPr>
          <w:rFonts w:ascii="GHEA Grapalat" w:eastAsia="Times New Roman" w:hAnsi="GHEA Grapalat" w:cs="Times New Roman"/>
          <w:b/>
          <w:color w:val="000000"/>
          <w:sz w:val="20"/>
          <w:szCs w:val="27"/>
          <w:lang w:val="af-ZA"/>
        </w:rPr>
        <w:t xml:space="preserve"> </w:t>
      </w:r>
      <w:r xmlns:w="http://schemas.openxmlformats.org/wordprocessingml/2006/main" w:rsidR="00532D6C" w:rsidRPr="00532D6C">
        <w:rPr>
          <w:rFonts w:ascii="GHEA Grapalat" w:eastAsia="Times New Roman" w:hAnsi="GHEA Grapalat" w:cs="Arial"/>
          <w:b/>
          <w:sz w:val="20"/>
          <w:szCs w:val="20"/>
          <w:lang w:val="es-ES"/>
        </w:rPr>
        <w:t xml:space="preserve">with code</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Arial"/>
          <w:b/>
          <w:sz w:val="20"/>
          <w:szCs w:val="20"/>
          <w:lang w:val="es-ES"/>
        </w:rPr>
      </w:pPr>
      <w:r xmlns:w="http://schemas.openxmlformats.org/wordprocessingml/2006/main" w:rsidRPr="00532D6C">
        <w:rPr>
          <w:rFonts w:ascii="GHEA Grapalat" w:eastAsia="Times New Roman" w:hAnsi="GHEA Grapalat" w:cs="Arial"/>
          <w:b/>
          <w:sz w:val="20"/>
          <w:szCs w:val="20"/>
          <w:lang w:val="es-ES"/>
        </w:rPr>
        <w:t xml:space="preserve">quote</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of inquiry</w:t>
      </w:r>
      <w:r xmlns:w="http://schemas.openxmlformats.org/wordprocessingml/2006/main" w:rsidRPr="00532D6C">
        <w:rPr>
          <w:rFonts w:ascii="GHEA Grapalat" w:eastAsia="Times New Roman" w:hAnsi="GHEA Grapalat" w:cs="Sylfaen"/>
          <w:b/>
          <w:sz w:val="20"/>
          <w:szCs w:val="20"/>
          <w:lang w:val="es-ES"/>
        </w:rPr>
        <w:t xml:space="preserve"> </w:t>
      </w:r>
      <w:r xmlns:w="http://schemas.openxmlformats.org/wordprocessingml/2006/main" w:rsidRPr="00532D6C">
        <w:rPr>
          <w:rFonts w:ascii="GHEA Grapalat" w:eastAsia="Times New Roman" w:hAnsi="GHEA Grapalat" w:cs="Arial"/>
          <w:b/>
          <w:sz w:val="20"/>
          <w:szCs w:val="20"/>
          <w:lang w:val="es-ES"/>
        </w:rPr>
        <w:t xml:space="preserve">of invitation</w:t>
      </w:r>
    </w:p>
    <w:p w:rsidR="00532D6C" w:rsidRPr="00532D6C" w:rsidRDefault="00532D6C" w:rsidP="00106D44">
      <w:pPr>
        <w:tabs>
          <w:tab w:val="left" w:pos="426"/>
        </w:tabs>
        <w:spacing w:after="0" w:line="240" w:lineRule="auto"/>
        <w:jc w:val="right"/>
        <w:rPr>
          <w:rFonts w:ascii="GHEA Grapalat" w:eastAsia="Times New Roman" w:hAnsi="GHEA Grapalat" w:cs="Times New Roman"/>
          <w:sz w:val="20"/>
          <w:szCs w:val="24"/>
          <w:lang w:val="es-ES"/>
        </w:rPr>
      </w:pPr>
    </w:p>
    <w:p w:rsidR="00532D6C" w:rsidRPr="00532D6C" w:rsidRDefault="00532D6C" w:rsidP="00106D44">
      <w:pPr>
        <w:tabs>
          <w:tab w:val="left" w:pos="426"/>
          <w:tab w:val="left" w:pos="2268"/>
        </w:tabs>
        <w:spacing w:after="0" w:line="240" w:lineRule="auto"/>
        <w:jc w:val="right"/>
        <w:rPr>
          <w:rFonts w:ascii="GHEA Grapalat" w:eastAsia="Times New Roman" w:hAnsi="GHEA Grapalat" w:cs="Times New Roman"/>
          <w:sz w:val="24"/>
          <w:szCs w:val="24"/>
          <w:lang w:val="hy-AM"/>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Cs w:val="24"/>
          <w:lang w:val="hy-AM"/>
        </w:rPr>
      </w:pPr>
      <w:r xmlns:w="http://schemas.openxmlformats.org/wordprocessingml/2006/main" w:rsidRPr="00532D6C">
        <w:rPr>
          <w:rFonts w:ascii="GHEA Grapalat" w:eastAsia="Times New Roman" w:hAnsi="GHEA Grapalat" w:cs="Arial"/>
          <w:b/>
          <w:szCs w:val="24"/>
          <w:lang w:val="hy-AM"/>
        </w:rPr>
        <w:t xml:space="preserve">STATE</w:t>
      </w:r>
      <w:r xmlns:w="http://schemas.openxmlformats.org/wordprocessingml/2006/main" w:rsidRPr="00532D6C">
        <w:rPr>
          <w:rFonts w:ascii="GHEA Grapalat" w:eastAsia="Times New Roman" w:hAnsi="GHEA Grapalat" w:cs="Times Armenian"/>
          <w:b/>
          <w:szCs w:val="24"/>
          <w:lang w:val="hy-AM"/>
        </w:rPr>
        <w:t xml:space="preserve">  </w:t>
      </w:r>
      <w:r xmlns:w="http://schemas.openxmlformats.org/wordprocessingml/2006/main" w:rsidRPr="00532D6C">
        <w:rPr>
          <w:rFonts w:ascii="GHEA Grapalat" w:eastAsia="Times New Roman" w:hAnsi="GHEA Grapalat" w:cs="Arial"/>
          <w:b/>
          <w:szCs w:val="24"/>
          <w:lang w:val="hy-AM"/>
        </w:rPr>
        <w:t xml:space="preserve">NEEDS</w:t>
      </w:r>
      <w:r xmlns:w="http://schemas.openxmlformats.org/wordprocessingml/2006/main" w:rsidRPr="00532D6C">
        <w:rPr>
          <w:rFonts w:ascii="GHEA Grapalat" w:eastAsia="Times New Roman" w:hAnsi="GHEA Grapalat" w:cs="Times Armenian"/>
          <w:b/>
          <w:szCs w:val="24"/>
          <w:lang w:val="hy-AM"/>
        </w:rPr>
        <w:t xml:space="preserve"> </w:t>
      </w:r>
      <w:r xmlns:w="http://schemas.openxmlformats.org/wordprocessingml/2006/main" w:rsidRPr="00532D6C">
        <w:rPr>
          <w:rFonts w:ascii="GHEA Grapalat" w:eastAsia="Times New Roman" w:hAnsi="GHEA Grapalat" w:cs="Arial"/>
          <w:b/>
          <w:szCs w:val="24"/>
          <w:lang w:val="hy-AM"/>
        </w:rPr>
        <w:t xml:space="preserve">FOR:</w:t>
      </w:r>
      <w:r xmlns:w="http://schemas.openxmlformats.org/wordprocessingml/2006/main" w:rsidRPr="00532D6C">
        <w:rPr>
          <w:rFonts w:ascii="GHEA Grapalat" w:eastAsia="Times New Roman" w:hAnsi="GHEA Grapalat" w:cs="Sylfaen"/>
          <w:b/>
          <w:szCs w:val="24"/>
          <w:lang w:val="hy-AM"/>
        </w:rPr>
        <w:t xml:space="preserve"> </w:t>
      </w:r>
      <w:r xmlns:w="http://schemas.openxmlformats.org/wordprocessingml/2006/main" w:rsidRPr="00532D6C">
        <w:rPr>
          <w:rFonts w:ascii="GHEA Grapalat" w:eastAsia="Times New Roman" w:hAnsi="GHEA Grapalat" w:cs="Arial"/>
          <w:b/>
          <w:szCs w:val="24"/>
          <w:lang w:val="hy-AM"/>
        </w:rPr>
        <w:t xml:space="preserve">OF THE PRODUCT</w:t>
      </w:r>
      <w:r xmlns:w="http://schemas.openxmlformats.org/wordprocessingml/2006/main" w:rsidRPr="00532D6C">
        <w:rPr>
          <w:rFonts w:ascii="GHEA Grapalat" w:eastAsia="Times New Roman" w:hAnsi="GHEA Grapalat" w:cs="Sylfaen"/>
          <w:b/>
          <w:szCs w:val="24"/>
          <w:lang w:val="hy-AM"/>
        </w:rPr>
        <w:t xml:space="preserve"> </w:t>
      </w:r>
      <w:r xmlns:w="http://schemas.openxmlformats.org/wordprocessingml/2006/main" w:rsidRPr="00532D6C">
        <w:rPr>
          <w:rFonts w:ascii="GHEA Grapalat" w:eastAsia="Times New Roman" w:hAnsi="GHEA Grapalat" w:cs="Arial"/>
          <w:b/>
          <w:szCs w:val="24"/>
          <w:lang w:val="hy-AM"/>
        </w:rPr>
        <w:t xml:space="preserve">SUPPLY</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Armenian"/>
          <w:b/>
          <w:sz w:val="24"/>
          <w:szCs w:val="24"/>
          <w:lang w:val="hy-AM"/>
        </w:rPr>
      </w:pPr>
      <w:r xmlns:w="http://schemas.openxmlformats.org/wordprocessingml/2006/main" w:rsidRPr="00532D6C">
        <w:rPr>
          <w:rFonts w:ascii="GHEA Grapalat" w:eastAsia="Times New Roman" w:hAnsi="GHEA Grapalat" w:cs="Arial"/>
          <w:b/>
          <w:szCs w:val="24"/>
          <w:lang w:val="hy-AM"/>
        </w:rPr>
        <w:t xml:space="preserve">CONTRACT:</w:t>
      </w:r>
      <w:r xmlns:w="http://schemas.openxmlformats.org/wordprocessingml/2006/main" w:rsidRPr="00532D6C">
        <w:rPr>
          <w:rFonts w:ascii="GHEA Grapalat" w:eastAsia="Times New Roman" w:hAnsi="GHEA Grapalat" w:cs="Times Armenian"/>
          <w:b/>
          <w:szCs w:val="24"/>
          <w:lang w:val="hy-AM"/>
        </w:rPr>
        <w:t xml:space="preserve">   </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4"/>
          <w:szCs w:val="24"/>
          <w:u w:val="single"/>
          <w:lang w:val="hy-AM"/>
        </w:rPr>
      </w:pPr>
      <w:r xmlns:w="http://schemas.openxmlformats.org/wordprocessingml/2006/main" w:rsidRPr="00532D6C">
        <w:rPr>
          <w:rFonts w:ascii="GHEA Grapalat" w:eastAsia="Times New Roman" w:hAnsi="GHEA Grapalat" w:cs="Times New Roman"/>
          <w:b/>
          <w:sz w:val="24"/>
          <w:szCs w:val="24"/>
          <w:lang w:val="hy-AM"/>
        </w:rPr>
        <w:t xml:space="preserve">N:</w:t>
      </w:r>
      <w:r xmlns:w="http://schemas.openxmlformats.org/wordprocessingml/2006/main" w:rsidRPr="00532D6C">
        <w:rPr>
          <w:rFonts w:ascii="GHEA Grapalat" w:eastAsia="Times New Roman" w:hAnsi="GHEA Grapalat" w:cs="Times New Roman"/>
          <w:b/>
          <w:sz w:val="24"/>
          <w:szCs w:val="24"/>
          <w:u w:val="single"/>
          <w:lang w:val="hy-AM"/>
        </w:rPr>
        <w:tab xmlns:w="http://schemas.openxmlformats.org/wordprocessingml/2006/main"/>
      </w:r>
      <w:r xmlns:w="http://schemas.openxmlformats.org/wordprocessingml/2006/main" w:rsidRPr="00532D6C">
        <w:rPr>
          <w:rFonts w:ascii="GHEA Grapalat" w:eastAsia="Times New Roman" w:hAnsi="GHEA Grapalat" w:cs="Times New Roman"/>
          <w:b/>
          <w:sz w:val="24"/>
          <w:szCs w:val="24"/>
          <w:u w:val="single"/>
          <w:lang w:val="hy-AM"/>
        </w:rPr>
        <w:tab xmlns:w="http://schemas.openxmlformats.org/wordprocessingml/2006/main"/>
      </w:r>
      <w:r xmlns:w="http://schemas.openxmlformats.org/wordprocessingml/2006/main" w:rsidRPr="00532D6C">
        <w:rPr>
          <w:rFonts w:ascii="GHEA Grapalat" w:eastAsia="Times New Roman" w:hAnsi="GHEA Grapalat" w:cs="Times New Roman"/>
          <w:b/>
          <w:sz w:val="24"/>
          <w:szCs w:val="24"/>
          <w:u w:val="single"/>
          <w:lang w:val="hy-AM"/>
        </w:rPr>
        <w:tab xmlns:w="http://schemas.openxmlformats.org/wordprocessingml/2006/main"/>
      </w:r>
      <w:r xmlns:w="http://schemas.openxmlformats.org/wordprocessingml/2006/main" w:rsidRPr="00532D6C">
        <w:rPr>
          <w:rFonts w:ascii="GHEA Grapalat" w:eastAsia="Times New Roman" w:hAnsi="GHEA Grapalat" w:cs="Times New Roman"/>
          <w:b/>
          <w:sz w:val="24"/>
          <w:szCs w:val="24"/>
          <w:u w:val="single"/>
          <w:lang w:val="hy-AM"/>
        </w:rPr>
        <w:tab xmlns:w="http://schemas.openxmlformats.org/wordprocessingml/2006/main"/>
      </w:r>
    </w:p>
    <w:p w:rsidR="00532D6C" w:rsidRPr="00532D6C" w:rsidRDefault="00532D6C" w:rsidP="00106D44">
      <w:pPr>
        <w:tabs>
          <w:tab w:val="left" w:pos="426"/>
        </w:tabs>
        <w:spacing w:after="0" w:line="240" w:lineRule="auto"/>
        <w:jc w:val="center"/>
        <w:rPr>
          <w:rFonts w:ascii="GHEA Grapalat" w:eastAsia="Times New Roman" w:hAnsi="GHEA Grapalat" w:cs="Sylfaen"/>
          <w:sz w:val="20"/>
          <w:szCs w:val="24"/>
          <w:lang w:val="hy-AM"/>
        </w:rPr>
      </w:pPr>
    </w:p>
    <w:p w:rsidR="00532D6C" w:rsidRPr="00532D6C" w:rsidRDefault="00532D6C" w:rsidP="00106D44">
      <w:pPr xmlns:w="http://schemas.openxmlformats.org/wordprocessingml/2006/main">
        <w:tabs>
          <w:tab w:val="left" w:pos="426"/>
          <w:tab w:val="left" w:pos="720"/>
          <w:tab w:val="left" w:pos="1440"/>
          <w:tab w:val="left" w:pos="8865"/>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Sylfaen"/>
          <w:sz w:val="20"/>
          <w:szCs w:val="24"/>
          <w:lang w:val="hy-AM"/>
        </w:rPr>
        <w:tab xmlns:w="http://schemas.openxmlformats.org/wordprocessingml/2006/main"/>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 </w:t>
      </w:r>
      <w:r xmlns:w="http://schemas.openxmlformats.org/wordprocessingml/2006/main" w:rsidRPr="00532D6C">
        <w:rPr>
          <w:rFonts w:ascii="GHEA Grapalat" w:eastAsia="Times New Roman" w:hAnsi="GHEA Grapalat" w:cs="Sylfaen"/>
          <w:sz w:val="20"/>
          <w:szCs w:val="24"/>
          <w:lang w:val="hy-AM"/>
        </w:rPr>
        <w:t xml:space="preserve">.</w:t>
      </w:r>
      <w:r xmlns:w="http://schemas.openxmlformats.org/wordprocessingml/2006/main" w:rsidRPr="00532D6C">
        <w:rPr>
          <w:rFonts w:ascii="GHEA Grapalat" w:eastAsia="Times New Roman" w:hAnsi="GHEA Grapalat" w:cs="Sylfaen"/>
          <w:sz w:val="20"/>
          <w:szCs w:val="24"/>
          <w:u w:val="single"/>
          <w:lang w:val="hy-AM"/>
        </w:rPr>
        <w:t xml:space="preserve">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Times New Roman"/>
          <w:sz w:val="24"/>
          <w:szCs w:val="24"/>
          <w:lang w:val="hy-AM"/>
        </w:rPr>
        <w:t xml:space="preserve">"</w:t>
      </w:r>
      <w:r xmlns:w="http://schemas.openxmlformats.org/wordprocessingml/2006/main" w:rsidRPr="00532D6C">
        <w:rPr>
          <w:rFonts w:ascii="GHEA Grapalat" w:eastAsia="Times New Roman" w:hAnsi="GHEA Grapalat" w:cs="Times New Roman"/>
          <w:sz w:val="24"/>
          <w:szCs w:val="24"/>
          <w:u w:val="single"/>
          <w:lang w:val="hy-AM"/>
        </w:rPr>
        <w:t xml:space="preserve">     </w:t>
      </w:r>
      <w:r xmlns:w="http://schemas.openxmlformats.org/wordprocessingml/2006/main" w:rsidRPr="00532D6C">
        <w:rPr>
          <w:rFonts w:ascii="GHEA Grapalat" w:eastAsia="Times New Roman" w:hAnsi="GHEA Grapalat" w:cs="Times New Roman"/>
          <w:sz w:val="24"/>
          <w:szCs w:val="24"/>
          <w:lang w:val="hy-AM"/>
        </w:rPr>
        <w:t xml:space="preserve">»</w:t>
      </w:r>
      <w:r xmlns:w="http://schemas.openxmlformats.org/wordprocessingml/2006/main" w:rsidRPr="00532D6C">
        <w:rPr>
          <w:rFonts w:ascii="GHEA Grapalat" w:eastAsia="Times New Roman" w:hAnsi="GHEA Grapalat" w:cs="Times New Roman"/>
          <w:sz w:val="24"/>
          <w:szCs w:val="24"/>
          <w:u w:val="single"/>
          <w:lang w:val="hy-AM"/>
        </w:rPr>
        <w:t xml:space="preserve">          </w:t>
      </w:r>
      <w:r xmlns:w="http://schemas.openxmlformats.org/wordprocessingml/2006/main" w:rsidRPr="00532D6C">
        <w:rPr>
          <w:rFonts w:ascii="GHEA Grapalat" w:eastAsia="Times New Roman" w:hAnsi="GHEA Grapalat" w:cs="Times New Roman"/>
          <w:sz w:val="24"/>
          <w:szCs w:val="24"/>
          <w:lang w:val="hy-AM"/>
        </w:rPr>
        <w:t xml:space="preserve"> </w:t>
      </w:r>
      <w:r xmlns:w="http://schemas.openxmlformats.org/wordprocessingml/2006/main" w:rsidRPr="00532D6C">
        <w:rPr>
          <w:rFonts w:ascii="GHEA Grapalat" w:eastAsia="Times New Roman" w:hAnsi="GHEA Grapalat" w:cs="Sylfaen"/>
          <w:sz w:val="20"/>
          <w:szCs w:val="24"/>
          <w:lang w:val="hy-AM"/>
        </w:rPr>
        <w:t xml:space="preserve">20 </w:t>
      </w:r>
      <w:r xmlns:w="http://schemas.openxmlformats.org/wordprocessingml/2006/main" w:rsidRPr="00532D6C">
        <w:rPr>
          <w:rFonts w:ascii="GHEA Grapalat" w:eastAsia="Times New Roman" w:hAnsi="GHEA Grapalat" w:cs="Arial"/>
          <w:sz w:val="20"/>
          <w:szCs w:val="24"/>
          <w:lang w:val="hy-AM"/>
        </w:rPr>
        <w:t xml:space="preserve">years</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w:tabs>
          <w:tab w:val="left" w:pos="426"/>
          <w:tab w:val="left" w:pos="720"/>
          <w:tab w:val="left" w:pos="1440"/>
          <w:tab w:val="left" w:pos="8865"/>
        </w:tabs>
        <w:spacing w:after="0" w:line="240" w:lineRule="auto"/>
        <w:jc w:val="both"/>
        <w:rPr>
          <w:rFonts w:ascii="GHEA Grapalat" w:eastAsia="Times New Roman" w:hAnsi="GHEA Grapalat" w:cs="Sylfaen"/>
          <w:sz w:val="20"/>
          <w:szCs w:val="24"/>
          <w:lang w:val="hy-AM"/>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4"/>
          <w:szCs w:val="24"/>
          <w:u w:val="single"/>
          <w:lang w:val="hy-AM"/>
        </w:rPr>
        <w:t xml:space="preserve">______ </w:t>
      </w:r>
      <w:r xmlns:w="http://schemas.openxmlformats.org/wordprocessingml/2006/main" w:rsidRPr="00532D6C">
        <w:rPr>
          <w:rFonts w:ascii="GHEA Grapalat" w:eastAsia="Times New Roman" w:hAnsi="GHEA Grapalat" w:cs="Times New Roman"/>
          <w:sz w:val="20"/>
          <w:szCs w:val="24"/>
          <w:lang w:val="hy-AM"/>
        </w:rPr>
        <w:t xml:space="preserve">is</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face </w:t>
      </w:r>
      <w:r xmlns:w="http://schemas.openxmlformats.org/wordprocessingml/2006/main" w:rsidRPr="00532D6C">
        <w:rPr>
          <w:rFonts w:ascii="GHEA Grapalat" w:eastAsia="Times New Roman" w:hAnsi="GHEA Grapalat" w:cs="Times New Roman"/>
          <w:sz w:val="20"/>
          <w:szCs w:val="24"/>
          <w:lang w:val="hy-AM"/>
        </w:rPr>
        <w:t xml:space="preserve">_____</w:t>
      </w:r>
      <w:r xmlns:w="http://schemas.openxmlformats.org/wordprocessingml/2006/main" w:rsidRPr="00532D6C">
        <w:rPr>
          <w:rFonts w:ascii="GHEA Grapalat" w:eastAsia="Times New Roman" w:hAnsi="GHEA Grapalat" w:cs="Times New Roman"/>
          <w:sz w:val="20"/>
          <w:szCs w:val="24"/>
          <w:u w:val="single"/>
          <w:lang w:val="hy-AM"/>
        </w:rPr>
        <w:t xml:space="preserve">                     </w:t>
      </w:r>
      <w:r xmlns:w="http://schemas.openxmlformats.org/wordprocessingml/2006/main" w:rsidRPr="00532D6C">
        <w:rPr>
          <w:rFonts w:ascii="GHEA Grapalat" w:eastAsia="Times New Roman" w:hAnsi="GHEA Grapalat" w:cs="Times New Roman"/>
          <w:sz w:val="20"/>
          <w:szCs w:val="24"/>
          <w:lang w:val="hy-AM"/>
        </w:rPr>
        <w:t xml:space="preserve">of </w:t>
      </w:r>
      <w:r xmlns:w="http://schemas.openxmlformats.org/wordprocessingml/2006/main" w:rsidRPr="00532D6C">
        <w:rPr>
          <w:rFonts w:ascii="GHEA Grapalat" w:eastAsia="Times New Roman" w:hAnsi="GHEA Grapalat" w:cs="Arial"/>
          <w:sz w:val="20"/>
          <w:szCs w:val="24"/>
          <w:lang w:val="hy-AM"/>
        </w:rPr>
        <w:t xml:space="preserve">which</w:t>
      </w:r>
      <w:r xmlns:w="http://schemas.openxmlformats.org/wordprocessingml/2006/main" w:rsidRPr="00532D6C">
        <w:rPr>
          <w:rFonts w:ascii="GHEA Grapalat" w:eastAsia="Times New Roman" w:hAnsi="GHEA Grapalat" w:cs="Times New Roman"/>
          <w:sz w:val="20"/>
          <w:szCs w:val="24"/>
          <w:lang w:val="hy-AM"/>
        </w:rPr>
        <w:t xml:space="preserve">​</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action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u w:val="single"/>
          <w:lang w:val="hy-AM"/>
        </w:rPr>
        <w:t xml:space="preserve">                                    </w:t>
      </w:r>
      <w:r xmlns:w="http://schemas.openxmlformats.org/wordprocessingml/2006/main" w:rsidRPr="00532D6C">
        <w:rPr>
          <w:rFonts w:ascii="GHEA Grapalat" w:eastAsia="Times New Roman" w:hAnsi="GHEA Grapalat" w:cs="Times New Roman"/>
          <w:sz w:val="20"/>
          <w:szCs w:val="24"/>
          <w:lang w:val="hy-AM"/>
        </w:rPr>
        <w:t xml:space="preserve">of</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charter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based 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on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now 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Times New Roman"/>
          <w:sz w:val="24"/>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Buyer </w:t>
      </w:r>
      <w:r xmlns:w="http://schemas.openxmlformats.org/wordprocessingml/2006/main" w:rsidRPr="00532D6C">
        <w:rPr>
          <w:rFonts w:ascii="GHEA Grapalat" w:eastAsia="Times New Roman" w:hAnsi="GHEA Grapalat" w:cs="Times New Roman"/>
          <w:sz w:val="24"/>
          <w:szCs w:val="24"/>
          <w:lang w:val="hy-AM"/>
        </w:rPr>
        <w:t xml:space="preserve">"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 </w:t>
      </w:r>
      <w:r xmlns:w="http://schemas.openxmlformats.org/wordprocessingml/2006/main" w:rsidRPr="00532D6C">
        <w:rPr>
          <w:rFonts w:ascii="GHEA Grapalat" w:eastAsia="Times New Roman" w:hAnsi="GHEA Grapalat" w:cs="Times New Roman"/>
          <w:sz w:val="20"/>
          <w:szCs w:val="24"/>
          <w:lang w:val="hy-AM"/>
        </w:rPr>
        <w:t xml:space="preserve">__________________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face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director </w:t>
      </w:r>
      <w:r xmlns:w="http://schemas.openxmlformats.org/wordprocessingml/2006/main" w:rsidRPr="00532D6C">
        <w:rPr>
          <w:rFonts w:ascii="GHEA Grapalat" w:eastAsia="Times New Roman" w:hAnsi="GHEA Grapalat" w:cs="Arial"/>
          <w:sz w:val="20"/>
          <w:szCs w:val="24"/>
          <w:lang w:val="hy-AM"/>
        </w:rPr>
        <w:t xml:space="preserve">of </w:t>
      </w:r>
      <w:r xmlns:w="http://schemas.openxmlformats.org/wordprocessingml/2006/main" w:rsidRPr="00532D6C">
        <w:rPr>
          <w:rFonts w:ascii="GHEA Grapalat" w:eastAsia="Times New Roman" w:hAnsi="GHEA Grapalat" w:cs="Times New Roman"/>
          <w:sz w:val="20"/>
          <w:szCs w:val="24"/>
          <w:lang w:val="hy-AM"/>
        </w:rPr>
        <w:t xml:space="preserve">_____________________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which</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action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Times New Roman"/>
          <w:sz w:val="20"/>
          <w:szCs w:val="24"/>
          <w:u w:val="single"/>
          <w:lang w:val="hy-AM"/>
        </w:rPr>
        <w:t xml:space="preserve">                       </w:t>
      </w:r>
      <w:r xmlns:w="http://schemas.openxmlformats.org/wordprocessingml/2006/main" w:rsidRPr="00532D6C">
        <w:rPr>
          <w:rFonts w:ascii="GHEA Grapalat" w:eastAsia="Times New Roman" w:hAnsi="GHEA Grapalat" w:cs="Times New Roman"/>
          <w:sz w:val="20"/>
          <w:szCs w:val="24"/>
          <w:lang w:val="hy-AM"/>
        </w:rPr>
        <w:t xml:space="preserve">of</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charter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based 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on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now 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Times New Roman"/>
          <w:sz w:val="24"/>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Seller </w:t>
      </w:r>
      <w:r xmlns:w="http://schemas.openxmlformats.org/wordprocessingml/2006/main" w:rsidRPr="00532D6C">
        <w:rPr>
          <w:rFonts w:ascii="GHEA Grapalat" w:eastAsia="Times New Roman" w:hAnsi="GHEA Grapalat" w:cs="Times New Roman"/>
          <w:sz w:val="24"/>
          <w:szCs w:val="24"/>
          <w:lang w:val="hy-AM"/>
        </w:rPr>
        <w:t xml:space="preser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other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sealed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following:</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about.</w:t>
      </w:r>
    </w:p>
    <w:p w:rsidR="00532D6C" w:rsidRPr="00532D6C" w:rsidRDefault="00532D6C" w:rsidP="00106D44">
      <w:pPr>
        <w:tabs>
          <w:tab w:val="left" w:pos="426"/>
        </w:tabs>
        <w:spacing w:after="0" w:line="240" w:lineRule="auto"/>
        <w:jc w:val="both"/>
        <w:rPr>
          <w:rFonts w:ascii="GHEA Grapalat" w:eastAsia="Times New Roman" w:hAnsi="GHEA Grapalat" w:cs="Times New Roman"/>
          <w:b/>
          <w:sz w:val="20"/>
          <w:szCs w:val="24"/>
          <w:lang w:val="hy-AM"/>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Armenian"/>
          <w:b/>
          <w:sz w:val="20"/>
          <w:szCs w:val="24"/>
          <w:lang w:val="hy-AM"/>
        </w:rPr>
      </w:pPr>
      <w:r xmlns:w="http://schemas.openxmlformats.org/wordprocessingml/2006/main" w:rsidRPr="00532D6C">
        <w:rPr>
          <w:rFonts w:ascii="GHEA Grapalat" w:eastAsia="Times New Roman" w:hAnsi="GHEA Grapalat" w:cs="Times New Roman"/>
          <w:b/>
          <w:sz w:val="20"/>
          <w:szCs w:val="24"/>
          <w:lang w:val="hy-AM"/>
        </w:rPr>
        <w:t xml:space="preserve">1. </w:t>
      </w:r>
      <w:r xmlns:w="http://schemas.openxmlformats.org/wordprocessingml/2006/main" w:rsidRPr="00532D6C">
        <w:rPr>
          <w:rFonts w:ascii="GHEA Grapalat" w:eastAsia="Times New Roman" w:hAnsi="GHEA Grapalat" w:cs="Arial"/>
          <w:b/>
          <w:sz w:val="20"/>
          <w:szCs w:val="24"/>
          <w:lang w:val="hy-AM"/>
        </w:rPr>
        <w:t xml:space="preserve">AGREEMENT</w:t>
      </w:r>
      <w:r xmlns:w="http://schemas.openxmlformats.org/wordprocessingml/2006/main" w:rsidRPr="00532D6C">
        <w:rPr>
          <w:rFonts w:ascii="GHEA Grapalat" w:eastAsia="Times New Roman" w:hAnsi="GHEA Grapalat" w:cs="Times Armeni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SUBJECT:</w:t>
      </w:r>
    </w:p>
    <w:p w:rsidR="00532D6C" w:rsidRPr="00532D6C" w:rsidRDefault="00532D6C" w:rsidP="00106D44">
      <w:pPr>
        <w:tabs>
          <w:tab w:val="left" w:pos="426"/>
        </w:tabs>
        <w:spacing w:after="0" w:line="240" w:lineRule="auto"/>
        <w:jc w:val="center"/>
        <w:rPr>
          <w:rFonts w:ascii="GHEA Grapalat" w:eastAsia="Times New Roman" w:hAnsi="GHEA Grapalat" w:cs="Times Armenian"/>
          <w:b/>
          <w:sz w:val="20"/>
          <w:szCs w:val="24"/>
          <w:lang w:val="hy-AM"/>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Armeni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1.1. </w:t>
      </w:r>
      <w:r xmlns:w="http://schemas.openxmlformats.org/wordprocessingml/2006/main" w:rsidRPr="00532D6C">
        <w:rPr>
          <w:rFonts w:ascii="GHEA Grapalat" w:eastAsia="Times New Roman" w:hAnsi="GHEA Grapalat" w:cs="Arial"/>
          <w:sz w:val="20"/>
          <w:szCs w:val="24"/>
          <w:lang w:val="hy-AM"/>
        </w:rPr>
        <w:t xml:space="preserve">The seller</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undertake</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 </w:t>
      </w:r>
      <w:r xmlns:w="http://schemas.openxmlformats.org/wordprocessingml/2006/main" w:rsidRPr="00532D6C">
        <w:rPr>
          <w:rFonts w:ascii="GHEA Grapalat" w:eastAsia="Times New Roman" w:hAnsi="GHEA Grapalat" w:cs="Arial"/>
          <w:sz w:val="20"/>
          <w:szCs w:val="24"/>
          <w:lang w:val="hy-AM"/>
        </w:rPr>
        <w:t xml:space="preserve">by the contract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hereinafter </w:t>
      </w:r>
      <w:r xmlns:w="http://schemas.openxmlformats.org/wordprocessingml/2006/main" w:rsidRPr="00532D6C">
        <w:rPr>
          <w:rFonts w:ascii="GHEA Grapalat" w:eastAsia="Times New Roman" w:hAnsi="GHEA Grapalat" w:cs="Times Armenian"/>
          <w:sz w:val="20"/>
          <w:szCs w:val="24"/>
          <w:lang w:val="hy-AM"/>
        </w:rPr>
        <w:t xml:space="preserve">referred to </w:t>
      </w:r>
      <w:r xmlns:w="http://schemas.openxmlformats.org/wordprocessingml/2006/main" w:rsidRPr="00532D6C">
        <w:rPr>
          <w:rFonts w:ascii="GHEA Grapalat" w:eastAsia="Times New Roman" w:hAnsi="GHEA Grapalat" w:cs="Arial"/>
          <w:sz w:val="20"/>
          <w:szCs w:val="24"/>
          <w:lang w:val="hy-AM"/>
        </w:rPr>
        <w:t xml:space="preserve">as the contract </w:t>
      </w:r>
      <w:r xmlns:w="http://schemas.openxmlformats.org/wordprocessingml/2006/main" w:rsidRPr="00532D6C">
        <w:rPr>
          <w:rFonts w:ascii="GHEA Grapalat" w:eastAsia="Times New Roman" w:hAnsi="GHEA Grapalat" w:cs="Sylfaen"/>
          <w:sz w:val="20"/>
          <w:szCs w:val="24"/>
          <w:lang w:val="hy-AM"/>
        </w:rPr>
        <w:t xml:space="preserve">).</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order </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volumes </w:t>
      </w:r>
      <w:r xmlns:w="http://schemas.openxmlformats.org/wordprocessingml/2006/main" w:rsidRPr="00532D6C">
        <w:rPr>
          <w:rFonts w:ascii="GHEA Grapalat" w:eastAsia="Times New Roman" w:hAnsi="GHEA Grapalat" w:cs="Sylfaen"/>
          <w:sz w:val="20"/>
          <w:szCs w:val="24"/>
          <w:lang w:val="hy-AM"/>
        </w:rPr>
        <w:t xml:space="preserve">,</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within the deadlines</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at the address</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buyer</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supply</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 Annex </w:t>
      </w:r>
      <w:r xmlns:w="http://schemas.openxmlformats.org/wordprocessingml/2006/main" w:rsidRPr="00532D6C">
        <w:rPr>
          <w:rFonts w:ascii="GHEA Grapalat" w:eastAsia="Times New Roman" w:hAnsi="GHEA Grapalat" w:cs="Times Armenian"/>
          <w:sz w:val="20"/>
          <w:szCs w:val="24"/>
          <w:lang w:val="hy-AM"/>
        </w:rPr>
        <w:t xml:space="preserve">N 1 </w:t>
      </w:r>
      <w:r xmlns:w="http://schemas.openxmlformats.org/wordprocessingml/2006/main" w:rsidRPr="00532D6C">
        <w:rPr>
          <w:rFonts w:ascii="GHEA Grapalat" w:eastAsia="Times New Roman" w:hAnsi="GHEA Grapalat" w:cs="Arial"/>
          <w:sz w:val="20"/>
          <w:szCs w:val="24"/>
          <w:lang w:val="hy-AM"/>
        </w:rPr>
        <w:t xml:space="preserve">of the contract </w:t>
      </w:r>
      <w:r xmlns:w="http://schemas.openxmlformats.org/wordprocessingml/2006/main" w:rsidRPr="00532D6C">
        <w:rPr>
          <w:rFonts w:ascii="GHEA Grapalat" w:eastAsia="Times New Roman" w:hAnsi="GHEA Grapalat" w:cs="Sylfaen"/>
          <w:sz w:val="20"/>
          <w:szCs w:val="24"/>
          <w:lang w:val="hy-AM"/>
        </w:rPr>
        <w:t xml:space="preserve">:</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Technical</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profile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purchase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 schedule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product </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hereinafter </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product </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buyer</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undertake</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accept</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product</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pay</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it</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Times Armenian"/>
          <w:sz w:val="20"/>
          <w:szCs w:val="24"/>
          <w:lang w:val="hy-AM"/>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b/>
          <w:sz w:val="20"/>
          <w:szCs w:val="24"/>
          <w:lang w:val="hy-AM"/>
        </w:rPr>
      </w:pP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Times New Roman"/>
          <w:b/>
          <w:sz w:val="20"/>
          <w:szCs w:val="24"/>
          <w:lang w:val="hy-AM"/>
        </w:rPr>
        <w:t xml:space="preserve">2. </w:t>
      </w:r>
      <w:r xmlns:w="http://schemas.openxmlformats.org/wordprocessingml/2006/main" w:rsidRPr="00532D6C">
        <w:rPr>
          <w:rFonts w:ascii="GHEA Grapalat" w:eastAsia="Times New Roman" w:hAnsi="GHEA Grapalat" w:cs="Arial"/>
          <w:b/>
          <w:sz w:val="20"/>
          <w:szCs w:val="24"/>
          <w:lang w:val="hy-AM"/>
        </w:rPr>
        <w:t xml:space="preserve">PARTIES</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THE RIGHTS</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AND:</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RESPONSIBILITIES</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b/>
          <w:sz w:val="20"/>
          <w:szCs w:val="24"/>
          <w:lang w:val="hy-AM"/>
        </w:rPr>
      </w:pPr>
      <w:r xmlns:w="http://schemas.openxmlformats.org/wordprocessingml/2006/main" w:rsidRPr="00532D6C">
        <w:rPr>
          <w:rFonts w:ascii="GHEA Grapalat" w:eastAsia="Times New Roman" w:hAnsi="GHEA Grapalat" w:cs="Times New Roman"/>
          <w:b/>
          <w:sz w:val="20"/>
          <w:szCs w:val="24"/>
          <w:lang w:val="hy-AM"/>
        </w:rPr>
        <w:t xml:space="preserve">2.1 </w:t>
      </w:r>
      <w:r xmlns:w="http://schemas.openxmlformats.org/wordprocessingml/2006/main" w:rsidRPr="00532D6C">
        <w:rPr>
          <w:rFonts w:ascii="GHEA Grapalat" w:eastAsia="Times New Roman" w:hAnsi="GHEA Grapalat" w:cs="Arial"/>
          <w:b/>
          <w:sz w:val="20"/>
          <w:szCs w:val="24"/>
          <w:lang w:val="hy-AM"/>
        </w:rPr>
        <w:t xml:space="preserve">The Buyer</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right</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has </w:t>
      </w:r>
      <w:r xmlns:w="http://schemas.openxmlformats.org/wordprocessingml/2006/main" w:rsidRPr="00532D6C">
        <w:rPr>
          <w:rFonts w:ascii="GHEA Grapalat" w:eastAsia="Times New Roman" w:hAnsi="GHEA Grapalat" w:cs="Times New Roman"/>
          <w:b/>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2.1.1 </w:t>
      </w:r>
      <w:r xmlns:w="http://schemas.openxmlformats.org/wordprocessingml/2006/main" w:rsidRPr="00532D6C">
        <w:rPr>
          <w:rFonts w:ascii="GHEA Grapalat" w:eastAsia="Times New Roman" w:hAnsi="GHEA Grapalat" w:cs="Arial"/>
          <w:sz w:val="20"/>
          <w:szCs w:val="24"/>
          <w:lang w:val="hy-AM"/>
        </w:rPr>
        <w:t xml:space="preserve">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within the deadline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Seller's: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not to deliver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case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give up</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product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supply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deadlines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 violated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Times New Roman"/>
          <w:sz w:val="20"/>
          <w:szCs w:val="24"/>
          <w:u w:val="single"/>
          <w:lang w:val="hy-AM"/>
        </w:rPr>
        <w:t xml:space="preserve">10:00</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day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more</w:t>
      </w:r>
      <w:r xmlns:w="http://schemas.openxmlformats.org/wordprocessingml/2006/main" w:rsidRPr="00532D6C">
        <w:rPr>
          <w:rFonts w:ascii="GHEA Grapalat" w:eastAsia="Times New Roman" w:hAnsi="GHEA Grapalat" w:cs="Times New Roma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2.1.2 </w:t>
      </w: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give up</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inappropriate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quality </w:t>
      </w:r>
      <w:r xmlns:w="http://schemas.openxmlformats.org/wordprocessingml/2006/main" w:rsidRPr="00532D6C">
        <w:rPr>
          <w:rFonts w:ascii="GHEA Grapalat" w:eastAsia="Times New Roman" w:hAnsi="GHEA Grapalat" w:cs="Arial"/>
          <w:sz w:val="20"/>
          <w:szCs w:val="24"/>
          <w:lang w:val="hy-AM"/>
        </w:rPr>
        <w:t xml:space="preserve">under </w:t>
      </w:r>
      <w:r xmlns:w="http://schemas.openxmlformats.org/wordprocessingml/2006/main" w:rsidRPr="00532D6C">
        <w:rPr>
          <w:rFonts w:ascii="GHEA Grapalat" w:eastAsia="Times New Roman" w:hAnsi="GHEA Grapalat" w:cs="Times New Roman"/>
          <w:sz w:val="20"/>
          <w:szCs w:val="24"/>
          <w:lang w:val="hy-AM"/>
        </w:rPr>
        <w:t xml:space="preserve">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technical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specification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non-compliant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product </w:t>
      </w:r>
      <w:r xmlns:w="http://schemas.openxmlformats.org/wordprocessingml/2006/main" w:rsidRPr="00532D6C">
        <w:rPr>
          <w:rFonts w:ascii="GHEA Grapalat" w:eastAsia="Times New Roman" w:hAnsi="GHEA Grapalat" w:cs="Times New Roma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a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demand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repay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inappropriate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quality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be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because of</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done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expenses </w:t>
      </w:r>
      <w:r xmlns:w="http://schemas.openxmlformats.org/wordprocessingml/2006/main" w:rsidRPr="00532D6C">
        <w:rPr>
          <w:rFonts w:ascii="GHEA Grapalat" w:eastAsia="Times New Roman" w:hAnsi="GHEA Grapalat" w:cs="Times New Roma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b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not accept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product </w:t>
      </w:r>
      <w:r xmlns:w="http://schemas.openxmlformats.org/wordprocessingml/2006/main" w:rsidRPr="00532D6C">
        <w:rPr>
          <w:rFonts w:ascii="GHEA Grapalat" w:eastAsia="Times New Roman" w:hAnsi="GHEA Grapalat" w:cs="Times New Roman"/>
          <w:sz w:val="20"/>
          <w:szCs w:val="24"/>
          <w:lang w:val="hy-AM"/>
        </w:rPr>
        <w:t xml:space="preserve">is </w:t>
      </w:r>
      <w:r xmlns:w="http://schemas.openxmlformats.org/wordprocessingml/2006/main" w:rsidRPr="00532D6C">
        <w:rPr>
          <w:rFonts w:ascii="GHEA Grapalat" w:eastAsia="Times New Roman" w:hAnsi="GHEA Grapalat" w:cs="Arial"/>
          <w:sz w:val="20"/>
          <w:szCs w:val="24"/>
          <w:lang w:val="hy-AM"/>
        </w:rPr>
        <w:t xml:space="preserve">his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at discretion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defining</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inappropriate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quality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matching</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quality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free of charge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replacement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reasonable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term:</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demand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seller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pay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according to clause </w:t>
      </w:r>
      <w:r xmlns:w="http://schemas.openxmlformats.org/wordprocessingml/2006/main" w:rsidRPr="00532D6C">
        <w:rPr>
          <w:rFonts w:ascii="GHEA Grapalat" w:eastAsia="Times New Roman" w:hAnsi="GHEA Grapalat" w:cs="Times New Roman"/>
          <w:sz w:val="20"/>
          <w:szCs w:val="24"/>
          <w:lang w:val="hy-AM"/>
        </w:rPr>
        <w:t xml:space="preserve">6.3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w:t>
      </w:r>
      <w:r xmlns:w="http://schemas.openxmlformats.org/wordprocessingml/2006/main" w:rsidRPr="00532D6C">
        <w:rPr>
          <w:rFonts w:ascii="GHEA Grapalat" w:eastAsia="Times New Roman" w:hAnsi="GHEA Grapalat" w:cs="Times New Roman"/>
          <w:sz w:val="20"/>
          <w:szCs w:val="24"/>
          <w:lang w:val="hy-AM"/>
        </w:rPr>
        <w:t xml:space="preserve">fine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c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refuse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performing</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demand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return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paid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Times New Roman"/>
          <w:sz w:val="20"/>
          <w:szCs w:val="24"/>
          <w:lang w:val="hy-AM"/>
        </w:rPr>
        <w:t xml:space="preserve">the </w:t>
      </w:r>
      <w:r xmlns:w="http://schemas.openxmlformats.org/wordprocessingml/2006/main" w:rsidRPr="00532D6C">
        <w:rPr>
          <w:rFonts w:ascii="GHEA Grapalat" w:eastAsia="Times New Roman" w:hAnsi="GHEA Grapalat" w:cs="Arial"/>
          <w:sz w:val="20"/>
          <w:szCs w:val="24"/>
          <w:lang w:val="hy-AM"/>
        </w:rPr>
        <w:t xml:space="preserve">amount</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2.1.3 </w:t>
      </w: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give up</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determined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less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quantity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product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then </w:t>
      </w:r>
      <w:r xmlns:w="http://schemas.openxmlformats.org/wordprocessingml/2006/main" w:rsidRPr="00532D6C">
        <w:rPr>
          <w:rFonts w:ascii="GHEA Grapalat" w:eastAsia="Times New Roman" w:hAnsi="GHEA Grapalat" w:cs="Times New Roma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a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demand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complete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less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surrendered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amount </w:t>
      </w:r>
      <w:r xmlns:w="http://schemas.openxmlformats.org/wordprocessingml/2006/main" w:rsidRPr="00532D6C">
        <w:rPr>
          <w:rFonts w:ascii="GHEA Grapalat" w:eastAsia="Times New Roman" w:hAnsi="GHEA Grapalat" w:cs="Times New Roman"/>
          <w:sz w:val="20"/>
          <w:szCs w:val="24"/>
          <w:lang w:val="hy-AM"/>
        </w:rPr>
        <w:t xml:space="preserve">of</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b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refuse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surrendered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it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paying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be paid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demand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return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paid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amount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pay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according to clause </w:t>
      </w:r>
      <w:r xmlns:w="http://schemas.openxmlformats.org/wordprocessingml/2006/main" w:rsidRPr="00532D6C">
        <w:rPr>
          <w:rFonts w:ascii="GHEA Grapalat" w:eastAsia="Times New Roman" w:hAnsi="GHEA Grapalat" w:cs="Times New Roman"/>
          <w:sz w:val="20"/>
          <w:szCs w:val="24"/>
          <w:lang w:val="hy-AM"/>
        </w:rPr>
        <w:t xml:space="preserve">6.2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penalty </w:t>
      </w:r>
      <w:r xmlns:w="http://schemas.openxmlformats.org/wordprocessingml/2006/main" w:rsidRPr="00532D6C">
        <w:rPr>
          <w:rFonts w:ascii="GHEA Grapalat" w:eastAsia="Times New Roman" w:hAnsi="GHEA Grapalat" w:cs="Times New Roma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2.1.4 </w:t>
      </w: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give up</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kind of</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condition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violation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product</w:t>
      </w:r>
      <w:r xmlns:w="http://schemas.openxmlformats.org/wordprocessingml/2006/main" w:rsidRPr="00532D6C">
        <w:rPr>
          <w:rFonts w:ascii="GHEA Grapalat" w:eastAsia="Times New Roman" w:hAnsi="GHEA Grapalat" w:cs="Times New Roman"/>
          <w:sz w:val="20"/>
          <w:szCs w:val="24"/>
          <w:lang w:val="hy-AM"/>
        </w:rPr>
        <w:t xml:space="preserve">​</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choice </w:t>
      </w:r>
      <w:r xmlns:w="http://schemas.openxmlformats.org/wordprocessingml/2006/main" w:rsidRPr="00532D6C">
        <w:rPr>
          <w:rFonts w:ascii="GHEA Grapalat" w:eastAsia="Times New Roman" w:hAnsi="GHEA Grapalat" w:cs="Times New Roma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a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accept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kind of</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regarding</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provided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matching</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give up</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rest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products </w:t>
      </w:r>
      <w:r xmlns:w="http://schemas.openxmlformats.org/wordprocessingml/2006/main" w:rsidRPr="00532D6C">
        <w:rPr>
          <w:rFonts w:ascii="GHEA Grapalat" w:eastAsia="Times New Roman" w:hAnsi="GHEA Grapalat" w:cs="Times New Roma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b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refuse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surrendered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all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products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demand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pay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according to clause </w:t>
      </w:r>
      <w:r xmlns:w="http://schemas.openxmlformats.org/wordprocessingml/2006/main" w:rsidRPr="00532D6C">
        <w:rPr>
          <w:rFonts w:ascii="GHEA Grapalat" w:eastAsia="Times New Roman" w:hAnsi="GHEA Grapalat" w:cs="Times New Roman"/>
          <w:sz w:val="20"/>
          <w:szCs w:val="24"/>
          <w:lang w:val="hy-AM"/>
        </w:rPr>
        <w:t xml:space="preserve">6.2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penalty </w:t>
      </w:r>
      <w:r xmlns:w="http://schemas.openxmlformats.org/wordprocessingml/2006/main" w:rsidRPr="00532D6C">
        <w:rPr>
          <w:rFonts w:ascii="GHEA Grapalat" w:eastAsia="Times New Roman" w:hAnsi="GHEA Grapalat" w:cs="Times New Roma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c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demand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kind of</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regarding</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provided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non-compliant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free of charge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replacement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type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appropriate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product </w:t>
      </w:r>
      <w:r xmlns:w="http://schemas.openxmlformats.org/wordprocessingml/2006/main" w:rsidRPr="00532D6C">
        <w:rPr>
          <w:rFonts w:ascii="GHEA Grapalat" w:eastAsia="Times New Roman" w:hAnsi="GHEA Grapalat" w:cs="Times New Roma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2.1.5 </w:t>
      </w:r>
      <w:r xmlns:w="http://schemas.openxmlformats.org/wordprocessingml/2006/main" w:rsidRPr="00532D6C">
        <w:rPr>
          <w:rFonts w:ascii="GHEA Grapalat" w:eastAsia="Times New Roman" w:hAnsi="GHEA Grapalat" w:cs="Arial"/>
          <w:sz w:val="20"/>
          <w:szCs w:val="24"/>
          <w:lang w:val="hy-AM"/>
        </w:rPr>
        <w:t xml:space="preserve">Seller's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supply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dates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violation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case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at discretion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supply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new</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term:</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demand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seller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pay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according to clause </w:t>
      </w:r>
      <w:r xmlns:w="http://schemas.openxmlformats.org/wordprocessingml/2006/main" w:rsidRPr="00532D6C">
        <w:rPr>
          <w:rFonts w:ascii="GHEA Grapalat" w:eastAsia="Times New Roman" w:hAnsi="GHEA Grapalat" w:cs="Times New Roman"/>
          <w:sz w:val="20"/>
          <w:szCs w:val="24"/>
          <w:lang w:val="hy-AM"/>
        </w:rPr>
        <w:t xml:space="preserve">6.2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penalty.</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2.1.6 </w:t>
      </w:r>
      <w:r xmlns:w="http://schemas.openxmlformats.org/wordprocessingml/2006/main" w:rsidRPr="00532D6C">
        <w:rPr>
          <w:rFonts w:ascii="GHEA Grapalat" w:eastAsia="Times New Roman" w:hAnsi="GHEA Grapalat" w:cs="Arial"/>
          <w:sz w:val="20"/>
          <w:szCs w:val="24"/>
          <w:lang w:val="hy-AM"/>
        </w:rPr>
        <w:t xml:space="preserve">From the Seller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demand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repay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damages </w:t>
      </w:r>
      <w:r xmlns:w="http://schemas.openxmlformats.org/wordprocessingml/2006/main" w:rsidRPr="00532D6C">
        <w:rPr>
          <w:rFonts w:ascii="GHEA Grapalat" w:eastAsia="Times New Roman" w:hAnsi="GHEA Grapalat" w:cs="Times New Roman"/>
          <w:sz w:val="20"/>
          <w:szCs w:val="24"/>
          <w:lang w:val="hy-AM"/>
        </w:rPr>
        <w:t xml:space="preserve">if</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buyer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Seller's: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obligation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violate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as a result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solution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after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reasonable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within the deadline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other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person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more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high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however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reasonable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at a price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buy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product </w:t>
      </w:r>
      <w:r xmlns:w="http://schemas.openxmlformats.org/wordprocessingml/2006/main" w:rsidRPr="00532D6C">
        <w:rPr>
          <w:rFonts w:ascii="GHEA Grapalat" w:eastAsia="Times New Roman" w:hAnsi="GHEA Grapalat" w:cs="Times New Roman"/>
          <w:sz w:val="20"/>
          <w:szCs w:val="24"/>
          <w:lang w:val="hy-AM"/>
        </w:rPr>
        <w:t xml:space="preserve">under </w:t>
      </w:r>
      <w:r xmlns:w="http://schemas.openxmlformats.org/wordprocessingml/2006/main" w:rsidRPr="00532D6C">
        <w:rPr>
          <w:rFonts w:ascii="GHEA Grapalat" w:eastAsia="Times New Roman" w:hAnsi="GHEA Grapalat" w:cs="Arial"/>
          <w:sz w:val="20"/>
          <w:szCs w:val="24"/>
          <w:lang w:val="hy-AM"/>
        </w:rPr>
        <w:t xml:space="preserve">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intended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instead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it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instead of</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sealed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transaction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prices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between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difference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as </w:t>
      </w:r>
      <w:r xmlns:w="http://schemas.openxmlformats.org/wordprocessingml/2006/main" w:rsidRPr="00532D6C">
        <w:rPr>
          <w:rFonts w:ascii="GHEA Grapalat" w:eastAsia="Times New Roman" w:hAnsi="GHEA Grapalat" w:cs="Arial"/>
          <w:sz w:val="20"/>
          <w:szCs w:val="24"/>
          <w:lang w:val="hy-AM"/>
        </w:rPr>
        <w:t xml:space="preserve">much </w:t>
      </w:r>
      <w:r xmlns:w="http://schemas.openxmlformats.org/wordprocessingml/2006/main" w:rsidRPr="00532D6C">
        <w:rPr>
          <w:rFonts w:ascii="GHEA Grapalat" w:eastAsia="Times New Roman" w:hAnsi="GHEA Grapalat" w:cs="Times New Roman"/>
          <w:sz w:val="20"/>
          <w:szCs w:val="24"/>
          <w:lang w:val="hy-AM"/>
        </w:rPr>
        <w:t xml:space="preserve">as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also</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other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person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bring</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done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all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necessary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reasonable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expenses</w:t>
      </w:r>
      <w:r xmlns:w="http://schemas.openxmlformats.org/wordprocessingml/2006/main" w:rsidRPr="00532D6C">
        <w:rPr>
          <w:rFonts w:ascii="GHEA Grapalat" w:eastAsia="Times New Roman" w:hAnsi="GHEA Grapalat" w:cs="Times New Roman"/>
          <w:sz w:val="20"/>
          <w:szCs w:val="24"/>
          <w:lang w:val="hy-AM"/>
        </w:rPr>
        <w:t xml:space="preserve">​</w:t>
      </w:r>
    </w:p>
    <w:p w:rsidR="00532D6C" w:rsidRPr="00532D6C" w:rsidRDefault="00532D6C" w:rsidP="00106D44">
      <w:pPr xmlns:w="http://schemas.openxmlformats.org/wordprocessingml/2006/main">
        <w:tabs>
          <w:tab w:val="left" w:pos="426"/>
          <w:tab w:val="left" w:pos="720"/>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2.1.7 </w:t>
      </w:r>
      <w:r xmlns:w="http://schemas.openxmlformats.org/wordprocessingml/2006/main" w:rsidRPr="00532D6C">
        <w:rPr>
          <w:rFonts w:ascii="GHEA Grapalat" w:eastAsia="Times New Roman" w:hAnsi="GHEA Grapalat" w:cs="Arial"/>
          <w:sz w:val="20"/>
          <w:szCs w:val="24"/>
          <w:lang w:val="hy-AM"/>
        </w:rPr>
        <w:t xml:space="preserve">Unilateral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solve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contract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full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partial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seller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significantly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violate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contract </w:t>
      </w:r>
      <w:r xmlns:w="http://schemas.openxmlformats.org/wordprocessingml/2006/main" w:rsidRPr="00532D6C">
        <w:rPr>
          <w:rFonts w:ascii="GHEA Grapalat" w:eastAsia="Times New Roman" w:hAnsi="GHEA Grapalat" w:cs="Times New Roman"/>
          <w:sz w:val="20"/>
          <w:szCs w:val="24"/>
          <w:lang w:val="hy-AM"/>
        </w:rPr>
        <w:t xml:space="preserve">.</w:t>
      </w:r>
    </w:p>
    <w:p w:rsidR="00532D6C" w:rsidRPr="00532D6C" w:rsidRDefault="00532D6C" w:rsidP="00106D44">
      <w:pPr xmlns:w="http://schemas.openxmlformats.org/wordprocessingml/2006/main">
        <w:tabs>
          <w:tab w:val="left" w:pos="426"/>
          <w:tab w:val="left" w:pos="720"/>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hy-AM"/>
        </w:rPr>
        <w:t xml:space="preserve">2.1.7.1 </w:t>
      </w:r>
      <w:r xmlns:w="http://schemas.openxmlformats.org/wordprocessingml/2006/main" w:rsidRPr="00532D6C">
        <w:rPr>
          <w:rFonts w:ascii="GHEA Grapalat" w:eastAsia="Times New Roman" w:hAnsi="GHEA Grapalat" w:cs="Arial"/>
          <w:sz w:val="20"/>
          <w:szCs w:val="24"/>
          <w:lang w:val="hy-AM"/>
        </w:rPr>
        <w:t xml:space="preserve">Seller's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violate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essential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considered </w:t>
      </w:r>
      <w:r xmlns:w="http://schemas.openxmlformats.org/wordprocessingml/2006/main" w:rsidRPr="00532D6C">
        <w:rPr>
          <w:rFonts w:ascii="GHEA Grapalat" w:eastAsia="Times New Roman" w:hAnsi="GHEA Grapalat" w:cs="Times New Roman"/>
          <w:sz w:val="20"/>
          <w:szCs w:val="24"/>
          <w:lang w:val="hy-AM"/>
        </w:rPr>
        <w:t xml:space="preserve">if </w:t>
      </w:r>
      <w:r xmlns:w="http://schemas.openxmlformats.org/wordprocessingml/2006/main" w:rsidRPr="00532D6C">
        <w:rPr>
          <w:rFonts w:ascii="GHEA Grapalat" w:eastAsia="Times New Roman" w:hAnsi="GHEA Grapalat" w:cs="Times New Roman"/>
          <w:sz w:val="20"/>
          <w:szCs w:val="24"/>
          <w:lang w:val="hy-AM"/>
        </w:rPr>
        <w:t xml:space="preserve">:</w:t>
      </w:r>
      <w:r xmlns:w="http://schemas.openxmlformats.org/wordprocessingml/2006/main" w:rsidRPr="00532D6C">
        <w:rPr>
          <w:rFonts w:ascii="GHEA Grapalat" w:eastAsia="Times New Roman" w:hAnsi="GHEA Grapalat" w:cs="Arial"/>
          <w:sz w:val="20"/>
          <w:szCs w:val="24"/>
          <w:lang w:val="hy-AM"/>
        </w:rPr>
        <w:t xml:space="preserve">​</w:t>
      </w:r>
    </w:p>
    <w:p w:rsidR="00532D6C" w:rsidRPr="00532D6C" w:rsidRDefault="00532D6C" w:rsidP="00106D44">
      <w:pPr xmlns:w="http://schemas.openxmlformats.org/wordprocessingml/2006/main">
        <w:tabs>
          <w:tab w:val="left" w:pos="426"/>
          <w:tab w:val="left" w:pos="720"/>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lastRenderedPageBreak xmlns:w="http://schemas.openxmlformats.org/wordprocessingml/2006/main"/>
      </w: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Arial"/>
          <w:sz w:val="20"/>
          <w:szCs w:val="24"/>
          <w:lang w:val="hy-AM"/>
        </w:rPr>
        <w:t xml:space="preserve">(a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supplied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inappropriate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quality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which</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 replaced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Buyer's: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acceptable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within the term </w:t>
      </w:r>
      <w:r xmlns:w="http://schemas.openxmlformats.org/wordprocessingml/2006/main" w:rsidRPr="00532D6C">
        <w:rPr>
          <w:rFonts w:ascii="GHEA Grapalat" w:eastAsia="Times New Roman" w:hAnsi="GHEA Grapalat" w:cs="Times New Roman"/>
          <w:sz w:val="20"/>
          <w:szCs w:val="24"/>
          <w:lang w:val="hy-AM"/>
        </w:rPr>
        <w:t xml:space="preserve">.</w:t>
      </w:r>
    </w:p>
    <w:p w:rsidR="00532D6C" w:rsidRPr="00532D6C" w:rsidRDefault="00532D6C" w:rsidP="00106D44">
      <w:pPr xmlns:w="http://schemas.openxmlformats.org/wordprocessingml/2006/main">
        <w:tabs>
          <w:tab w:val="left" w:pos="426"/>
          <w:tab w:val="left" w:pos="720"/>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Arial"/>
          <w:sz w:val="20"/>
          <w:szCs w:val="24"/>
          <w:lang w:val="hy-AM"/>
        </w:rPr>
        <w:t xml:space="preserve">b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supply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deadlines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 violated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004C0DFD">
        <w:rPr>
          <w:rFonts w:ascii="GHEA Grapalat" w:eastAsia="Times New Roman" w:hAnsi="GHEA Grapalat" w:cs="Times New Roman"/>
          <w:sz w:val="20"/>
          <w:szCs w:val="24"/>
          <w:u w:val="single"/>
          <w:lang w:val="hy-AM"/>
        </w:rPr>
        <w:t xml:space="preserve">10:00</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day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more</w:t>
      </w:r>
      <w:r xmlns:w="http://schemas.openxmlformats.org/wordprocessingml/2006/main" w:rsidRPr="00532D6C">
        <w:rPr>
          <w:rFonts w:ascii="GHEA Grapalat" w:eastAsia="Times New Roman" w:hAnsi="GHEA Grapalat" w:cs="Times New Roman"/>
          <w:sz w:val="20"/>
          <w:szCs w:val="24"/>
          <w:lang w:val="hy-AM"/>
        </w:rPr>
        <w:t xml:space="preserve">​</w:t>
      </w:r>
    </w:p>
    <w:p w:rsidR="00532D6C" w:rsidRPr="00532D6C" w:rsidRDefault="00532D6C" w:rsidP="00106D44">
      <w:pPr xmlns:w="http://schemas.openxmlformats.org/wordprocessingml/2006/main">
        <w:tabs>
          <w:tab w:val="left" w:pos="426"/>
          <w:tab w:val="left" w:pos="720"/>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2.1.8 </w:t>
      </w:r>
      <w:r xmlns:w="http://schemas.openxmlformats.org/wordprocessingml/2006/main" w:rsidRPr="00532D6C">
        <w:rPr>
          <w:rFonts w:ascii="GHEA Grapalat" w:eastAsia="Times New Roman" w:hAnsi="GHEA Grapalat" w:cs="Arial"/>
          <w:sz w:val="20"/>
          <w:szCs w:val="24"/>
          <w:lang w:val="hy-AM"/>
        </w:rPr>
        <w:t xml:space="preserve">Browse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found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defects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about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immediately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inform</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seller.</w:t>
      </w:r>
    </w:p>
    <w:p w:rsidR="00532D6C" w:rsidRPr="00532D6C" w:rsidRDefault="00532D6C" w:rsidP="00106D44">
      <w:pPr>
        <w:tabs>
          <w:tab w:val="left" w:pos="426"/>
          <w:tab w:val="left" w:pos="720"/>
        </w:tabs>
        <w:spacing w:after="0" w:line="240" w:lineRule="auto"/>
        <w:jc w:val="both"/>
        <w:rPr>
          <w:rFonts w:ascii="GHEA Grapalat" w:eastAsia="Times New Roman" w:hAnsi="GHEA Grapalat" w:cs="Times New Roman"/>
          <w:sz w:val="12"/>
          <w:szCs w:val="12"/>
          <w:lang w:val="hy-AM"/>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b/>
          <w:sz w:val="20"/>
          <w:szCs w:val="24"/>
          <w:lang w:val="hy-AM"/>
        </w:rPr>
      </w:pPr>
      <w:r xmlns:w="http://schemas.openxmlformats.org/wordprocessingml/2006/main" w:rsidRPr="00532D6C">
        <w:rPr>
          <w:rFonts w:ascii="GHEA Grapalat" w:eastAsia="Times New Roman" w:hAnsi="GHEA Grapalat" w:cs="Times New Roman"/>
          <w:b/>
          <w:sz w:val="20"/>
          <w:szCs w:val="24"/>
          <w:lang w:val="hy-AM"/>
        </w:rPr>
        <w:t xml:space="preserve">2.2 </w:t>
      </w:r>
      <w:r xmlns:w="http://schemas.openxmlformats.org/wordprocessingml/2006/main" w:rsidRPr="00532D6C">
        <w:rPr>
          <w:rFonts w:ascii="GHEA Grapalat" w:eastAsia="Times New Roman" w:hAnsi="GHEA Grapalat" w:cs="Arial"/>
          <w:b/>
          <w:sz w:val="20"/>
          <w:szCs w:val="24"/>
          <w:lang w:val="hy-AM"/>
        </w:rPr>
        <w:t xml:space="preserve">The Buyer</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must</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is </w:t>
      </w:r>
      <w:r xmlns:w="http://schemas.openxmlformats.org/wordprocessingml/2006/main" w:rsidRPr="00532D6C">
        <w:rPr>
          <w:rFonts w:ascii="GHEA Grapalat" w:eastAsia="Times New Roman" w:hAnsi="GHEA Grapalat" w:cs="Times New Roman"/>
          <w:b/>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2.2.1 </w:t>
      </w:r>
      <w:r xmlns:w="http://schemas.openxmlformats.org/wordprocessingml/2006/main" w:rsidRPr="00532D6C">
        <w:rPr>
          <w:rFonts w:ascii="GHEA Grapalat" w:eastAsia="Times New Roman" w:hAnsi="GHEA Grapalat" w:cs="Arial"/>
          <w:sz w:val="20"/>
          <w:szCs w:val="24"/>
          <w:lang w:val="hy-AM"/>
        </w:rPr>
        <w:t xml:space="preserve">Perform</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appropriate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supplied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acceptance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providing</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all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necessary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actions </w:t>
      </w:r>
      <w:r xmlns:w="http://schemas.openxmlformats.org/wordprocessingml/2006/main" w:rsidRPr="00532D6C">
        <w:rPr>
          <w:rFonts w:ascii="GHEA Grapalat" w:eastAsia="Times New Roman" w:hAnsi="GHEA Grapalat" w:cs="Times New Roma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2.2.2 </w:t>
      </w:r>
      <w:r xmlns:w="http://schemas.openxmlformats.org/wordprocessingml/2006/main" w:rsidRPr="00532D6C">
        <w:rPr>
          <w:rFonts w:ascii="GHEA Grapalat" w:eastAsia="Times New Roman" w:hAnsi="GHEA Grapalat" w:cs="Arial"/>
          <w:sz w:val="20"/>
          <w:szCs w:val="24"/>
          <w:lang w:val="hy-AM"/>
        </w:rPr>
        <w:t xml:space="preserve">Seller's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delivered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appropriate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refuse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case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provide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that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responsible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conservation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it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about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immediately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inform</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seller </w:t>
      </w:r>
      <w:r xmlns:w="http://schemas.openxmlformats.org/wordprocessingml/2006/main" w:rsidRPr="00532D6C">
        <w:rPr>
          <w:rFonts w:ascii="GHEA Grapalat" w:eastAsia="Times New Roman" w:hAnsi="GHEA Grapalat" w:cs="Times New Roma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2.2.3 </w:t>
      </w:r>
      <w:r xmlns:w="http://schemas.openxmlformats.org/wordprocessingml/2006/main" w:rsidRPr="00532D6C">
        <w:rPr>
          <w:rFonts w:ascii="GHEA Grapalat" w:eastAsia="Times New Roman" w:hAnsi="GHEA Grapalat" w:cs="Arial"/>
          <w:sz w:val="20"/>
          <w:szCs w:val="24"/>
          <w:lang w:val="hy-AM"/>
        </w:rPr>
        <w:t xml:space="preserve">Under the Agreement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order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within the deadlines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supplied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accept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case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seller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pay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latter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payment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subject to</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money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payment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period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violation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case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also</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 clause </w:t>
      </w:r>
      <w:r xmlns:w="http://schemas.openxmlformats.org/wordprocessingml/2006/main" w:rsidRPr="00532D6C">
        <w:rPr>
          <w:rFonts w:ascii="GHEA Grapalat" w:eastAsia="Times New Roman" w:hAnsi="GHEA Grapalat" w:cs="Times New Roman"/>
          <w:sz w:val="20"/>
          <w:szCs w:val="24"/>
          <w:lang w:val="hy-AM"/>
        </w:rPr>
        <w:t xml:space="preserve">6.5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penalty.</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2.2.4 </w:t>
      </w:r>
      <w:r xmlns:w="http://schemas.openxmlformats.org/wordprocessingml/2006/main" w:rsidRPr="00532D6C">
        <w:rPr>
          <w:rFonts w:ascii="GHEA Grapalat" w:eastAsia="Times New Roman" w:hAnsi="GHEA Grapalat" w:cs="Arial"/>
          <w:sz w:val="20"/>
          <w:szCs w:val="24"/>
          <w:lang w:val="hy-AM"/>
        </w:rPr>
        <w:t xml:space="preserve">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quantity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variety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quality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about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conditions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violate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about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seller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notify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drawback</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detection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after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immediately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then </w:t>
      </w:r>
      <w:r xmlns:w="http://schemas.openxmlformats.org/wordprocessingml/2006/main" w:rsidRPr="00532D6C">
        <w:rPr>
          <w:rFonts w:ascii="GHEA Grapalat" w:eastAsia="Times New Roman" w:hAnsi="GHEA Grapalat" w:cs="Arial"/>
          <w:sz w:val="20"/>
          <w:szCs w:val="24"/>
          <w:lang w:val="hy-AM"/>
        </w:rPr>
        <w:t xml:space="preserve">reasonable</w:t>
      </w:r>
      <w:r xmlns:w="http://schemas.openxmlformats.org/wordprocessingml/2006/main" w:rsidRPr="00532D6C">
        <w:rPr>
          <w:rFonts w:ascii="GHEA Grapalat" w:eastAsia="Times New Roman" w:hAnsi="GHEA Grapalat" w:cs="Times New Roman"/>
          <w:sz w:val="20"/>
          <w:szCs w:val="24"/>
          <w:lang w:val="hy-AM"/>
        </w:rPr>
        <w:t xml:space="preserve">​</w:t>
      </w:r>
      <w:r xmlns:w="http://schemas.openxmlformats.org/wordprocessingml/2006/main" w:rsidRPr="00532D6C">
        <w:rPr>
          <w:rFonts w:ascii="GHEA Grapalat" w:eastAsia="Times New Roman" w:hAnsi="GHEA Grapalat" w:cs="Times New Roman"/>
          <w:sz w:val="20"/>
          <w:szCs w:val="24"/>
          <w:lang w:val="hy-AM"/>
        </w:rPr>
        <w:t xml:space="preserve"> in </w:t>
      </w:r>
      <w:r xmlns:w="http://schemas.openxmlformats.org/wordprocessingml/2006/main" w:rsidRPr="00532D6C">
        <w:rPr>
          <w:rFonts w:ascii="GHEA Grapalat" w:eastAsia="Times New Roman" w:hAnsi="GHEA Grapalat" w:cs="Arial"/>
          <w:sz w:val="20"/>
          <w:szCs w:val="24"/>
          <w:lang w:val="hy-AM"/>
        </w:rPr>
        <w:t xml:space="preserve">the </w:t>
      </w:r>
      <w:r xmlns:w="http://schemas.openxmlformats.org/wordprocessingml/2006/main" w:rsidRPr="00532D6C">
        <w:rPr>
          <w:rFonts w:ascii="GHEA Grapalat" w:eastAsia="Times New Roman" w:hAnsi="GHEA Grapalat" w:cs="Arial"/>
          <w:sz w:val="20"/>
          <w:szCs w:val="24"/>
          <w:lang w:val="hy-AM"/>
        </w:rPr>
        <w:t xml:space="preserve">period </w:t>
      </w:r>
      <w:r xmlns:w="http://schemas.openxmlformats.org/wordprocessingml/2006/main" w:rsidRPr="00532D6C">
        <w:rPr>
          <w:rFonts w:ascii="GHEA Grapalat" w:eastAsia="Times New Roman" w:hAnsi="GHEA Grapalat" w:cs="Times New Roman"/>
          <w:sz w:val="20"/>
          <w:szCs w:val="24"/>
          <w:lang w:val="hy-AM"/>
        </w:rPr>
        <w:t xml:space="preserve">when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appropriate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condition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violation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need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found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based </w:t>
      </w:r>
      <w:r xmlns:w="http://schemas.openxmlformats.org/wordprocessingml/2006/main" w:rsidRPr="00532D6C">
        <w:rPr>
          <w:rFonts w:ascii="GHEA Grapalat" w:eastAsia="Times New Roman" w:hAnsi="GHEA Grapalat" w:cs="Times New Roman"/>
          <w:sz w:val="20"/>
          <w:szCs w:val="24"/>
          <w:lang w:val="hy-AM"/>
        </w:rPr>
        <w:t xml:space="preserve">on</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nature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significance.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2.2.5 </w:t>
      </w:r>
      <w:r xmlns:w="http://schemas.openxmlformats.org/wordprocessingml/2006/main" w:rsidRPr="00532D6C">
        <w:rPr>
          <w:rFonts w:ascii="GHEA Grapalat" w:eastAsia="Times New Roman" w:hAnsi="GHEA Grapalat" w:cs="Arial"/>
          <w:sz w:val="20"/>
          <w:szCs w:val="24"/>
          <w:lang w:val="hy-AM"/>
        </w:rPr>
        <w:t xml:space="preserve">of Clause </w:t>
      </w:r>
      <w:r xmlns:w="http://schemas.openxmlformats.org/wordprocessingml/2006/main" w:rsidRPr="00532D6C">
        <w:rPr>
          <w:rFonts w:ascii="GHEA Grapalat" w:eastAsia="Times New Roman" w:hAnsi="GHEA Grapalat" w:cs="Times New Roman"/>
          <w:sz w:val="20"/>
          <w:szCs w:val="24"/>
          <w:lang w:val="hy-AM"/>
        </w:rPr>
        <w:t xml:space="preserve">2.3.3 </w:t>
      </w:r>
      <w:r xmlns:w="http://schemas.openxmlformats.org/wordprocessingml/2006/main" w:rsidRPr="00532D6C">
        <w:rPr>
          <w:rFonts w:ascii="GHEA Grapalat" w:eastAsia="Times New Roman" w:hAnsi="GHEA Grapalat" w:cs="Arial"/>
          <w:sz w:val="20"/>
          <w:szCs w:val="24"/>
          <w:lang w:val="hy-AM"/>
        </w:rPr>
        <w:t xml:space="preserve">of the Agreement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according to</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solution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after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seller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repay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latter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caused by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order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justified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damages.</w:t>
      </w: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4"/>
          <w:lang w:val="hy-AM"/>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b/>
          <w:sz w:val="20"/>
          <w:szCs w:val="24"/>
          <w:lang w:val="hy-AM"/>
        </w:rPr>
      </w:pPr>
      <w:r xmlns:w="http://schemas.openxmlformats.org/wordprocessingml/2006/main" w:rsidRPr="00532D6C">
        <w:rPr>
          <w:rFonts w:ascii="GHEA Grapalat" w:eastAsia="Times New Roman" w:hAnsi="GHEA Grapalat" w:cs="Times New Roman"/>
          <w:b/>
          <w:sz w:val="20"/>
          <w:szCs w:val="24"/>
          <w:lang w:val="hy-AM"/>
        </w:rPr>
        <w:t xml:space="preserve">2.3 </w:t>
      </w:r>
      <w:r xmlns:w="http://schemas.openxmlformats.org/wordprocessingml/2006/main" w:rsidRPr="00532D6C">
        <w:rPr>
          <w:rFonts w:ascii="GHEA Grapalat" w:eastAsia="Times New Roman" w:hAnsi="GHEA Grapalat" w:cs="Arial"/>
          <w:b/>
          <w:sz w:val="20"/>
          <w:szCs w:val="24"/>
          <w:lang w:val="hy-AM"/>
        </w:rPr>
        <w:t xml:space="preserve">The Seller</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right</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has </w:t>
      </w:r>
      <w:r xmlns:w="http://schemas.openxmlformats.org/wordprocessingml/2006/main" w:rsidRPr="00532D6C">
        <w:rPr>
          <w:rFonts w:ascii="GHEA Grapalat" w:eastAsia="Times New Roman" w:hAnsi="GHEA Grapalat" w:cs="Times New Roman"/>
          <w:b/>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2.3.1 </w:t>
      </w:r>
      <w:r xmlns:w="http://schemas.openxmlformats.org/wordprocessingml/2006/main" w:rsidRPr="00532D6C">
        <w:rPr>
          <w:rFonts w:ascii="GHEA Grapalat" w:eastAsia="Times New Roman" w:hAnsi="GHEA Grapalat" w:cs="Arial"/>
          <w:sz w:val="20"/>
          <w:szCs w:val="24"/>
          <w:lang w:val="hy-AM"/>
        </w:rPr>
        <w:t xml:space="preserve">From the Buyer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demand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accept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order </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volumes </w:t>
      </w:r>
      <w:r xmlns:w="http://schemas.openxmlformats.org/wordprocessingml/2006/main" w:rsidRPr="00532D6C">
        <w:rPr>
          <w:rFonts w:ascii="GHEA Grapalat" w:eastAsia="Times New Roman" w:hAnsi="GHEA Grapalat" w:cs="Sylfaen"/>
          <w:sz w:val="20"/>
          <w:szCs w:val="24"/>
          <w:lang w:val="hy-AM"/>
        </w:rPr>
        <w:t xml:space="preserve">,</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within the deadlines</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at the address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supplied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product </w:t>
      </w:r>
      <w:r xmlns:w="http://schemas.openxmlformats.org/wordprocessingml/2006/main" w:rsidRPr="00532D6C">
        <w:rPr>
          <w:rFonts w:ascii="GHEA Grapalat" w:eastAsia="Times New Roman" w:hAnsi="GHEA Grapalat" w:cs="Times New Roma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2.3.2 </w:t>
      </w:r>
      <w:r xmlns:w="http://schemas.openxmlformats.org/wordprocessingml/2006/main" w:rsidRPr="00532D6C">
        <w:rPr>
          <w:rFonts w:ascii="GHEA Grapalat" w:eastAsia="Times New Roman" w:hAnsi="GHEA Grapalat" w:cs="Arial"/>
          <w:sz w:val="20"/>
          <w:szCs w:val="24"/>
          <w:lang w:val="hy-AM"/>
        </w:rPr>
        <w:t xml:space="preserve">From the Buyer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demand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pay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order </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volumes </w:t>
      </w:r>
      <w:r xmlns:w="http://schemas.openxmlformats.org/wordprocessingml/2006/main" w:rsidRPr="00532D6C">
        <w:rPr>
          <w:rFonts w:ascii="GHEA Grapalat" w:eastAsia="Times New Roman" w:hAnsi="GHEA Grapalat" w:cs="Sylfaen"/>
          <w:sz w:val="20"/>
          <w:szCs w:val="24"/>
          <w:lang w:val="hy-AM"/>
        </w:rPr>
        <w:t xml:space="preserve">,</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within the deadlines</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at the address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supplied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Buyer's: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accepted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himself</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payment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subject to</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amounts </w:t>
      </w:r>
      <w:r xmlns:w="http://schemas.openxmlformats.org/wordprocessingml/2006/main" w:rsidRPr="00532D6C">
        <w:rPr>
          <w:rFonts w:ascii="GHEA Grapalat" w:eastAsia="Times New Roman" w:hAnsi="GHEA Grapalat" w:cs="Times New Roma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2.3.3 </w:t>
      </w:r>
      <w:r xmlns:w="http://schemas.openxmlformats.org/wordprocessingml/2006/main" w:rsidRPr="00532D6C">
        <w:rPr>
          <w:rFonts w:ascii="GHEA Grapalat" w:eastAsia="Times New Roman" w:hAnsi="GHEA Grapalat" w:cs="Arial"/>
          <w:sz w:val="20"/>
          <w:szCs w:val="24"/>
          <w:lang w:val="hy-AM"/>
        </w:rPr>
        <w:t xml:space="preserve">Unilateral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solve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contract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full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partial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buyer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significantly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violate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Times New Roman"/>
          <w:sz w:val="20"/>
          <w:szCs w:val="24"/>
          <w:lang w:val="hy-AM"/>
        </w:rPr>
        <w:t xml:space="preserve">the </w:t>
      </w:r>
      <w:r xmlns:w="http://schemas.openxmlformats.org/wordprocessingml/2006/main" w:rsidRPr="00532D6C">
        <w:rPr>
          <w:rFonts w:ascii="GHEA Grapalat" w:eastAsia="Times New Roman" w:hAnsi="GHEA Grapalat" w:cs="Arial"/>
          <w:sz w:val="20"/>
          <w:szCs w:val="24"/>
          <w:lang w:val="hy-AM"/>
        </w:rPr>
        <w:t xml:space="preserve">contract</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2.3.3.1 </w:t>
      </w:r>
      <w:r xmlns:w="http://schemas.openxmlformats.org/wordprocessingml/2006/main" w:rsidRPr="00532D6C">
        <w:rPr>
          <w:rFonts w:ascii="GHEA Grapalat" w:eastAsia="Times New Roman" w:hAnsi="GHEA Grapalat" w:cs="Arial"/>
          <w:sz w:val="20"/>
          <w:szCs w:val="24"/>
          <w:lang w:val="hy-AM"/>
        </w:rPr>
        <w:t xml:space="preserve">Buyer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violate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essential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considered </w:t>
      </w:r>
      <w:r xmlns:w="http://schemas.openxmlformats.org/wordprocessingml/2006/main" w:rsidRPr="00532D6C">
        <w:rPr>
          <w:rFonts w:ascii="GHEA Grapalat" w:eastAsia="Times New Roman" w:hAnsi="GHEA Grapalat" w:cs="Arial"/>
          <w:sz w:val="20"/>
          <w:szCs w:val="24"/>
          <w:lang w:val="hy-AM"/>
        </w:rPr>
        <w:t xml:space="preserve">if </w:t>
      </w:r>
      <w:r xmlns:w="http://schemas.openxmlformats.org/wordprocessingml/2006/main" w:rsidRPr="00532D6C">
        <w:rPr>
          <w:rFonts w:ascii="GHEA Grapalat" w:eastAsia="Times New Roman" w:hAnsi="GHEA Grapalat" w:cs="Times New Roman"/>
          <w:sz w:val="20"/>
          <w:szCs w:val="24"/>
          <w:lang w:val="hy-AM"/>
        </w:rPr>
        <w:t xml:space="preser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repeatedly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 violated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pay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dates.</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2.3.4 </w:t>
      </w:r>
      <w:r xmlns:w="http://schemas.openxmlformats.org/wordprocessingml/2006/main" w:rsidRPr="00532D6C">
        <w:rPr>
          <w:rFonts w:ascii="GHEA Grapalat" w:eastAsia="Times New Roman" w:hAnsi="GHEA Grapalat" w:cs="Arial"/>
          <w:sz w:val="20"/>
          <w:szCs w:val="24"/>
          <w:lang w:val="hy-AM"/>
        </w:rPr>
        <w:t xml:space="preserve">Buyer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agreement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prematurely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supply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product.</w:t>
      </w:r>
      <w:r xmlns:w="http://schemas.openxmlformats.org/wordprocessingml/2006/main" w:rsidRPr="00532D6C">
        <w:rPr>
          <w:rFonts w:ascii="GHEA Grapalat" w:eastAsia="Times New Roman" w:hAnsi="GHEA Grapalat" w:cs="Times New Roman"/>
          <w:sz w:val="20"/>
          <w:szCs w:val="24"/>
          <w:lang w:val="hy-AM"/>
        </w:rPr>
        <w:t xml:space="preserve"> </w:t>
      </w: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4"/>
          <w:lang w:val="hy-AM"/>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b/>
          <w:sz w:val="20"/>
          <w:szCs w:val="24"/>
          <w:lang w:val="hy-AM"/>
        </w:rPr>
      </w:pPr>
      <w:r xmlns:w="http://schemas.openxmlformats.org/wordprocessingml/2006/main" w:rsidRPr="00532D6C">
        <w:rPr>
          <w:rFonts w:ascii="GHEA Grapalat" w:eastAsia="Times New Roman" w:hAnsi="GHEA Grapalat" w:cs="Times New Roman"/>
          <w:b/>
          <w:sz w:val="20"/>
          <w:szCs w:val="24"/>
          <w:lang w:val="hy-AM"/>
        </w:rPr>
        <w:t xml:space="preserve">2.4 </w:t>
      </w:r>
      <w:r xmlns:w="http://schemas.openxmlformats.org/wordprocessingml/2006/main" w:rsidRPr="00532D6C">
        <w:rPr>
          <w:rFonts w:ascii="GHEA Grapalat" w:eastAsia="Times New Roman" w:hAnsi="GHEA Grapalat" w:cs="Arial"/>
          <w:b/>
          <w:sz w:val="20"/>
          <w:szCs w:val="24"/>
          <w:lang w:val="hy-AM"/>
        </w:rPr>
        <w:t xml:space="preserve">The Seller</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must</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is </w:t>
      </w:r>
      <w:r xmlns:w="http://schemas.openxmlformats.org/wordprocessingml/2006/main" w:rsidRPr="00532D6C">
        <w:rPr>
          <w:rFonts w:ascii="GHEA Grapalat" w:eastAsia="Times New Roman" w:hAnsi="GHEA Grapalat" w:cs="Times New Roman"/>
          <w:b/>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2.4.1 </w:t>
      </w:r>
      <w:r xmlns:w="http://schemas.openxmlformats.org/wordprocessingml/2006/main" w:rsidRPr="00532D6C">
        <w:rPr>
          <w:rFonts w:ascii="GHEA Grapalat" w:eastAsia="Times New Roman" w:hAnsi="GHEA Grapalat" w:cs="Arial"/>
          <w:sz w:val="20"/>
          <w:szCs w:val="24"/>
          <w:lang w:val="hy-AM"/>
        </w:rPr>
        <w:t xml:space="preserve">To the Buyer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hand over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product </w:t>
      </w:r>
      <w:r xmlns:w="http://schemas.openxmlformats.org/wordprocessingml/2006/main" w:rsidRPr="00532D6C">
        <w:rPr>
          <w:rFonts w:ascii="GHEA Grapalat" w:eastAsia="Times New Roman" w:hAnsi="GHEA Grapalat" w:cs="Arial"/>
          <w:sz w:val="20"/>
          <w:szCs w:val="24"/>
          <w:lang w:val="hy-AM"/>
        </w:rPr>
        <w:t xml:space="preserve">under </w:t>
      </w:r>
      <w:r xmlns:w="http://schemas.openxmlformats.org/wordprocessingml/2006/main" w:rsidRPr="00532D6C">
        <w:rPr>
          <w:rFonts w:ascii="GHEA Grapalat" w:eastAsia="Times New Roman" w:hAnsi="GHEA Grapalat" w:cs="Times New Roman"/>
          <w:sz w:val="20"/>
          <w:szCs w:val="24"/>
          <w:lang w:val="hy-AM"/>
        </w:rPr>
        <w:t xml:space="preserve">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order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volumes </w:t>
      </w:r>
      <w:r xmlns:w="http://schemas.openxmlformats.org/wordprocessingml/2006/main" w:rsidRPr="00532D6C">
        <w:rPr>
          <w:rFonts w:ascii="GHEA Grapalat" w:eastAsia="Times New Roman" w:hAnsi="GHEA Grapalat" w:cs="Sylfaen"/>
          <w:sz w:val="20"/>
          <w:szCs w:val="24"/>
          <w:lang w:val="hy-AM"/>
        </w:rPr>
        <w:t xml:space="preserve">,</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within the deadlines</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at the address </w:t>
      </w:r>
      <w:r xmlns:w="http://schemas.openxmlformats.org/wordprocessingml/2006/main" w:rsidRPr="00532D6C">
        <w:rPr>
          <w:rFonts w:ascii="GHEA Grapalat" w:eastAsia="Times New Roman" w:hAnsi="GHEA Grapalat" w:cs="Times Armenia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2.4.2 </w:t>
      </w:r>
      <w:r xmlns:w="http://schemas.openxmlformats.org/wordprocessingml/2006/main" w:rsidRPr="00532D6C">
        <w:rPr>
          <w:rFonts w:ascii="GHEA Grapalat" w:eastAsia="Times New Roman" w:hAnsi="GHEA Grapalat" w:cs="Arial"/>
          <w:sz w:val="20"/>
          <w:szCs w:val="24"/>
          <w:lang w:val="hy-AM"/>
        </w:rPr>
        <w:t xml:space="preserve">Provide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supply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clause </w:t>
      </w:r>
      <w:r xmlns:w="http://schemas.openxmlformats.org/wordprocessingml/2006/main" w:rsidRPr="00532D6C">
        <w:rPr>
          <w:rFonts w:ascii="GHEA Grapalat" w:eastAsia="Times New Roman" w:hAnsi="GHEA Grapalat" w:cs="Times New Roman"/>
          <w:sz w:val="20"/>
          <w:szCs w:val="24"/>
          <w:lang w:val="hy-AM"/>
        </w:rPr>
        <w:t xml:space="preserve">2.1.2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Times New Roman"/>
          <w:sz w:val="20"/>
          <w:szCs w:val="24"/>
          <w:lang w:val="hy-AM"/>
        </w:rPr>
        <w:t xml:space="preserve"> ( </w:t>
      </w:r>
      <w:r xmlns:w="http://schemas.openxmlformats.org/wordprocessingml/2006/main" w:rsidRPr="00532D6C">
        <w:rPr>
          <w:rFonts w:ascii="GHEA Grapalat" w:eastAsia="Times New Roman" w:hAnsi="GHEA Grapalat" w:cs="Arial"/>
          <w:sz w:val="20"/>
          <w:szCs w:val="24"/>
          <w:lang w:val="hy-AM"/>
        </w:rPr>
        <w:t xml:space="preserve">b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sub-clause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 ) </w:t>
      </w:r>
      <w:r xmlns:w="http://schemas.openxmlformats.org/wordprocessingml/2006/main" w:rsidRPr="00532D6C">
        <w:rPr>
          <w:rFonts w:ascii="GHEA Grapalat" w:eastAsia="Times New Roman" w:hAnsi="GHEA Grapalat" w:cs="Arial"/>
          <w:sz w:val="20"/>
          <w:szCs w:val="24"/>
          <w:lang w:val="hy-AM"/>
        </w:rPr>
        <w:t xml:space="preserve">to clause </w:t>
      </w:r>
      <w:r xmlns:w="http://schemas.openxmlformats.org/wordprocessingml/2006/main" w:rsidRPr="00532D6C">
        <w:rPr>
          <w:rFonts w:ascii="GHEA Grapalat" w:eastAsia="Times New Roman" w:hAnsi="GHEA Grapalat" w:cs="Times New Roman"/>
          <w:sz w:val="20"/>
          <w:szCs w:val="24"/>
          <w:lang w:val="hy-AM"/>
        </w:rPr>
        <w:t xml:space="preserve">2.1.5</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corresponding </w:t>
      </w:r>
      <w:r xmlns:w="http://schemas.openxmlformats.org/wordprocessingml/2006/main" w:rsidRPr="00532D6C">
        <w:rPr>
          <w:rFonts w:ascii="GHEA Grapalat" w:eastAsia="Times New Roman" w:hAnsi="GHEA Grapalat" w:cs="Times New Roman"/>
          <w:sz w:val="20"/>
          <w:szCs w:val="24"/>
          <w:lang w:val="hy-AM"/>
        </w:rPr>
        <w:t xml:space="preserve">to: </w:t>
      </w:r>
      <w:r xmlns:w="http://schemas.openxmlformats.org/wordprocessingml/2006/main" w:rsidRPr="00532D6C">
        <w:rPr>
          <w:rFonts w:ascii="GHEA Grapalat" w:eastAsia="Times New Roman" w:hAnsi="GHEA Grapalat" w:cs="Arial"/>
          <w:sz w:val="20"/>
          <w:szCs w:val="24"/>
          <w:lang w:val="hy-AM"/>
        </w:rPr>
        <w:t xml:space="preserve">Buyer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within the terms </w:t>
      </w:r>
      <w:r xmlns:w="http://schemas.openxmlformats.org/wordprocessingml/2006/main" w:rsidRPr="00532D6C">
        <w:rPr>
          <w:rFonts w:ascii="GHEA Grapalat" w:eastAsia="Times New Roman" w:hAnsi="GHEA Grapalat" w:cs="Times New Roma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2.4.3 </w:t>
      </w:r>
      <w:r xmlns:w="http://schemas.openxmlformats.org/wordprocessingml/2006/main" w:rsidRPr="00532D6C">
        <w:rPr>
          <w:rFonts w:ascii="GHEA Grapalat" w:eastAsia="Times New Roman" w:hAnsi="GHEA Grapalat" w:cs="Arial"/>
          <w:sz w:val="20"/>
          <w:szCs w:val="24"/>
          <w:lang w:val="hy-AM"/>
        </w:rPr>
        <w:t xml:space="preserve">To the Buyer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hand over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third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persons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rights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free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product </w:t>
      </w:r>
      <w:r xmlns:w="http://schemas.openxmlformats.org/wordprocessingml/2006/main" w:rsidRPr="00532D6C">
        <w:rPr>
          <w:rFonts w:ascii="GHEA Grapalat" w:eastAsia="Times New Roman" w:hAnsi="GHEA Grapalat" w:cs="Times New Roma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2.4.5 </w:t>
      </w:r>
      <w:r xmlns:w="http://schemas.openxmlformats.org/wordprocessingml/2006/main" w:rsidRPr="00532D6C">
        <w:rPr>
          <w:rFonts w:ascii="GHEA Grapalat" w:eastAsia="Times New Roman" w:hAnsi="GHEA Grapalat" w:cs="Arial"/>
          <w:sz w:val="20"/>
          <w:szCs w:val="24"/>
          <w:lang w:val="hy-AM"/>
        </w:rPr>
        <w:t xml:space="preserve">To the Buyer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hand over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quality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quantity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product </w:t>
      </w:r>
      <w:r xmlns:w="http://schemas.openxmlformats.org/wordprocessingml/2006/main" w:rsidRPr="00532D6C">
        <w:rPr>
          <w:rFonts w:ascii="GHEA Grapalat" w:eastAsia="Times New Roman" w:hAnsi="GHEA Grapalat" w:cs="Times New Roman"/>
          <w:sz w:val="20"/>
          <w:szCs w:val="24"/>
          <w:lang w:val="hy-AM"/>
        </w:rPr>
        <w:t xml:space="preserve">under </w:t>
      </w:r>
      <w:r xmlns:w="http://schemas.openxmlformats.org/wordprocessingml/2006/main" w:rsidRPr="00532D6C">
        <w:rPr>
          <w:rFonts w:ascii="GHEA Grapalat" w:eastAsia="Times New Roman" w:hAnsi="GHEA Grapalat" w:cs="Arial"/>
          <w:sz w:val="20"/>
          <w:szCs w:val="24"/>
          <w:lang w:val="hy-AM"/>
        </w:rPr>
        <w:t xml:space="preserve">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within the deadlines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at </w:t>
      </w:r>
      <w:r xmlns:w="http://schemas.openxmlformats.org/wordprocessingml/2006/main" w:rsidRPr="00532D6C">
        <w:rPr>
          <w:rFonts w:ascii="GHEA Grapalat" w:eastAsia="Times New Roman" w:hAnsi="GHEA Grapalat" w:cs="Arial"/>
          <w:sz w:val="20"/>
          <w:szCs w:val="24"/>
          <w:lang w:val="hy-AM"/>
        </w:rPr>
        <w:t xml:space="preserve">the </w:t>
      </w:r>
      <w:r xmlns:w="http://schemas.openxmlformats.org/wordprocessingml/2006/main" w:rsidRPr="00532D6C">
        <w:rPr>
          <w:rFonts w:ascii="GHEA Grapalat" w:eastAsia="Times New Roman" w:hAnsi="GHEA Grapalat" w:cs="Arial"/>
          <w:sz w:val="20"/>
          <w:szCs w:val="24"/>
          <w:lang w:val="hy-AM"/>
        </w:rPr>
        <w:t xml:space="preserve">address </w:t>
      </w:r>
      <w:r xmlns:w="http://schemas.openxmlformats.org/wordprocessingml/2006/main" w:rsidRPr="00532D6C">
        <w:rPr>
          <w:rFonts w:ascii="GHEA Grapalat" w:eastAsia="Times New Roman" w:hAnsi="GHEA Grapalat" w:cs="Times New Roman"/>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Buyer's: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on demand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provide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quality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certifier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RA</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legislation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documents.</w:t>
      </w:r>
      <w:r xmlns:w="http://schemas.openxmlformats.org/wordprocessingml/2006/main" w:rsidRPr="00532D6C">
        <w:rPr>
          <w:rFonts w:ascii="GHEA Grapalat" w:eastAsia="Times New Roman" w:hAnsi="GHEA Grapalat" w:cs="Times New Roman"/>
          <w:sz w:val="20"/>
          <w:szCs w:val="24"/>
          <w:lang w:val="hy-AM"/>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2.4.6 </w:t>
      </w:r>
      <w:r xmlns:w="http://schemas.openxmlformats.org/wordprocessingml/2006/main" w:rsidRPr="00532D6C">
        <w:rPr>
          <w:rFonts w:ascii="GHEA Grapalat" w:eastAsia="Times New Roman" w:hAnsi="GHEA Grapalat" w:cs="Arial"/>
          <w:sz w:val="20"/>
          <w:szCs w:val="24"/>
          <w:lang w:val="hy-AM"/>
        </w:rPr>
        <w:t xml:space="preserve">Defective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supply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weak</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give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case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Times New Roman"/>
          <w:sz w:val="20"/>
          <w:szCs w:val="24"/>
          <w:lang w:val="hy-AM"/>
        </w:rPr>
        <w:t xml:space="preserve">in </w:t>
      </w:r>
      <w:r xmlns:w="http://schemas.openxmlformats.org/wordprocessingml/2006/main" w:rsidRPr="00532D6C">
        <w:rPr>
          <w:rFonts w:ascii="GHEA Grapalat" w:eastAsia="Times New Roman" w:hAnsi="GHEA Grapalat" w:cs="Arial"/>
          <w:sz w:val="20"/>
          <w:szCs w:val="24"/>
          <w:lang w:val="hy-AM"/>
        </w:rPr>
        <w:t xml:space="preserve">order to </w:t>
      </w:r>
      <w:r xmlns:w="http://schemas.openxmlformats.org/wordprocessingml/2006/main" w:rsidRPr="00532D6C">
        <w:rPr>
          <w:rFonts w:ascii="GHEA Grapalat" w:eastAsia="Times New Roman" w:hAnsi="GHEA Grapalat" w:cs="Arial"/>
          <w:sz w:val="20"/>
          <w:szCs w:val="24"/>
          <w:lang w:val="hy-AM"/>
        </w:rPr>
        <w:t xml:space="preserve">complete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incomplete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supplied.</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2.4.7 </w:t>
      </w:r>
      <w:r xmlns:w="http://schemas.openxmlformats.org/wordprocessingml/2006/main" w:rsidRPr="00532D6C">
        <w:rPr>
          <w:rFonts w:ascii="GHEA Grapalat" w:eastAsia="Times New Roman" w:hAnsi="GHEA Grapalat" w:cs="Arial"/>
          <w:sz w:val="20"/>
          <w:szCs w:val="24"/>
          <w:lang w:val="hy-AM"/>
        </w:rPr>
        <w:t xml:space="preserve">Back</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carry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Buyer's: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clause </w:t>
      </w:r>
      <w:r xmlns:w="http://schemas.openxmlformats.org/wordprocessingml/2006/main" w:rsidRPr="00532D6C">
        <w:rPr>
          <w:rFonts w:ascii="GHEA Grapalat" w:eastAsia="Times New Roman" w:hAnsi="GHEA Grapalat" w:cs="Times New Roman"/>
          <w:sz w:val="20"/>
          <w:szCs w:val="24"/>
          <w:lang w:val="hy-AM"/>
        </w:rPr>
        <w:t xml:space="preserve">2.2.2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appropriate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responsible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protection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accepted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reasonable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within the deadline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manage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it </w:t>
      </w:r>
      <w:r xmlns:w="http://schemas.openxmlformats.org/wordprocessingml/2006/main" w:rsidRPr="00532D6C">
        <w:rPr>
          <w:rFonts w:ascii="GHEA Grapalat" w:eastAsia="Times New Roman" w:hAnsi="GHEA Grapalat" w:cs="Times New Roman"/>
          <w:sz w:val="20"/>
          <w:szCs w:val="24"/>
          <w:lang w:val="hy-AM"/>
        </w:rPr>
        <w:t xml:space="preserve">how</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also</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repay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responsible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protection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Times New Roman"/>
          <w:sz w:val="20"/>
          <w:szCs w:val="24"/>
          <w:lang w:val="hy-AM"/>
        </w:rPr>
        <w:t xml:space="preserve">to </w:t>
      </w:r>
      <w:r xmlns:w="http://schemas.openxmlformats.org/wordprocessingml/2006/main" w:rsidRPr="00532D6C">
        <w:rPr>
          <w:rFonts w:ascii="GHEA Grapalat" w:eastAsia="Times New Roman" w:hAnsi="GHEA Grapalat" w:cs="Arial"/>
          <w:sz w:val="20"/>
          <w:szCs w:val="24"/>
          <w:lang w:val="hy-AM"/>
        </w:rPr>
        <w:t xml:space="preserve">accept </w:t>
      </w:r>
      <w:r xmlns:w="http://schemas.openxmlformats.org/wordprocessingml/2006/main" w:rsidRPr="00532D6C">
        <w:rPr>
          <w:rFonts w:ascii="GHEA Grapalat" w:eastAsia="Times New Roman" w:hAnsi="GHEA Grapalat" w:cs="Arial"/>
          <w:sz w:val="20"/>
          <w:szCs w:val="24"/>
          <w:lang w:val="hy-AM"/>
        </w:rPr>
        <w:t xml:space="preserve">it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realize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seller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return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connected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necessary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expenses.</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2.4.8 </w:t>
      </w:r>
      <w:r xmlns:w="http://schemas.openxmlformats.org/wordprocessingml/2006/main" w:rsidRPr="00532D6C">
        <w:rPr>
          <w:rFonts w:ascii="GHEA Grapalat" w:eastAsia="Times New Roman" w:hAnsi="GHEA Grapalat" w:cs="Arial"/>
          <w:sz w:val="20"/>
          <w:szCs w:val="24"/>
          <w:lang w:val="hy-AM"/>
        </w:rPr>
        <w:t xml:space="preserve">Under the Agreement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cases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pay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 clauses </w:t>
      </w:r>
      <w:r xmlns:w="http://schemas.openxmlformats.org/wordprocessingml/2006/main" w:rsidRPr="00532D6C">
        <w:rPr>
          <w:rFonts w:ascii="GHEA Grapalat" w:eastAsia="Times New Roman" w:hAnsi="GHEA Grapalat" w:cs="Times New Roman"/>
          <w:sz w:val="20"/>
          <w:szCs w:val="24"/>
          <w:lang w:val="hy-AM"/>
        </w:rPr>
        <w:t xml:space="preserve">6.2 </w:t>
      </w:r>
      <w:r xmlns:w="http://schemas.openxmlformats.org/wordprocessingml/2006/main" w:rsidRPr="00532D6C">
        <w:rPr>
          <w:rFonts w:ascii="GHEA Grapalat" w:eastAsia="Times New Roman" w:hAnsi="GHEA Grapalat" w:cs="Arial"/>
          <w:sz w:val="20"/>
          <w:szCs w:val="24"/>
          <w:lang w:val="hy-AM"/>
        </w:rPr>
        <w:t xml:space="preserve">and </w:t>
      </w:r>
      <w:r xmlns:w="http://schemas.openxmlformats.org/wordprocessingml/2006/main" w:rsidRPr="00532D6C">
        <w:rPr>
          <w:rFonts w:ascii="GHEA Grapalat" w:eastAsia="Times New Roman" w:hAnsi="GHEA Grapalat" w:cs="Times New Roman"/>
          <w:sz w:val="20"/>
          <w:szCs w:val="24"/>
          <w:lang w:val="hy-AM"/>
        </w:rPr>
        <w:t xml:space="preserve">6.3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penalty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fine.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2.4.9 </w:t>
      </w:r>
      <w:r xmlns:w="http://schemas.openxmlformats.org/wordprocessingml/2006/main" w:rsidRPr="00532D6C">
        <w:rPr>
          <w:rFonts w:ascii="GHEA Grapalat" w:eastAsia="Times New Roman" w:hAnsi="GHEA Grapalat" w:cs="Arial"/>
          <w:sz w:val="20"/>
          <w:szCs w:val="24"/>
          <w:lang w:val="hy-AM"/>
        </w:rPr>
        <w:t xml:space="preserve">To the Buyer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hand over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belongings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appropriate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documents.</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2.4.10 </w:t>
      </w:r>
      <w:r xmlns:w="http://schemas.openxmlformats.org/wordprocessingml/2006/main" w:rsidRPr="00532D6C">
        <w:rPr>
          <w:rFonts w:ascii="GHEA Grapalat" w:eastAsia="Times New Roman" w:hAnsi="GHEA Grapalat" w:cs="Arial"/>
          <w:sz w:val="20"/>
          <w:szCs w:val="24"/>
          <w:lang w:val="hy-AM"/>
        </w:rPr>
        <w:t xml:space="preserve">of Clause </w:t>
      </w:r>
      <w:r xmlns:w="http://schemas.openxmlformats.org/wordprocessingml/2006/main" w:rsidRPr="00532D6C">
        <w:rPr>
          <w:rFonts w:ascii="GHEA Grapalat" w:eastAsia="Times New Roman" w:hAnsi="GHEA Grapalat" w:cs="Times New Roman"/>
          <w:sz w:val="20"/>
          <w:szCs w:val="24"/>
          <w:lang w:val="hy-AM"/>
        </w:rPr>
        <w:t xml:space="preserve">2.1.7 </w:t>
      </w:r>
      <w:r xmlns:w="http://schemas.openxmlformats.org/wordprocessingml/2006/main" w:rsidRPr="00532D6C">
        <w:rPr>
          <w:rFonts w:ascii="GHEA Grapalat" w:eastAsia="Times New Roman" w:hAnsi="GHEA Grapalat" w:cs="Arial"/>
          <w:sz w:val="20"/>
          <w:szCs w:val="24"/>
          <w:lang w:val="hy-AM"/>
        </w:rPr>
        <w:t xml:space="preserve">of the Agreement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according to</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solution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after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buyer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repay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latter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caused by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order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justified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damages.</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2.4.11 </w:t>
      </w:r>
      <w:r xmlns:w="http://schemas.openxmlformats.org/wordprocessingml/2006/main" w:rsidRPr="00532D6C">
        <w:rPr>
          <w:rFonts w:ascii="GHEA Grapalat" w:eastAsia="Times New Roman" w:hAnsi="GHEA Grapalat" w:cs="Arial"/>
          <w:sz w:val="20"/>
          <w:szCs w:val="24"/>
          <w:lang w:val="hy-AM"/>
        </w:rPr>
        <w:t xml:space="preserve">Qualification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provide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presented by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person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must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provisions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action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during</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liquidation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bankruptcy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process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start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case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it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about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advance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writing</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inform</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buyer.</w:t>
      </w:r>
    </w:p>
    <w:p w:rsidR="00532D6C" w:rsidRPr="00532D6C" w:rsidRDefault="00532D6C" w:rsidP="00106D44">
      <w:pPr>
        <w:tabs>
          <w:tab w:val="left" w:pos="426"/>
        </w:tabs>
        <w:spacing w:after="0" w:line="240" w:lineRule="auto"/>
        <w:jc w:val="both"/>
        <w:rPr>
          <w:rFonts w:ascii="GHEA Grapalat" w:eastAsia="Times New Roman" w:hAnsi="GHEA Grapalat" w:cs="Times New Roman"/>
          <w:sz w:val="24"/>
          <w:szCs w:val="24"/>
          <w:lang w:val="hy-AM"/>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4"/>
          <w:lang w:val="hy-AM"/>
        </w:rPr>
      </w:pPr>
      <w:r xmlns:w="http://schemas.openxmlformats.org/wordprocessingml/2006/main" w:rsidRPr="00532D6C">
        <w:rPr>
          <w:rFonts w:ascii="GHEA Grapalat" w:eastAsia="Times New Roman" w:hAnsi="GHEA Grapalat" w:cs="Times New Roman"/>
          <w:b/>
          <w:sz w:val="20"/>
          <w:szCs w:val="24"/>
          <w:lang w:val="hy-AM"/>
        </w:rPr>
        <w:t xml:space="preserve">3. </w:t>
      </w:r>
      <w:r xmlns:w="http://schemas.openxmlformats.org/wordprocessingml/2006/main" w:rsidRPr="00532D6C">
        <w:rPr>
          <w:rFonts w:ascii="GHEA Grapalat" w:eastAsia="Times New Roman" w:hAnsi="GHEA Grapalat" w:cs="Arial"/>
          <w:b/>
          <w:sz w:val="20"/>
          <w:szCs w:val="24"/>
          <w:lang w:val="hy-AM"/>
        </w:rPr>
        <w:t xml:space="preserve">AGREEMENT</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PRICE:</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AND:</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PAYMENT:</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THE PROCEDURE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lastRenderedPageBreak xmlns:w="http://schemas.openxmlformats.org/wordprocessingml/2006/main"/>
      </w:r>
      <w:r xmlns:w="http://schemas.openxmlformats.org/wordprocessingml/2006/main" w:rsidRPr="00532D6C">
        <w:rPr>
          <w:rFonts w:ascii="GHEA Grapalat" w:eastAsia="Times New Roman" w:hAnsi="GHEA Grapalat" w:cs="Times New Roman"/>
          <w:sz w:val="20"/>
          <w:szCs w:val="24"/>
          <w:lang w:val="hy-AM"/>
        </w:rPr>
        <w:t xml:space="preserve">3.1 </w:t>
      </w:r>
      <w:r xmlns:w="http://schemas.openxmlformats.org/wordprocessingml/2006/main" w:rsidRPr="00532D6C">
        <w:rPr>
          <w:rFonts w:ascii="GHEA Grapalat" w:eastAsia="Times New Roman" w:hAnsi="GHEA Grapalat" w:cs="Arial"/>
          <w:sz w:val="20"/>
          <w:szCs w:val="24"/>
          <w:lang w:val="hy-AM"/>
        </w:rPr>
        <w:t xml:space="preserve">of the Agreement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price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make up</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 </w:t>
      </w:r>
      <w:r xmlns:w="http://schemas.openxmlformats.org/wordprocessingml/2006/main" w:rsidRPr="00532D6C">
        <w:rPr>
          <w:rFonts w:ascii="GHEA Grapalat" w:eastAsia="Times New Roman" w:hAnsi="GHEA Grapalat" w:cs="Times New Roman"/>
          <w:sz w:val="20"/>
          <w:szCs w:val="24"/>
          <w:lang w:val="hy-AM"/>
        </w:rPr>
        <w:t xml:space="preserve">________________ </w:t>
      </w:r>
      <w:r xmlns:w="http://schemas.openxmlformats.org/wordprocessingml/2006/main" w:rsidRPr="00532D6C">
        <w:rPr>
          <w:rFonts w:ascii="GHEA Grapalat" w:eastAsia="Times New Roman" w:hAnsi="GHEA Grapalat" w:cs="Arial"/>
          <w:sz w:val="20"/>
          <w:szCs w:val="24"/>
          <w:lang w:val="hy-AM"/>
        </w:rPr>
        <w:t xml:space="preserve">RA</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AMD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including</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VAT </w:t>
      </w:r>
      <w:r xmlns:w="http://schemas.openxmlformats.org/wordprocessingml/2006/main" w:rsidRPr="00532D6C">
        <w:rPr>
          <w:rFonts w:ascii="GHEA Grapalat" w:eastAsia="Times New Roman" w:hAnsi="GHEA Grapalat" w:cs="Arial"/>
          <w:sz w:val="20"/>
          <w:szCs w:val="24"/>
          <w:lang w:val="hy-AM"/>
        </w:rPr>
        <w:t xml:space="preserve">of </w:t>
      </w:r>
      <w:r xmlns:w="http://schemas.openxmlformats.org/wordprocessingml/2006/main" w:rsidR="00835269" w:rsidRPr="00532D6C">
        <w:rPr>
          <w:rFonts w:ascii="GHEA Grapalat" w:eastAsia="Times New Roman" w:hAnsi="GHEA Grapalat" w:cs="Arial"/>
          <w:sz w:val="20"/>
          <w:szCs w:val="24"/>
          <w:lang w:val="hy-AM"/>
        </w:rPr>
        <w:t xml:space="preserve">the </w:t>
      </w:r>
      <w:r xmlns:w="http://schemas.openxmlformats.org/wordprocessingml/2006/main" w:rsidRPr="00532D6C">
        <w:rPr>
          <w:rFonts w:ascii="GHEA Grapalat" w:eastAsia="Times New Roman" w:hAnsi="GHEA Grapalat" w:cs="Times New Roman"/>
          <w:sz w:val="20"/>
          <w:szCs w:val="24"/>
          <w:lang w:val="hy-AM"/>
        </w:rPr>
        <w:t xml:space="preserve">Contract</w:t>
      </w:r>
      <w:r xmlns:w="http://schemas.openxmlformats.org/wordprocessingml/2006/main" w:rsidRPr="00532D6C">
        <w:rPr>
          <w:rFonts w:ascii="GHEA Grapalat" w:eastAsia="Times New Roman" w:hAnsi="GHEA Grapalat" w:cs="Times New Roman"/>
          <w:sz w:val="20"/>
          <w:szCs w:val="24"/>
          <w:lang w:val="hy-AM"/>
        </w:rPr>
        <w:t xml:space="preser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price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include: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performance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provide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purpose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Seller's: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be done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all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fees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expenses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that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including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taxes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duties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transportation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insurance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expenses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rewards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expected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profit.</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Product: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supply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price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stable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seller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right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does not have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demand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add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buyer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reduce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that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price.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Sylfaen"/>
          <w:sz w:val="20"/>
          <w:szCs w:val="24"/>
          <w:lang w:val="hy-AM"/>
        </w:rPr>
        <w:t xml:space="preserve">3.2:</w:t>
      </w:r>
      <w:r xmlns:w="http://schemas.openxmlformats.org/wordprocessingml/2006/main" w:rsidRPr="00532D6C">
        <w:rPr>
          <w:rFonts w:ascii="GHEA Grapalat" w:eastAsia="Times New Roman" w:hAnsi="GHEA Grapalat" w:cs="Times New Roman"/>
          <w:sz w:val="20"/>
          <w:szCs w:val="24"/>
          <w:lang w:val="hy-AM"/>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3.3 </w:t>
      </w:r>
      <w:r xmlns:w="http://schemas.openxmlformats.org/wordprocessingml/2006/main" w:rsidRPr="00532D6C">
        <w:rPr>
          <w:rFonts w:ascii="GHEA Grapalat" w:eastAsia="Times New Roman" w:hAnsi="GHEA Grapalat" w:cs="Arial"/>
          <w:sz w:val="20"/>
          <w:szCs w:val="24"/>
          <w:lang w:val="hy-AM"/>
        </w:rPr>
        <w:t xml:space="preserve">The Buyer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himself</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supplied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front of</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payment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RA:</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AMD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non-cash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cash</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means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Seller's: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computational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account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transfer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through</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Monetary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funds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transfer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 happening</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handover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acceptance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protocol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based 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on </w:t>
      </w:r>
      <w:r xmlns:w="http://schemas.openxmlformats.org/wordprocessingml/2006/main" w:rsidRPr="00532D6C">
        <w:rPr>
          <w:rFonts w:ascii="GHEA Grapalat" w:eastAsia="Times New Roman" w:hAnsi="GHEA Grapalat" w:cs="Arial"/>
          <w:sz w:val="20"/>
          <w:szCs w:val="24"/>
          <w:lang w:val="hy-AM"/>
        </w:rPr>
        <w:t xml:space="preserve">the </w:t>
      </w:r>
      <w:r xmlns:w="http://schemas.openxmlformats.org/wordprocessingml/2006/main" w:rsidRPr="00532D6C">
        <w:rPr>
          <w:rFonts w:ascii="GHEA Grapalat" w:eastAsia="Times New Roman" w:hAnsi="GHEA Grapalat" w:cs="Times New Roman"/>
          <w:sz w:val="20"/>
          <w:szCs w:val="24"/>
          <w:lang w:val="hy-AM"/>
        </w:rPr>
        <w:t xml:space="preserve">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payment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scheduled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appendix </w:t>
      </w:r>
      <w:r xmlns:w="http://schemas.openxmlformats.org/wordprocessingml/2006/main" w:rsidRPr="00532D6C">
        <w:rPr>
          <w:rFonts w:ascii="GHEA Grapalat" w:eastAsia="Times New Roman" w:hAnsi="GHEA Grapalat" w:cs="Times New Roman"/>
          <w:sz w:val="20"/>
          <w:szCs w:val="24"/>
          <w:lang w:val="hy-AM"/>
        </w:rPr>
        <w:t xml:space="preserve">N 2) </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size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amines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record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being made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given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w:t>
      </w:r>
      <w:r xmlns:w="http://schemas.openxmlformats.org/wordprocessingml/2006/main" w:rsidRPr="00532D6C">
        <w:rPr>
          <w:rFonts w:ascii="GHEA Grapalat" w:eastAsia="Times New Roman" w:hAnsi="GHEA Grapalat" w:cs="Times New Roman"/>
          <w:sz w:val="20"/>
          <w:szCs w:val="24"/>
          <w:lang w:val="hy-AM"/>
        </w:rPr>
        <w:t xml:space="preserve">the 20th </w:t>
      </w:r>
      <w:r xmlns:w="http://schemas.openxmlformats.org/wordprocessingml/2006/main" w:rsidRPr="00532D6C">
        <w:rPr>
          <w:rFonts w:ascii="GHEA Grapalat" w:eastAsia="Times New Roman" w:hAnsi="GHEA Grapalat" w:cs="Arial"/>
          <w:sz w:val="20"/>
          <w:szCs w:val="24"/>
          <w:lang w:val="hy-AM"/>
        </w:rPr>
        <w:t xml:space="preserve">of the month</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after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that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 month</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payment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on schedule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financial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means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payment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 being implemented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up to </w:t>
      </w:r>
      <w:r xmlns:w="http://schemas.openxmlformats.org/wordprocessingml/2006/main" w:rsidRPr="00532D6C">
        <w:rPr>
          <w:rFonts w:ascii="GHEA Grapalat" w:eastAsia="Times New Roman" w:hAnsi="GHEA Grapalat" w:cs="Times New Roman"/>
          <w:sz w:val="20"/>
          <w:szCs w:val="24"/>
          <w:lang w:val="hy-AM"/>
        </w:rPr>
        <w:t xml:space="preserve">30 </w:t>
      </w:r>
      <w:r xmlns:w="http://schemas.openxmlformats.org/wordprocessingml/2006/main" w:rsidRPr="00532D6C">
        <w:rPr>
          <w:rFonts w:ascii="GHEA Grapalat" w:eastAsia="Times New Roman" w:hAnsi="GHEA Grapalat" w:cs="Arial"/>
          <w:sz w:val="20"/>
          <w:szCs w:val="24"/>
          <w:lang w:val="hy-AM"/>
        </w:rPr>
        <w:t xml:space="preserve">working days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day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during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but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later </w:t>
      </w:r>
      <w:r xmlns:w="http://schemas.openxmlformats.org/wordprocessingml/2006/main" w:rsidRPr="00532D6C">
        <w:rPr>
          <w:rFonts w:ascii="GHEA Grapalat" w:eastAsia="Times New Roman" w:hAnsi="GHEA Grapalat" w:cs="Arial"/>
          <w:sz w:val="20"/>
          <w:szCs w:val="24"/>
          <w:lang w:val="hy-AM"/>
        </w:rPr>
        <w:t xml:space="preserve">than</w:t>
      </w:r>
      <w:r xmlns:w="http://schemas.openxmlformats.org/wordprocessingml/2006/main" w:rsidRPr="00532D6C">
        <w:rPr>
          <w:rFonts w:ascii="GHEA Grapalat" w:eastAsia="Times New Roman" w:hAnsi="GHEA Grapalat" w:cs="Times New Roman"/>
          <w:sz w:val="20"/>
          <w:szCs w:val="24"/>
          <w:lang w:val="hy-AM"/>
        </w:rPr>
        <w:t xml:space="preser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until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given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year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December </w:t>
      </w:r>
      <w:r xmlns:w="http://schemas.openxmlformats.org/wordprocessingml/2006/main" w:rsidRPr="00532D6C">
        <w:rPr>
          <w:rFonts w:ascii="GHEA Grapalat" w:eastAsia="Times New Roman" w:hAnsi="GHEA Grapalat" w:cs="Times New Roman"/>
          <w:sz w:val="20"/>
          <w:szCs w:val="24"/>
          <w:lang w:val="hy-AM"/>
        </w:rPr>
        <w:t xml:space="preserve">25 </w:t>
      </w:r>
      <w:r xmlns:w="http://schemas.openxmlformats.org/wordprocessingml/2006/main" w:rsidRPr="00532D6C">
        <w:rPr>
          <w:rFonts w:ascii="GHEA Grapalat" w:eastAsia="Times New Roman" w:hAnsi="GHEA Grapalat" w:cs="Times New Roman"/>
          <w:sz w:val="20"/>
          <w:szCs w:val="24"/>
          <w:lang w:val="hy-AM"/>
        </w:rPr>
        <w:t xml:space="preserve">.</w:t>
      </w:r>
      <w:r xmlns:w="http://schemas.openxmlformats.org/wordprocessingml/2006/main" w:rsidRPr="00532D6C">
        <w:rPr>
          <w:rFonts w:ascii="GHEA Grapalat" w:eastAsia="Times New Roman" w:hAnsi="GHEA Grapalat" w:cs="Arial"/>
          <w:sz w:val="20"/>
          <w:szCs w:val="24"/>
          <w:lang w:val="hy-AM"/>
        </w:rPr>
        <w:t xml:space="preserve">​</w:t>
      </w:r>
    </w:p>
    <w:p w:rsidR="00532D6C" w:rsidRPr="00532D6C" w:rsidRDefault="00532D6C" w:rsidP="00106D44">
      <w:pPr>
        <w:tabs>
          <w:tab w:val="left" w:pos="426"/>
        </w:tabs>
        <w:spacing w:after="0" w:line="240" w:lineRule="auto"/>
        <w:jc w:val="center"/>
        <w:rPr>
          <w:rFonts w:ascii="GHEA Grapalat" w:eastAsia="Times New Roman" w:hAnsi="GHEA Grapalat" w:cs="Times New Roman"/>
          <w:b/>
          <w:sz w:val="20"/>
          <w:szCs w:val="24"/>
          <w:lang w:val="hy-AM"/>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4"/>
          <w:lang w:val="hy-AM"/>
        </w:rPr>
      </w:pPr>
      <w:r xmlns:w="http://schemas.openxmlformats.org/wordprocessingml/2006/main" w:rsidRPr="00532D6C">
        <w:rPr>
          <w:rFonts w:ascii="GHEA Grapalat" w:eastAsia="Times New Roman" w:hAnsi="GHEA Grapalat" w:cs="Times New Roman"/>
          <w:b/>
          <w:sz w:val="20"/>
          <w:szCs w:val="24"/>
          <w:lang w:val="hy-AM"/>
        </w:rPr>
        <w:t xml:space="preserve">4. </w:t>
      </w:r>
      <w:r xmlns:w="http://schemas.openxmlformats.org/wordprocessingml/2006/main" w:rsidRPr="00532D6C">
        <w:rPr>
          <w:rFonts w:ascii="GHEA Grapalat" w:eastAsia="Times New Roman" w:hAnsi="GHEA Grapalat" w:cs="Arial"/>
          <w:b/>
          <w:sz w:val="20"/>
          <w:szCs w:val="24"/>
          <w:lang w:val="hy-AM"/>
        </w:rPr>
        <w:t xml:space="preserve">OF THE PRODUCT</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QUALITY</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AND:</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WARRANTY</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4.1 </w:t>
      </w:r>
      <w:r xmlns:w="http://schemas.openxmlformats.org/wordprocessingml/2006/main" w:rsidRPr="00532D6C">
        <w:rPr>
          <w:rFonts w:ascii="GHEA Grapalat" w:eastAsia="Times New Roman" w:hAnsi="GHEA Grapalat" w:cs="Arial"/>
          <w:sz w:val="20"/>
          <w:szCs w:val="24"/>
          <w:lang w:val="hy-AM"/>
        </w:rPr>
        <w:t xml:space="preserve">The Seller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guarantee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supplied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case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quality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compliance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State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standard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requirements.</w:t>
      </w:r>
      <w:r xmlns:w="http://schemas.openxmlformats.org/wordprocessingml/2006/main" w:rsidRPr="00532D6C">
        <w:rPr>
          <w:rFonts w:ascii="GHEA Grapalat" w:eastAsia="Times New Roman" w:hAnsi="GHEA Grapalat" w:cs="Times New Roman"/>
          <w:sz w:val="20"/>
          <w:szCs w:val="24"/>
          <w:lang w:val="hy-AM"/>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pt-BR"/>
        </w:rPr>
      </w:pPr>
      <w:r xmlns:w="http://schemas.openxmlformats.org/wordprocessingml/2006/main" w:rsidRPr="00532D6C">
        <w:rPr>
          <w:rFonts w:ascii="GHEA Grapalat" w:eastAsia="Times New Roman" w:hAnsi="GHEA Grapalat" w:cs="Times Armenian"/>
          <w:sz w:val="20"/>
          <w:szCs w:val="24"/>
          <w:lang w:val="pt-BR"/>
        </w:rPr>
        <w:t xml:space="preserve">4.2 </w:t>
      </w:r>
      <w:r xmlns:w="http://schemas.openxmlformats.org/wordprocessingml/2006/main" w:rsidRPr="00532D6C">
        <w:rPr>
          <w:rFonts w:ascii="GHEA Grapalat" w:eastAsia="Times New Roman" w:hAnsi="GHEA Grapalat" w:cs="Arial"/>
          <w:sz w:val="20"/>
          <w:szCs w:val="24"/>
          <w:lang w:val="pt-BR"/>
        </w:rPr>
        <w:t xml:space="preserve">Basic</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means</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being</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of goods</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for</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warranty</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term:</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is</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defined</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Buyer's:</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by</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the product</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to be accepted</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on the day</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next</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from the date</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including</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004C0DFD">
        <w:rPr>
          <w:rFonts w:ascii="GHEA Grapalat" w:eastAsia="Times New Roman" w:hAnsi="GHEA Grapalat" w:cs="Sylfaen"/>
          <w:sz w:val="20"/>
          <w:szCs w:val="24"/>
          <w:u w:val="single"/>
          <w:lang w:val="hy-AM"/>
        </w:rPr>
        <w:t xml:space="preserve">5:00</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calendar</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day </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If</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warranty</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period</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during</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in:</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application</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are</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came</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supplied</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of the product</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disadvantages </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then</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The seller</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must</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is</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her</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at the expense of </w:t>
      </w:r>
      <w:r xmlns:w="http://schemas.openxmlformats.org/wordprocessingml/2006/main" w:rsidRPr="00532D6C">
        <w:rPr>
          <w:rFonts w:ascii="GHEA Grapalat" w:eastAsia="Times New Roman" w:hAnsi="GHEA Grapalat" w:cs="Arial"/>
          <w:sz w:val="20"/>
          <w:szCs w:val="24"/>
          <w:lang w:val="pt-BR"/>
        </w:rPr>
        <w:t xml:space="preserve">the </w:t>
      </w:r>
      <w:r xmlns:w="http://schemas.openxmlformats.org/wordprocessingml/2006/main" w:rsidRPr="00532D6C">
        <w:rPr>
          <w:rFonts w:ascii="GHEA Grapalat" w:eastAsia="Times New Roman" w:hAnsi="GHEA Grapalat" w:cs="Sylfaen"/>
          <w:sz w:val="20"/>
          <w:szCs w:val="24"/>
          <w:lang w:val="pt-BR"/>
        </w:rPr>
        <w:t xml:space="preserve">Buyer</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by</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defined</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reasonable</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within the deadline</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eliminate</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Disadvantages </w:t>
      </w:r>
      <w:r xmlns:w="http://schemas.openxmlformats.org/wordprocessingml/2006/main" w:rsidRPr="00532D6C">
        <w:rPr>
          <w:rFonts w:ascii="GHEA Grapalat" w:eastAsia="Times New Roman" w:hAnsi="GHEA Grapalat" w:cs="Sylfaen"/>
          <w:sz w:val="20"/>
          <w:szCs w:val="24"/>
          <w:lang w:val="pt-BR"/>
        </w:rPr>
        <w:t xml:space="preserve">:</w:t>
      </w:r>
    </w:p>
    <w:p w:rsidR="00532D6C" w:rsidRPr="00532D6C" w:rsidRDefault="00532D6C" w:rsidP="00106D44">
      <w:pPr>
        <w:tabs>
          <w:tab w:val="left" w:pos="426"/>
        </w:tabs>
        <w:spacing w:after="0" w:line="240" w:lineRule="auto"/>
        <w:jc w:val="center"/>
        <w:rPr>
          <w:rFonts w:ascii="GHEA Grapalat" w:eastAsia="Times New Roman" w:hAnsi="GHEA Grapalat" w:cs="Times New Roman"/>
          <w:b/>
          <w:sz w:val="20"/>
          <w:szCs w:val="24"/>
          <w:lang w:val="hy-AM"/>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4"/>
          <w:lang w:val="hy-AM"/>
        </w:rPr>
      </w:pPr>
      <w:r xmlns:w="http://schemas.openxmlformats.org/wordprocessingml/2006/main" w:rsidRPr="00532D6C">
        <w:rPr>
          <w:rFonts w:ascii="GHEA Grapalat" w:eastAsia="Times New Roman" w:hAnsi="GHEA Grapalat" w:cs="Times New Roman"/>
          <w:b/>
          <w:sz w:val="20"/>
          <w:szCs w:val="24"/>
          <w:lang w:val="hy-AM"/>
        </w:rPr>
        <w:t xml:space="preserve">5. </w:t>
      </w:r>
      <w:r xmlns:w="http://schemas.openxmlformats.org/wordprocessingml/2006/main" w:rsidRPr="00532D6C">
        <w:rPr>
          <w:rFonts w:ascii="GHEA Grapalat" w:eastAsia="Times New Roman" w:hAnsi="GHEA Grapalat" w:cs="Arial"/>
          <w:b/>
          <w:sz w:val="20"/>
          <w:szCs w:val="24"/>
          <w:lang w:val="hy-AM"/>
        </w:rPr>
        <w:t xml:space="preserve">OF THE PRODUCT</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WITHDRAWAL</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AND:</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ACCEPTANCE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5.1 </w:t>
      </w:r>
      <w:r xmlns:w="http://schemas.openxmlformats.org/wordprocessingml/2006/main" w:rsidRPr="00532D6C">
        <w:rPr>
          <w:rFonts w:ascii="GHEA Grapalat" w:eastAsia="Times New Roman" w:hAnsi="GHEA Grapalat" w:cs="Arial"/>
          <w:sz w:val="20"/>
          <w:szCs w:val="24"/>
          <w:lang w:val="hy-AM"/>
        </w:rPr>
        <w:t xml:space="preserve">Provided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accepted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Buyer's: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Seller's: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between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delivery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acceptance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protocol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signature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product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buyer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deliver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fact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being fixed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Buyer's: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Seller's: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between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bilateral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approved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document: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noting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document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composition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w:t>
      </w:r>
      <w:r xmlns:w="http://schemas.openxmlformats.org/wordprocessingml/2006/main" w:rsidRPr="00532D6C">
        <w:rPr>
          <w:rFonts w:ascii="GHEA Grapalat" w:eastAsia="Times New Roman" w:hAnsi="GHEA Grapalat" w:cs="Sylfaen"/>
          <w:sz w:val="20"/>
          <w:szCs w:val="24"/>
          <w:lang w:val="hy-AM"/>
        </w:rPr>
        <w:t xml:space="preserve">date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0"/>
          <w:lang w:val="hy-AM"/>
        </w:rPr>
      </w:pPr>
      <w:r xmlns:w="http://schemas.openxmlformats.org/wordprocessingml/2006/main" w:rsidRPr="00532D6C">
        <w:rPr>
          <w:rFonts w:ascii="GHEA Grapalat" w:eastAsia="Times New Roman" w:hAnsi="GHEA Grapalat" w:cs="Arial"/>
          <w:sz w:val="20"/>
          <w:szCs w:val="20"/>
          <w:lang w:val="hy-AM"/>
        </w:rPr>
        <w:t xml:space="preserve">Until</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 contract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product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supply</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for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planned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day</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inclusive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seller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the buyer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is</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providing</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her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by</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signed </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product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the buyer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to deliver</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fact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fixing</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the document </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appendix </w:t>
      </w:r>
      <w:r xmlns:w="http://schemas.openxmlformats.org/wordprocessingml/2006/main" w:rsidRPr="00532D6C">
        <w:rPr>
          <w:rFonts w:ascii="GHEA Grapalat" w:eastAsia="Times New Roman" w:hAnsi="GHEA Grapalat" w:cs="Sylfaen"/>
          <w:sz w:val="20"/>
          <w:szCs w:val="20"/>
          <w:lang w:val="hy-AM"/>
        </w:rPr>
        <w:t xml:space="preserve">N 3.1) </w:t>
      </w:r>
      <w:r xmlns:w="http://schemas.openxmlformats.org/wordprocessingml/2006/main" w:rsidRPr="00532D6C">
        <w:rPr>
          <w:rFonts w:ascii="GHEA Grapalat" w:eastAsia="Times New Roman" w:hAnsi="GHEA Grapalat" w:cs="Arial"/>
          <w:sz w:val="20"/>
          <w:szCs w:val="20"/>
          <w:lang w:val="hy-AM"/>
        </w:rPr>
        <w:t xml:space="preserve">and</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delivery </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acceptance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protocol</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004C0DFD">
        <w:rPr>
          <w:rFonts w:ascii="GHEA Grapalat" w:eastAsia="Times New Roman" w:hAnsi="GHEA Grapalat" w:cs="Sylfaen"/>
          <w:sz w:val="20"/>
          <w:szCs w:val="20"/>
          <w:u w:val="single"/>
          <w:lang w:val="hy-AM"/>
        </w:rPr>
        <w:t xml:space="preserve">2:</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example </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appendix </w:t>
      </w:r>
      <w:r xmlns:w="http://schemas.openxmlformats.org/wordprocessingml/2006/main" w:rsidRPr="00532D6C">
        <w:rPr>
          <w:rFonts w:ascii="GHEA Grapalat" w:eastAsia="Times New Roman" w:hAnsi="GHEA Grapalat" w:cs="Sylfaen"/>
          <w:sz w:val="20"/>
          <w:szCs w:val="20"/>
          <w:lang w:val="hy-AM"/>
        </w:rPr>
        <w:t xml:space="preserve">N 3).</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Sylfaen"/>
          <w:sz w:val="20"/>
          <w:szCs w:val="24"/>
          <w:lang w:val="hy-AM"/>
        </w:rPr>
        <w:t xml:space="preserve">5.2 </w:t>
      </w:r>
      <w:r xmlns:w="http://schemas.openxmlformats.org/wordprocessingml/2006/main" w:rsidRPr="00532D6C">
        <w:rPr>
          <w:rFonts w:ascii="GHEA Grapalat" w:eastAsia="Times New Roman" w:hAnsi="GHEA Grapalat" w:cs="Arial"/>
          <w:sz w:val="20"/>
          <w:szCs w:val="24"/>
          <w:lang w:val="hy-AM"/>
        </w:rPr>
        <w:t xml:space="preserve">Delivery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acceptance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record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being signed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pt-BR"/>
        </w:rPr>
        <w:t xml:space="preserve">supplied</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the product</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hy-AM"/>
        </w:rPr>
        <w:t xml:space="preserve">match</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conditions.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Opposite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case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it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don't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performance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results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they are not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accepted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handover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acceptance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record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being signed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Buyer </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a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question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regulation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undertaking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like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situation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means </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Seller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towards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application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responsibility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means.</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5.3 </w:t>
      </w:r>
      <w:r xmlns:w="http://schemas.openxmlformats.org/wordprocessingml/2006/main" w:rsidRPr="00532D6C">
        <w:rPr>
          <w:rFonts w:ascii="GHEA Grapalat" w:eastAsia="Times New Roman" w:hAnsi="GHEA Grapalat" w:cs="Arial"/>
          <w:sz w:val="20"/>
          <w:szCs w:val="24"/>
          <w:lang w:val="hy-AM"/>
        </w:rPr>
        <w:t xml:space="preserve">The Buyer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delivery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acceptance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record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receive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0"/>
          <w:lang w:val="hy-AM"/>
        </w:rPr>
        <w:t xml:space="preserve">on the day</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next</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working</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from the date</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including</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004C0DFD">
        <w:rPr>
          <w:rFonts w:ascii="GHEA Grapalat" w:eastAsia="Times New Roman" w:hAnsi="GHEA Grapalat" w:cs="Sylfaen"/>
          <w:sz w:val="20"/>
          <w:szCs w:val="20"/>
          <w:u w:val="single"/>
          <w:lang w:val="hy-AM"/>
        </w:rPr>
        <w:t xml:space="preserve">5:00</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working</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of the day</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0"/>
          <w:lang w:val="hy-AM"/>
        </w:rPr>
        <w:t xml:space="preserve">during</w:t>
      </w:r>
      <w:r xmlns:w="http://schemas.openxmlformats.org/wordprocessingml/2006/main" w:rsidRPr="00532D6C">
        <w:rPr>
          <w:rFonts w:ascii="GHEA Grapalat" w:eastAsia="Times New Roman" w:hAnsi="GHEA Grapalat" w:cs="Sylfaen"/>
          <w:sz w:val="20"/>
          <w:szCs w:val="20"/>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seller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present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signed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delivery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acceptance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protocol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one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example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not to accept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reasoned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rejection.</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5.4 </w:t>
      </w: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according to clause </w:t>
      </w:r>
      <w:r xmlns:w="http://schemas.openxmlformats.org/wordprocessingml/2006/main" w:rsidRPr="00532D6C">
        <w:rPr>
          <w:rFonts w:ascii="GHEA Grapalat" w:eastAsia="Times New Roman" w:hAnsi="GHEA Grapalat" w:cs="Sylfaen"/>
          <w:sz w:val="20"/>
          <w:szCs w:val="24"/>
          <w:lang w:val="hy-AM"/>
        </w:rPr>
        <w:t xml:space="preserve">5.3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within the deadline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buyer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acceptance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supplied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product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refusal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it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acceptance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supplied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product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considered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accepted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according to clause </w:t>
      </w:r>
      <w:r xmlns:w="http://schemas.openxmlformats.org/wordprocessingml/2006/main" w:rsidRPr="00532D6C">
        <w:rPr>
          <w:rFonts w:ascii="GHEA Grapalat" w:eastAsia="Times New Roman" w:hAnsi="GHEA Grapalat" w:cs="Sylfaen"/>
          <w:sz w:val="20"/>
          <w:szCs w:val="24"/>
          <w:lang w:val="hy-AM"/>
        </w:rPr>
        <w:t xml:space="preserve">5.3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Sylfaen"/>
          <w:sz w:val="20"/>
          <w:szCs w:val="24"/>
          <w:lang w:val="hy-AM"/>
        </w:rPr>
        <w:softHyphen xmlns:w="http://schemas.openxmlformats.org/wordprocessingml/2006/main"/>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on the deadline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next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working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day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buyer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seller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providing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signed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delivery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acceptance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statue </w:t>
      </w:r>
      <w:r xmlns:w="http://schemas.openxmlformats.org/wordprocessingml/2006/main" w:rsidRPr="00532D6C">
        <w:rPr>
          <w:rFonts w:ascii="GHEA Grapalat" w:eastAsia="Times New Roman" w:hAnsi="GHEA Grapalat" w:cs="Sylfaen"/>
          <w:sz w:val="20"/>
          <w:szCs w:val="24"/>
          <w:lang w:val="hy-AM"/>
        </w:rPr>
        <w:softHyphen xmlns:w="http://schemas.openxmlformats.org/wordprocessingml/2006/main"/>
      </w:r>
      <w:r xmlns:w="http://schemas.openxmlformats.org/wordprocessingml/2006/main" w:rsidRPr="00532D6C">
        <w:rPr>
          <w:rFonts w:ascii="GHEA Grapalat" w:eastAsia="Times New Roman" w:hAnsi="GHEA Grapalat" w:cs="Arial"/>
          <w:sz w:val="20"/>
          <w:szCs w:val="24"/>
          <w:lang w:val="hy-AM"/>
        </w:rPr>
        <w:t xml:space="preserve">inscription </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w:tabs>
          <w:tab w:val="left" w:pos="426"/>
        </w:tabs>
        <w:spacing w:after="0" w:line="240" w:lineRule="auto"/>
        <w:jc w:val="both"/>
        <w:rPr>
          <w:rFonts w:ascii="GHEA Grapalat" w:eastAsia="Times New Roman" w:hAnsi="GHEA Grapalat" w:cs="Sylfaen"/>
          <w:sz w:val="20"/>
          <w:szCs w:val="24"/>
          <w:lang w:val="hy-AM"/>
        </w:rPr>
      </w:pPr>
    </w:p>
    <w:p w:rsidR="00532D6C" w:rsidRPr="00532D6C" w:rsidRDefault="00532D6C" w:rsidP="00106D44">
      <w:pPr>
        <w:tabs>
          <w:tab w:val="left" w:pos="426"/>
        </w:tabs>
        <w:spacing w:after="0" w:line="240" w:lineRule="auto"/>
        <w:jc w:val="center"/>
        <w:rPr>
          <w:rFonts w:ascii="GHEA Grapalat" w:eastAsia="Times New Roman" w:hAnsi="GHEA Grapalat" w:cs="Times New Roman"/>
          <w:b/>
          <w:sz w:val="20"/>
          <w:szCs w:val="24"/>
          <w:lang w:val="hy-AM"/>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4"/>
          <w:lang w:val="hy-AM"/>
        </w:rPr>
      </w:pPr>
      <w:r xmlns:w="http://schemas.openxmlformats.org/wordprocessingml/2006/main" w:rsidRPr="00532D6C">
        <w:rPr>
          <w:rFonts w:ascii="GHEA Grapalat" w:eastAsia="Times New Roman" w:hAnsi="GHEA Grapalat" w:cs="Times New Roman"/>
          <w:b/>
          <w:sz w:val="20"/>
          <w:szCs w:val="24"/>
          <w:lang w:val="hy-AM"/>
        </w:rPr>
        <w:t xml:space="preserve">6. </w:t>
      </w:r>
      <w:r xmlns:w="http://schemas.openxmlformats.org/wordprocessingml/2006/main" w:rsidRPr="00532D6C">
        <w:rPr>
          <w:rFonts w:ascii="GHEA Grapalat" w:eastAsia="Times New Roman" w:hAnsi="GHEA Grapalat" w:cs="Arial"/>
          <w:b/>
          <w:sz w:val="20"/>
          <w:szCs w:val="24"/>
          <w:lang w:val="hy-AM"/>
        </w:rPr>
        <w:t xml:space="preserve">PARTIES</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RESPONSIBILITY</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6.1 </w:t>
      </w:r>
      <w:r xmlns:w="http://schemas.openxmlformats.org/wordprocessingml/2006/main" w:rsidRPr="00532D6C">
        <w:rPr>
          <w:rFonts w:ascii="GHEA Grapalat" w:eastAsia="Times New Roman" w:hAnsi="GHEA Grapalat" w:cs="Arial"/>
          <w:sz w:val="20"/>
          <w:szCs w:val="24"/>
          <w:lang w:val="hy-AM"/>
        </w:rPr>
        <w:t xml:space="preserve">The Seller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responsibility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wearing</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delivered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quality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supply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dates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maintenance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6.2 </w:t>
      </w:r>
      <w:r xmlns:w="http://schemas.openxmlformats.org/wordprocessingml/2006/main" w:rsidRPr="00532D6C">
        <w:rPr>
          <w:rFonts w:ascii="GHEA Grapalat" w:eastAsia="Times New Roman" w:hAnsi="GHEA Grapalat" w:cs="Arial"/>
          <w:sz w:val="20"/>
          <w:szCs w:val="24"/>
          <w:lang w:val="hy-AM"/>
        </w:rPr>
        <w:t xml:space="preserve">Seller's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supply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dates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violation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case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seller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each</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overdue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working</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day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charged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penalty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supply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subject to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however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not supplied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Times New Roman"/>
          <w:sz w:val="20"/>
          <w:szCs w:val="24"/>
          <w:lang w:val="hy-AM"/>
        </w:rPr>
        <w:t xml:space="preserve">0.05 </w:t>
      </w:r>
      <w:r xmlns:w="http://schemas.openxmlformats.org/wordprocessingml/2006/main" w:rsidRPr="00532D6C">
        <w:rPr>
          <w:rFonts w:ascii="GHEA Grapalat" w:eastAsia="Times New Roman" w:hAnsi="GHEA Grapalat" w:cs="Arial"/>
          <w:sz w:val="20"/>
          <w:szCs w:val="24"/>
          <w:lang w:val="hy-AM"/>
        </w:rPr>
        <w:t xml:space="preserve">of the price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zero: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whole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five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hundredths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percent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size.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6.3 </w:t>
      </w:r>
      <w:r xmlns:w="http://schemas.openxmlformats.org/wordprocessingml/2006/main" w:rsidRPr="00532D6C">
        <w:rPr>
          <w:rFonts w:ascii="GHEA Grapalat" w:eastAsia="Times New Roman" w:hAnsi="GHEA Grapalat" w:cs="Arial"/>
          <w:sz w:val="20"/>
          <w:szCs w:val="24"/>
          <w:lang w:val="hy-AM"/>
        </w:rPr>
        <w:t xml:space="preserve">In Clause </w:t>
      </w:r>
      <w:r xmlns:w="http://schemas.openxmlformats.org/wordprocessingml/2006/main" w:rsidRPr="00532D6C">
        <w:rPr>
          <w:rFonts w:ascii="GHEA Grapalat" w:eastAsia="Times New Roman" w:hAnsi="GHEA Grapalat" w:cs="Times New Roman"/>
          <w:sz w:val="20"/>
          <w:szCs w:val="24"/>
          <w:lang w:val="hy-AM"/>
        </w:rPr>
        <w:t xml:space="preserve">1.1 </w:t>
      </w:r>
      <w:r xmlns:w="http://schemas.openxmlformats.org/wordprocessingml/2006/main" w:rsidRPr="00532D6C">
        <w:rPr>
          <w:rFonts w:ascii="GHEA Grapalat" w:eastAsia="Times New Roman" w:hAnsi="GHEA Grapalat" w:cs="Arial"/>
          <w:sz w:val="20"/>
          <w:szCs w:val="24"/>
          <w:lang w:val="hy-AM"/>
        </w:rPr>
        <w:t xml:space="preserve">of the Agreement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specified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technical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specification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non-compliant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supply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each</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case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seller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charged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penalty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Times New Roman"/>
          <w:sz w:val="20"/>
          <w:szCs w:val="24"/>
          <w:lang w:val="hy-AM"/>
        </w:rPr>
        <w:t xml:space="preserve">0.5 </w:t>
      </w:r>
      <w:r xmlns:w="http://schemas.openxmlformats.org/wordprocessingml/2006/main" w:rsidRPr="00532D6C">
        <w:rPr>
          <w:rFonts w:ascii="GHEA Grapalat" w:eastAsia="Times New Roman" w:hAnsi="GHEA Grapalat" w:cs="Arial"/>
          <w:sz w:val="20"/>
          <w:szCs w:val="24"/>
          <w:lang w:val="hy-AM"/>
        </w:rPr>
        <w:t xml:space="preserve">of the price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zero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whole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five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decimal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percent</w:t>
      </w:r>
      <w:r xmlns:w="http://schemas.openxmlformats.org/wordprocessingml/2006/main" w:rsidRPr="00532D6C" w:rsidDel="009B7E9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extent </w:t>
      </w:r>
      <w:r xmlns:w="http://schemas.openxmlformats.org/wordprocessingml/2006/main" w:rsidR="00835269" w:rsidRPr="00532D6C">
        <w:rPr>
          <w:rFonts w:ascii="GHEA Grapalat" w:eastAsia="Times New Roman" w:hAnsi="GHEA Grapalat" w:cs="Arial"/>
          <w:sz w:val="20"/>
          <w:szCs w:val="24"/>
          <w:lang w:val="hy-AM"/>
        </w:rPr>
        <w:t xml:space="preserve">of </w:t>
      </w:r>
      <w:r xmlns:w="http://schemas.openxmlformats.org/wordprocessingml/2006/main" w:rsidRPr="00532D6C">
        <w:rPr>
          <w:rFonts w:ascii="GHEA Grapalat" w:eastAsia="Times New Roman" w:hAnsi="GHEA Grapalat" w:cs="Times New Roman"/>
          <w:sz w:val="20"/>
          <w:szCs w:val="24"/>
          <w:lang w:val="hy-AM"/>
        </w:rPr>
        <w:t xml:space="preser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which</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fine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 calculated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also</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supply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within the deadline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perform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however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client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that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not to be accepted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w:t>
      </w:r>
      <w:r xmlns:w="http://schemas.openxmlformats.org/wordprocessingml/2006/main" w:rsidRPr="00532D6C">
        <w:rPr>
          <w:rFonts w:ascii="GHEA Grapalat" w:eastAsia="Times New Roman" w:hAnsi="GHEA Grapalat" w:cs="Times New Roman"/>
          <w:sz w:val="20"/>
          <w:szCs w:val="24"/>
          <w:lang w:val="hy-AM"/>
        </w:rPr>
        <w:t xml:space="preserve">case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lastRenderedPageBreak xmlns:w="http://schemas.openxmlformats.org/wordprocessingml/2006/main"/>
      </w:r>
      <w:r xmlns:w="http://schemas.openxmlformats.org/wordprocessingml/2006/main" w:rsidRPr="00532D6C">
        <w:rPr>
          <w:rFonts w:ascii="GHEA Grapalat" w:eastAsia="Times New Roman" w:hAnsi="GHEA Grapalat" w:cs="Times New Roman"/>
          <w:sz w:val="20"/>
          <w:szCs w:val="24"/>
          <w:lang w:val="hy-AM"/>
        </w:rPr>
        <w:t xml:space="preserve">6.4 </w:t>
      </w:r>
      <w:r xmlns:w="http://schemas.openxmlformats.org/wordprocessingml/2006/main" w:rsidRPr="00532D6C">
        <w:rPr>
          <w:rFonts w:ascii="GHEA Grapalat" w:eastAsia="Times New Roman" w:hAnsi="GHEA Grapalat" w:cs="Arial"/>
          <w:sz w:val="20"/>
          <w:szCs w:val="24"/>
          <w:lang w:val="hy-AM"/>
        </w:rPr>
        <w:t xml:space="preserve">Clauses </w:t>
      </w:r>
      <w:r xmlns:w="http://schemas.openxmlformats.org/wordprocessingml/2006/main" w:rsidRPr="00532D6C">
        <w:rPr>
          <w:rFonts w:ascii="GHEA Grapalat" w:eastAsia="Times New Roman" w:hAnsi="GHEA Grapalat" w:cs="Times New Roman"/>
          <w:sz w:val="20"/>
          <w:szCs w:val="24"/>
          <w:lang w:val="hy-AM"/>
        </w:rPr>
        <w:t xml:space="preserve">6.2 </w:t>
      </w:r>
      <w:r xmlns:w="http://schemas.openxmlformats.org/wordprocessingml/2006/main" w:rsidRPr="00532D6C">
        <w:rPr>
          <w:rFonts w:ascii="GHEA Grapalat" w:eastAsia="Times New Roman" w:hAnsi="GHEA Grapalat" w:cs="Arial"/>
          <w:sz w:val="20"/>
          <w:szCs w:val="24"/>
          <w:lang w:val="hy-AM"/>
        </w:rPr>
        <w:t xml:space="preserve">and </w:t>
      </w:r>
      <w:r xmlns:w="http://schemas.openxmlformats.org/wordprocessingml/2006/main" w:rsidRPr="00532D6C">
        <w:rPr>
          <w:rFonts w:ascii="GHEA Grapalat" w:eastAsia="Times New Roman" w:hAnsi="GHEA Grapalat" w:cs="Times New Roman"/>
          <w:sz w:val="20"/>
          <w:szCs w:val="24"/>
          <w:lang w:val="hy-AM"/>
        </w:rPr>
        <w:t xml:space="preserve">6.3 </w:t>
      </w:r>
      <w:r xmlns:w="http://schemas.openxmlformats.org/wordprocessingml/2006/main" w:rsidRPr="00532D6C">
        <w:rPr>
          <w:rFonts w:ascii="GHEA Grapalat" w:eastAsia="Times New Roman" w:hAnsi="GHEA Grapalat" w:cs="Arial"/>
          <w:sz w:val="20"/>
          <w:szCs w:val="24"/>
          <w:lang w:val="hy-AM"/>
        </w:rPr>
        <w:t xml:space="preserve">of the Agreement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penalty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fine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 calculated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offset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seller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payment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subject to</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money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6.5 </w:t>
      </w:r>
      <w:r xmlns:w="http://schemas.openxmlformats.org/wordprocessingml/2006/main" w:rsidRPr="00532D6C">
        <w:rPr>
          <w:rFonts w:ascii="GHEA Grapalat" w:eastAsia="Times New Roman" w:hAnsi="GHEA Grapalat" w:cs="Arial"/>
          <w:sz w:val="20"/>
          <w:szCs w:val="24"/>
          <w:lang w:val="hy-AM"/>
        </w:rPr>
        <w:t xml:space="preserve">Buyer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according to clause </w:t>
      </w:r>
      <w:r xmlns:w="http://schemas.openxmlformats.org/wordprocessingml/2006/main" w:rsidRPr="00532D6C">
        <w:rPr>
          <w:rFonts w:ascii="GHEA Grapalat" w:eastAsia="Times New Roman" w:hAnsi="GHEA Grapalat" w:cs="Times New Roman"/>
          <w:sz w:val="20"/>
          <w:szCs w:val="24"/>
          <w:lang w:val="hy-AM"/>
        </w:rPr>
        <w:t xml:space="preserve">3.3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period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violation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Buyer's: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towards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each</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overdue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working</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day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 calculated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penalty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payment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subject to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however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unpaid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Times New Roman"/>
          <w:sz w:val="20"/>
          <w:szCs w:val="24"/>
          <w:lang w:val="hy-AM"/>
        </w:rPr>
        <w:t xml:space="preserve">0.05 </w:t>
      </w:r>
      <w:r xmlns:w="http://schemas.openxmlformats.org/wordprocessingml/2006/main" w:rsidRPr="00532D6C">
        <w:rPr>
          <w:rFonts w:ascii="GHEA Grapalat" w:eastAsia="Times New Roman" w:hAnsi="GHEA Grapalat" w:cs="Arial"/>
          <w:sz w:val="20"/>
          <w:szCs w:val="24"/>
          <w:lang w:val="hy-AM"/>
        </w:rPr>
        <w:t xml:space="preserve">of the amount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zero: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whole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five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hundredths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percent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size.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6.6 </w:t>
      </w:r>
      <w:r xmlns:w="http://schemas.openxmlformats.org/wordprocessingml/2006/main" w:rsidRPr="00532D6C">
        <w:rPr>
          <w:rFonts w:ascii="GHEA Grapalat" w:eastAsia="Times New Roman" w:hAnsi="GHEA Grapalat" w:cs="Arial"/>
          <w:sz w:val="20"/>
          <w:szCs w:val="24"/>
          <w:lang w:val="hy-AM"/>
        </w:rPr>
        <w:t xml:space="preserve">Under the Agreement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unplanned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cases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sides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their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obligations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fail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proper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perform</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responsibility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wearing</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RA:</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legislation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order.</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6.7 </w:t>
      </w:r>
      <w:r xmlns:w="http://schemas.openxmlformats.org/wordprocessingml/2006/main" w:rsidRPr="00532D6C">
        <w:rPr>
          <w:rFonts w:ascii="GHEA Grapalat" w:eastAsia="Times New Roman" w:hAnsi="GHEA Grapalat" w:cs="Arial"/>
          <w:sz w:val="20"/>
          <w:szCs w:val="24"/>
          <w:lang w:val="hy-AM"/>
        </w:rPr>
        <w:t xml:space="preserve">Penalties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 fine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payment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parties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release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their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contractual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obligations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full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performing.</w:t>
      </w: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4"/>
          <w:lang w:val="hy-AM"/>
        </w:rPr>
      </w:pP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4"/>
          <w:lang w:val="hy-AM"/>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4"/>
          <w:lang w:val="hy-AM"/>
        </w:rPr>
      </w:pPr>
      <w:r xmlns:w="http://schemas.openxmlformats.org/wordprocessingml/2006/main" w:rsidRPr="00532D6C">
        <w:rPr>
          <w:rFonts w:ascii="GHEA Grapalat" w:eastAsia="Times New Roman" w:hAnsi="GHEA Grapalat" w:cs="Times New Roman"/>
          <w:b/>
          <w:sz w:val="20"/>
          <w:szCs w:val="24"/>
          <w:lang w:val="hy-AM"/>
        </w:rPr>
        <w:t xml:space="preserve">7. </w:t>
      </w:r>
      <w:r xmlns:w="http://schemas.openxmlformats.org/wordprocessingml/2006/main" w:rsidRPr="00532D6C">
        <w:rPr>
          <w:rFonts w:ascii="GHEA Grapalat" w:eastAsia="Times New Roman" w:hAnsi="GHEA Grapalat" w:cs="Arial"/>
          <w:b/>
          <w:sz w:val="20"/>
          <w:szCs w:val="24"/>
          <w:lang w:val="hy-AM"/>
        </w:rPr>
        <w:t xml:space="preserve">INVINCIBLE</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STRENGTH</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IMPACT </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FORCE </w:t>
      </w:r>
      <w:r xmlns:w="http://schemas.openxmlformats.org/wordprocessingml/2006/main" w:rsidRPr="00532D6C">
        <w:rPr>
          <w:rFonts w:ascii="GHEA Grapalat" w:eastAsia="Times New Roman" w:hAnsi="GHEA Grapalat" w:cs="Times New Roman"/>
          <w:b/>
          <w:sz w:val="20"/>
          <w:szCs w:val="24"/>
          <w:lang w:val="hy-AM"/>
        </w:rPr>
        <w:t xml:space="preserve">MAJEURE </w:t>
      </w:r>
      <w:r xmlns:w="http://schemas.openxmlformats.org/wordprocessingml/2006/main" w:rsidRPr="00532D6C">
        <w:rPr>
          <w:rFonts w:ascii="GHEA Grapalat" w:eastAsia="Times New Roman" w:hAnsi="GHEA Grapalat" w:cs="Times New Roman"/>
          <w:b/>
          <w:sz w:val="20"/>
          <w:szCs w:val="24"/>
          <w:lang w:val="hy-AM"/>
        </w:rPr>
        <w:t xml:space="preserve">)</w:t>
      </w:r>
      <w:r xmlns:w="http://schemas.openxmlformats.org/wordprocessingml/2006/main" w:rsidRPr="00532D6C">
        <w:rPr>
          <w:rFonts w:ascii="GHEA Grapalat" w:eastAsia="Times New Roman" w:hAnsi="GHEA Grapalat" w:cs="Arial"/>
          <w:b/>
          <w:sz w:val="20"/>
          <w:szCs w:val="24"/>
          <w:lang w:val="hy-AM"/>
        </w:rPr>
        <w:t xml:space="preserve">​</w:t>
      </w:r>
    </w:p>
    <w:p w:rsidR="00532D6C" w:rsidRPr="00532D6C" w:rsidRDefault="00532D6C" w:rsidP="00106D44">
      <w:pPr>
        <w:tabs>
          <w:tab w:val="left" w:pos="426"/>
        </w:tabs>
        <w:spacing w:after="0" w:line="240" w:lineRule="auto"/>
        <w:jc w:val="center"/>
        <w:rPr>
          <w:rFonts w:ascii="GHEA Grapalat" w:eastAsia="Times New Roman" w:hAnsi="GHEA Grapalat" w:cs="Times New Roman"/>
          <w:b/>
          <w:sz w:val="20"/>
          <w:szCs w:val="24"/>
          <w:lang w:val="hy-AM"/>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By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obligations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completely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partially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fail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sides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getting rid of</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Times New Roman"/>
          <w:sz w:val="20"/>
          <w:szCs w:val="24"/>
          <w:lang w:val="hy-AM"/>
        </w:rPr>
        <w:t xml:space="preserve">from </w:t>
      </w:r>
      <w:r xmlns:w="http://schemas.openxmlformats.org/wordprocessingml/2006/main" w:rsidRPr="00532D6C">
        <w:rPr>
          <w:rFonts w:ascii="GHEA Grapalat" w:eastAsia="Times New Roman" w:hAnsi="GHEA Grapalat" w:cs="Arial"/>
          <w:sz w:val="20"/>
          <w:szCs w:val="24"/>
          <w:lang w:val="hy-AM"/>
        </w:rPr>
        <w:t xml:space="preserve">responsibility </w:t>
      </w: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that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was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insurmountable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strength</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impact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as a result </w:t>
      </w:r>
      <w:r xmlns:w="http://schemas.openxmlformats.org/wordprocessingml/2006/main" w:rsidRPr="00532D6C">
        <w:rPr>
          <w:rFonts w:ascii="GHEA Grapalat" w:eastAsia="Times New Roman" w:hAnsi="GHEA Grapalat" w:cs="Times New Roman"/>
          <w:sz w:val="20"/>
          <w:szCs w:val="24"/>
          <w:lang w:val="hy-AM"/>
        </w:rPr>
        <w:t xml:space="preserve">of </w:t>
      </w:r>
      <w:r xmlns:w="http://schemas.openxmlformats.org/wordprocessingml/2006/main" w:rsidRPr="00532D6C">
        <w:rPr>
          <w:rFonts w:ascii="GHEA Grapalat" w:eastAsia="Times New Roman" w:hAnsi="GHEA Grapalat" w:cs="Arial"/>
          <w:sz w:val="20"/>
          <w:szCs w:val="24"/>
          <w:lang w:val="hy-AM"/>
        </w:rPr>
        <w:t xml:space="preserve">which</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arise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sealing</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then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which</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sides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were not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predict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prevent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Such</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situations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earthquake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flood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fire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war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military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emergency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situation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announcing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political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agitations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strikes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communication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funds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work</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termination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state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bodies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acts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etc. </w:t>
      </w:r>
      <w:r xmlns:w="http://schemas.openxmlformats.org/wordprocessingml/2006/main" w:rsidRPr="00532D6C">
        <w:rPr>
          <w:rFonts w:ascii="GHEA Grapalat" w:eastAsia="Times New Roman" w:hAnsi="GHEA Grapalat" w:cs="Arial"/>
          <w:sz w:val="20"/>
          <w:szCs w:val="24"/>
          <w:lang w:val="hy-AM"/>
        </w:rPr>
        <w:t xml:space="preserve">which</w:t>
      </w:r>
      <w:r xmlns:w="http://schemas.openxmlformats.org/wordprocessingml/2006/main" w:rsidRPr="00532D6C">
        <w:rPr>
          <w:rFonts w:ascii="GHEA Grapalat" w:eastAsia="Times New Roman" w:hAnsi="GHEA Grapalat" w:cs="Times New Roman"/>
          <w:sz w:val="20"/>
          <w:szCs w:val="24"/>
          <w:lang w:val="hy-AM"/>
        </w:rPr>
        <w:t xml:space="preser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impossible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makes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obligations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performance.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emergency</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strength</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effect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continues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w:t>
      </w:r>
      <w:r xmlns:w="http://schemas.openxmlformats.org/wordprocessingml/2006/main" w:rsidRPr="00532D6C">
        <w:rPr>
          <w:rFonts w:ascii="GHEA Grapalat" w:eastAsia="Times New Roman" w:hAnsi="GHEA Grapalat" w:cs="Times New Roman"/>
          <w:sz w:val="20"/>
          <w:szCs w:val="24"/>
          <w:lang w:val="hy-AM"/>
        </w:rPr>
        <w:t xml:space="preserve">3 ( </w:t>
      </w:r>
      <w:r xmlns:w="http://schemas.openxmlformats.org/wordprocessingml/2006/main" w:rsidRPr="00532D6C">
        <w:rPr>
          <w:rFonts w:ascii="GHEA Grapalat" w:eastAsia="Times New Roman" w:hAnsi="GHEA Grapalat" w:cs="Arial"/>
          <w:sz w:val="20"/>
          <w:szCs w:val="24"/>
          <w:lang w:val="hy-AM"/>
        </w:rPr>
        <w:t xml:space="preserve">three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months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more </w:t>
      </w:r>
      <w:r xmlns:w="http://schemas.openxmlformats.org/wordprocessingml/2006/main" w:rsidRPr="00532D6C">
        <w:rPr>
          <w:rFonts w:ascii="GHEA Grapalat" w:eastAsia="Times New Roman" w:hAnsi="GHEA Grapalat" w:cs="Times New Roman"/>
          <w:sz w:val="20"/>
          <w:szCs w:val="24"/>
          <w:lang w:val="hy-AM"/>
        </w:rPr>
        <w:t xml:space="preserve">then</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sides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each one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right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has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solve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contract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that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about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advance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aware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keeping</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other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side.</w:t>
      </w: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4"/>
          <w:lang w:val="hy-AM"/>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sz w:val="20"/>
          <w:szCs w:val="24"/>
          <w:lang w:val="hy-AM"/>
        </w:rPr>
      </w:pPr>
      <w:r xmlns:w="http://schemas.openxmlformats.org/wordprocessingml/2006/main" w:rsidRPr="00532D6C">
        <w:rPr>
          <w:rFonts w:ascii="GHEA Grapalat" w:eastAsia="Times New Roman" w:hAnsi="GHEA Grapalat" w:cs="Times New Roman"/>
          <w:b/>
          <w:sz w:val="20"/>
          <w:szCs w:val="24"/>
          <w:lang w:val="hy-AM"/>
        </w:rPr>
        <w:t xml:space="preserve">8. </w:t>
      </w:r>
      <w:r xmlns:w="http://schemas.openxmlformats.org/wordprocessingml/2006/main" w:rsidRPr="00532D6C">
        <w:rPr>
          <w:rFonts w:ascii="GHEA Grapalat" w:eastAsia="Times New Roman" w:hAnsi="GHEA Grapalat" w:cs="Arial"/>
          <w:b/>
          <w:sz w:val="20"/>
          <w:szCs w:val="24"/>
          <w:lang w:val="hy-AM"/>
        </w:rPr>
        <w:t xml:space="preserve">OTHER:</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TERMS:</w:t>
      </w:r>
    </w:p>
    <w:p w:rsidR="00532D6C" w:rsidRPr="00532D6C" w:rsidRDefault="00532D6C" w:rsidP="00106D44">
      <w:pPr>
        <w:tabs>
          <w:tab w:val="left" w:pos="426"/>
        </w:tabs>
        <w:spacing w:after="0" w:line="240" w:lineRule="auto"/>
        <w:jc w:val="center"/>
        <w:rPr>
          <w:rFonts w:ascii="GHEA Grapalat" w:eastAsia="Times New Roman" w:hAnsi="GHEA Grapalat" w:cs="Times New Roman"/>
          <w:b/>
          <w:sz w:val="20"/>
          <w:szCs w:val="24"/>
          <w:lang w:val="hy-AM"/>
        </w:rPr>
      </w:pPr>
    </w:p>
    <w:p w:rsidR="00532D6C" w:rsidRPr="00532D6C" w:rsidRDefault="00532D6C" w:rsidP="00106D44">
      <w:pPr xmlns:w="http://schemas.openxmlformats.org/wordprocessingml/2006/main">
        <w:tabs>
          <w:tab w:val="left" w:pos="426"/>
          <w:tab w:val="left" w:pos="1276"/>
        </w:tabs>
        <w:spacing w:after="0" w:line="240" w:lineRule="auto"/>
        <w:jc w:val="both"/>
        <w:rPr>
          <w:rFonts w:ascii="GHEA Grapalat" w:eastAsia="Times New Roman" w:hAnsi="GHEA Grapalat" w:cs="Times Armeni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8.1 </w:t>
      </w:r>
      <w:r xmlns:w="http://schemas.openxmlformats.org/wordprocessingml/2006/main" w:rsidRPr="00532D6C">
        <w:rPr>
          <w:rFonts w:ascii="GHEA Grapalat" w:eastAsia="Times New Roman" w:hAnsi="GHEA Grapalat" w:cs="Arial"/>
          <w:sz w:val="20"/>
          <w:szCs w:val="24"/>
          <w:lang w:val="hy-AM"/>
        </w:rPr>
        <w:t xml:space="preserve">The Agreement</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strength</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enter</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Parties</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signing</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moment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action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until</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agreement </w:t>
      </w:r>
      <w:r xmlns:w="http://schemas.openxmlformats.org/wordprocessingml/2006/main" w:rsidRPr="00532D6C">
        <w:rPr>
          <w:rFonts w:ascii="GHEA Grapalat" w:eastAsia="Times New Roman" w:hAnsi="GHEA Grapalat" w:cs="Sylfaen"/>
          <w:sz w:val="20"/>
          <w:szCs w:val="24"/>
          <w:lang w:val="hy-AM"/>
        </w:rPr>
        <w:t xml:space="preserve">of </w:t>
      </w:r>
      <w:r xmlns:w="http://schemas.openxmlformats.org/wordprocessingml/2006/main" w:rsidRPr="00532D6C">
        <w:rPr>
          <w:rFonts w:ascii="GHEA Grapalat" w:eastAsia="Times New Roman" w:hAnsi="GHEA Grapalat" w:cs="Arial"/>
          <w:sz w:val="20"/>
          <w:szCs w:val="24"/>
          <w:lang w:val="hy-AM"/>
        </w:rPr>
        <w:t xml:space="preserve">the parties</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undertaken</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obligations</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alive</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volume</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performance.</w:t>
      </w:r>
      <w:r xmlns:w="http://schemas.openxmlformats.org/wordprocessingml/2006/main" w:rsidRPr="00532D6C">
        <w:rPr>
          <w:rFonts w:ascii="GHEA Grapalat" w:eastAsia="Times New Roman" w:hAnsi="GHEA Grapalat" w:cs="Times Armenian"/>
          <w:sz w:val="20"/>
          <w:szCs w:val="24"/>
          <w:lang w:val="hy-AM"/>
        </w:rPr>
        <w:t xml:space="preserve"> </w:t>
      </w:r>
    </w:p>
    <w:p w:rsidR="00532D6C" w:rsidRPr="00532D6C" w:rsidRDefault="00532D6C" w:rsidP="00106D44">
      <w:pPr xmlns:w="http://schemas.openxmlformats.org/wordprocessingml/2006/main">
        <w:tabs>
          <w:tab w:val="left" w:pos="426"/>
          <w:tab w:val="left" w:pos="127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By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parties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rights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duties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performance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condition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RA:</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finance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Ministry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accounted for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be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circumstance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Sylfaen"/>
          <w:sz w:val="20"/>
          <w:szCs w:val="24"/>
          <w:vertAlign w:val="superscript"/>
          <w:lang w:val="hy-AM"/>
        </w:rPr>
        <w:t xml:space="preserve">21 </w:t>
      </w:r>
      <w:r xmlns:w="http://schemas.openxmlformats.org/wordprocessingml/2006/main" w:rsidRPr="00532D6C">
        <w:rPr>
          <w:rFonts w:ascii="GHEA Grapalat" w:eastAsia="Times New Roman" w:hAnsi="GHEA Grapalat" w:cs="Sylfaen"/>
          <w:color w:val="FFFFFF"/>
          <w:sz w:val="20"/>
          <w:szCs w:val="24"/>
          <w:vertAlign w:val="superscript"/>
          <w:lang w:val="hy-AM"/>
        </w:rPr>
        <w:t xml:space="preserve">33</w:t>
      </w:r>
      <w:r xmlns:w="http://schemas.openxmlformats.org/wordprocessingml/2006/main" w:rsidRPr="00532D6C">
        <w:rPr>
          <w:rFonts w:ascii="GHEA Grapalat" w:eastAsia="Times New Roman" w:hAnsi="GHEA Grapalat" w:cs="Sylfaen"/>
          <w:color w:val="FFFFFF"/>
          <w:sz w:val="20"/>
          <w:szCs w:val="24"/>
          <w:vertAlign w:val="superscript"/>
          <w:lang w:val="hy-AM"/>
        </w:rPr>
        <w:footnoteReference xmlns:w="http://schemas.openxmlformats.org/wordprocessingml/2006/main" w:id="10"/>
      </w:r>
    </w:p>
    <w:p w:rsidR="00532D6C" w:rsidRPr="00532D6C" w:rsidRDefault="00532D6C" w:rsidP="00106D44">
      <w:pPr xmlns:w="http://schemas.openxmlformats.org/wordprocessingml/2006/main">
        <w:tabs>
          <w:tab w:val="left" w:pos="426"/>
          <w:tab w:val="left" w:pos="127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Sylfaen"/>
          <w:sz w:val="20"/>
          <w:szCs w:val="24"/>
          <w:lang w:val="hy-AM"/>
        </w:rPr>
        <w:t xml:space="preserve">8.2 </w:t>
      </w:r>
      <w:r xmlns:w="http://schemas.openxmlformats.org/wordprocessingml/2006/main" w:rsidRPr="00532D6C">
        <w:rPr>
          <w:rFonts w:ascii="GHEA Grapalat" w:eastAsia="Times New Roman" w:hAnsi="GHEA Grapalat" w:cs="Arial"/>
          <w:sz w:val="20"/>
          <w:szCs w:val="24"/>
          <w:lang w:val="hy-AM"/>
        </w:rPr>
        <w:t xml:space="preserve">of the Agreement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originated by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side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paid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obligation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stop</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other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arose </w:t>
      </w:r>
      <w:r xmlns:w="http://schemas.openxmlformats.org/wordprocessingml/2006/main" w:rsidRPr="00532D6C">
        <w:rPr>
          <w:rFonts w:ascii="GHEA Grapalat" w:eastAsia="Times New Roman" w:hAnsi="GHEA Grapalat" w:cs="Sylfaen"/>
          <w:sz w:val="20"/>
          <w:szCs w:val="24"/>
          <w:lang w:val="hy-AM"/>
        </w:rPr>
        <w:t xml:space="preserve">against</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obligation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 account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without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parties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writing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 a seal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approved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agreement.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originated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demand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right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 transferred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other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person </w:t>
      </w:r>
      <w:r xmlns:w="http://schemas.openxmlformats.org/wordprocessingml/2006/main" w:rsidRPr="00532D6C">
        <w:rPr>
          <w:rFonts w:ascii="GHEA Grapalat" w:eastAsia="Times New Roman" w:hAnsi="GHEA Grapalat" w:cs="Sylfaen"/>
          <w:sz w:val="20"/>
          <w:szCs w:val="24"/>
          <w:lang w:val="hy-AM"/>
        </w:rPr>
        <w:t xml:space="preserve">without</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debtor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side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writing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agreement.</w:t>
      </w:r>
      <w:r xmlns:w="http://schemas.openxmlformats.org/wordprocessingml/2006/main" w:rsidRPr="00532D6C">
        <w:rPr>
          <w:rFonts w:ascii="GHEA Grapalat" w:eastAsia="Times New Roman" w:hAnsi="GHEA Grapalat" w:cs="Sylfaen"/>
          <w:sz w:val="20"/>
          <w:szCs w:val="24"/>
          <w:lang w:val="hy-AM"/>
        </w:rPr>
        <w:t xml:space="preserve"> </w:t>
      </w:r>
    </w:p>
    <w:p w:rsidR="00532D6C" w:rsidRPr="00532D6C" w:rsidRDefault="00532D6C" w:rsidP="00106D44">
      <w:pPr xmlns:w="http://schemas.openxmlformats.org/wordprocessingml/2006/main">
        <w:shd w:val="clear" w:color="auto" w:fill="FFFFFF"/>
        <w:tabs>
          <w:tab w:val="left" w:pos="426"/>
        </w:tabs>
        <w:spacing w:after="0" w:line="240" w:lineRule="auto"/>
        <w:jc w:val="both"/>
        <w:rPr>
          <w:rFonts w:ascii="GHEA Grapalat" w:eastAsia="Times New Roman" w:hAnsi="GHEA Grapalat" w:cs="Times New Roman"/>
          <w:color w:val="000000"/>
          <w:sz w:val="24"/>
          <w:szCs w:val="24"/>
          <w:lang w:val="hy-AM"/>
        </w:rPr>
      </w:pPr>
      <w:r xmlns:w="http://schemas.openxmlformats.org/wordprocessingml/2006/main" w:rsidRPr="00532D6C">
        <w:rPr>
          <w:rFonts w:ascii="GHEA Grapalat" w:eastAsia="Times New Roman" w:hAnsi="GHEA Grapalat" w:cs="Sylfaen"/>
          <w:sz w:val="20"/>
          <w:szCs w:val="24"/>
          <w:lang w:val="hy-AM"/>
        </w:rPr>
        <w:t xml:space="preserve">8.3 </w:t>
      </w:r>
      <w:r xmlns:w="http://schemas.openxmlformats.org/wordprocessingml/2006/main" w:rsidRPr="00532D6C">
        <w:rPr>
          <w:rFonts w:ascii="GHEA Grapalat" w:eastAsia="Times New Roman" w:hAnsi="GHEA Grapalat" w:cs="Arial"/>
          <w:sz w:val="20"/>
          <w:szCs w:val="24"/>
          <w:lang w:val="hy-AM"/>
        </w:rPr>
        <w:t xml:space="preserve">It: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w:t>
      </w:r>
      <w:r xmlns:w="http://schemas.openxmlformats.org/wordprocessingml/2006/main" w:rsidRPr="00532D6C">
        <w:rPr>
          <w:rFonts w:ascii="GHEA Grapalat" w:eastAsia="Times New Roman" w:hAnsi="GHEA Grapalat" w:cs="Arial"/>
          <w:sz w:val="20"/>
          <w:szCs w:val="24"/>
          <w:lang w:val="hy-AM"/>
        </w:rPr>
        <w:t xml:space="preserve">case </w:t>
      </w:r>
      <w:r xmlns:w="http://schemas.openxmlformats.org/wordprocessingml/2006/main" w:rsidRPr="00532D6C">
        <w:rPr>
          <w:rFonts w:ascii="GHEA Grapalat" w:eastAsia="Times New Roman" w:hAnsi="GHEA Grapalat" w:cs="Sylfaen"/>
          <w:sz w:val="20"/>
          <w:szCs w:val="24"/>
          <w:lang w:val="hy-AM"/>
        </w:rPr>
        <w:t xml:space="preserve">when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law</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planned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order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law</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requirements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performance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towards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control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control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complaints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exam</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as a result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recorded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 </w:t>
      </w:r>
      <w:r xmlns:w="http://schemas.openxmlformats.org/wordprocessingml/2006/main" w:rsidRPr="00532D6C">
        <w:rPr>
          <w:rFonts w:ascii="GHEA Grapalat" w:eastAsia="Times New Roman" w:hAnsi="GHEA Grapalat" w:cs="Sylfaen"/>
          <w:sz w:val="20"/>
          <w:szCs w:val="24"/>
          <w:lang w:val="hy-AM"/>
        </w:rPr>
        <w:t xml:space="preserve">that</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seal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 a story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organized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purchase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the </w:t>
      </w:r>
      <w:r xmlns:w="http://schemas.openxmlformats.org/wordprocessingml/2006/main" w:rsidRPr="00532D6C">
        <w:rPr>
          <w:rFonts w:ascii="GHEA Grapalat" w:eastAsia="Times New Roman" w:hAnsi="GHEA Grapalat" w:cs="Sylfaen"/>
          <w:sz w:val="20"/>
          <w:szCs w:val="24"/>
          <w:lang w:val="hy-AM"/>
        </w:rPr>
        <w:t xml:space="preserve">process </w:t>
      </w:r>
      <w:r xmlns:w="http://schemas.openxmlformats.org/wordprocessingml/2006/main" w:rsidRPr="00532D6C">
        <w:rPr>
          <w:rFonts w:ascii="GHEA Grapalat" w:eastAsia="Times New Roman" w:hAnsi="GHEA Grapalat" w:cs="Arial"/>
          <w:sz w:val="20"/>
          <w:szCs w:val="24"/>
          <w:lang w:val="hy-AM"/>
        </w:rPr>
        <w:t xml:space="preserve">until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Sealing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Seller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presented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false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documents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info: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data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latter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selected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participant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recognize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about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decision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match</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Armenia</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Republic</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legislation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that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foundations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application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coming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after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buyer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unilaterally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solution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w:t>
      </w:r>
      <w:r xmlns:w="http://schemas.openxmlformats.org/wordprocessingml/2006/main" w:rsidRPr="00532D6C">
        <w:rPr>
          <w:rFonts w:ascii="GHEA Grapalat" w:eastAsia="Times New Roman" w:hAnsi="GHEA Grapalat" w:cs="Arial"/>
          <w:sz w:val="20"/>
          <w:szCs w:val="24"/>
          <w:lang w:val="hy-AM"/>
        </w:rPr>
        <w:t xml:space="preserve">contract </w:t>
      </w:r>
      <w:r xmlns:w="http://schemas.openxmlformats.org/wordprocessingml/2006/main" w:rsidRPr="00532D6C">
        <w:rPr>
          <w:rFonts w:ascii="GHEA Grapalat" w:eastAsia="Times New Roman" w:hAnsi="GHEA Grapalat" w:cs="Sylfaen"/>
          <w:sz w:val="20"/>
          <w:szCs w:val="24"/>
          <w:lang w:val="hy-AM"/>
        </w:rPr>
        <w:t xml:space="preserve">if</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recorded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violations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until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sealing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famous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be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case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shopping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about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Armenia</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Republic</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legislation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according to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basis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would meet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not to seal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which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Buyer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wearing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unilateral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solution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as a result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Seller's: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emerging</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damages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open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left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benefit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risk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latter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must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Armenia</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Republic</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law</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order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compensate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sin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Buyer's: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worn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damages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the volume </w:t>
      </w:r>
      <w:r xmlns:w="http://schemas.openxmlformats.org/wordprocessingml/2006/main" w:rsidRPr="00532D6C">
        <w:rPr>
          <w:rFonts w:ascii="GHEA Grapalat" w:eastAsia="Times New Roman" w:hAnsi="GHEA Grapalat" w:cs="Sylfaen"/>
          <w:sz w:val="20"/>
          <w:szCs w:val="24"/>
          <w:lang w:val="hy-AM"/>
        </w:rPr>
        <w:t xml:space="preserve">of </w:t>
      </w:r>
      <w:r xmlns:w="http://schemas.openxmlformats.org/wordprocessingml/2006/main" w:rsidRPr="00532D6C">
        <w:rPr>
          <w:rFonts w:ascii="GHEA Grapalat" w:eastAsia="Times New Roman" w:hAnsi="GHEA Grapalat" w:cs="Arial"/>
          <w:sz w:val="20"/>
          <w:szCs w:val="24"/>
          <w:lang w:val="hy-AM"/>
        </w:rPr>
        <w:t xml:space="preserve">which</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part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 resolved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color w:val="000000"/>
          <w:sz w:val="24"/>
          <w:szCs w:val="24"/>
          <w:lang w:val="hy-AM"/>
        </w:rPr>
        <w:t xml:space="preserve"> </w:t>
      </w:r>
    </w:p>
    <w:p w:rsidR="00532D6C" w:rsidRPr="00532D6C" w:rsidRDefault="00532D6C" w:rsidP="00106D44">
      <w:pPr xmlns:w="http://schemas.openxmlformats.org/wordprocessingml/2006/main">
        <w:tabs>
          <w:tab w:val="left" w:pos="426"/>
          <w:tab w:val="left" w:pos="127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Sylfaen"/>
          <w:sz w:val="20"/>
          <w:szCs w:val="24"/>
          <w:lang w:val="hy-AM"/>
        </w:rPr>
        <w:t xml:space="preserve">8.4 </w:t>
      </w:r>
      <w:r xmlns:w="http://schemas.openxmlformats.org/wordprocessingml/2006/main" w:rsidRPr="00532D6C">
        <w:rPr>
          <w:rFonts w:ascii="GHEA Grapalat" w:eastAsia="Times New Roman" w:hAnsi="GHEA Grapalat" w:cs="Arial"/>
          <w:sz w:val="20"/>
          <w:szCs w:val="24"/>
          <w:lang w:val="hy-AM"/>
        </w:rPr>
        <w:t xml:space="preserve">of the Agreement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connected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disputes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subject to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exam</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Armenia</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Republic</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the courts.</w:t>
      </w:r>
    </w:p>
    <w:p w:rsidR="00532D6C" w:rsidRPr="00532D6C" w:rsidRDefault="00532D6C" w:rsidP="00106D44">
      <w:pPr xmlns:w="http://schemas.openxmlformats.org/wordprocessingml/2006/main">
        <w:tabs>
          <w:tab w:val="left" w:pos="426"/>
          <w:tab w:val="left" w:pos="127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Sylfaen"/>
          <w:sz w:val="20"/>
          <w:szCs w:val="24"/>
          <w:lang w:val="hy-AM"/>
        </w:rPr>
        <w:t xml:space="preserve">8.5 </w:t>
      </w:r>
      <w:r xmlns:w="http://schemas.openxmlformats.org/wordprocessingml/2006/main" w:rsidRPr="00532D6C">
        <w:rPr>
          <w:rFonts w:ascii="GHEA Grapalat" w:eastAsia="Times New Roman" w:hAnsi="GHEA Grapalat" w:cs="Sylfaen"/>
          <w:sz w:val="20"/>
          <w:szCs w:val="24"/>
          <w:lang w:val="hy-AM"/>
        </w:rPr>
        <w:tab xmlns:w="http://schemas.openxmlformats.org/wordprocessingml/2006/main"/>
      </w:r>
      <w:r xmlns:w="http://schemas.openxmlformats.org/wordprocessingml/2006/main" w:rsidRPr="00532D6C">
        <w:rPr>
          <w:rFonts w:ascii="GHEA Grapalat" w:eastAsia="Times New Roman" w:hAnsi="GHEA Grapalat" w:cs="Arial"/>
          <w:sz w:val="20"/>
          <w:szCs w:val="24"/>
          <w:lang w:val="hy-AM"/>
        </w:rPr>
        <w:t xml:space="preserve">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changes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additions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performed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only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Parties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mutual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agreement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agreement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seal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through </w:t>
      </w:r>
      <w:r xmlns:w="http://schemas.openxmlformats.org/wordprocessingml/2006/main" w:rsidRPr="00532D6C">
        <w:rPr>
          <w:rFonts w:ascii="GHEA Grapalat" w:eastAsia="Times New Roman" w:hAnsi="GHEA Grapalat" w:cs="Sylfaen"/>
          <w:sz w:val="20"/>
          <w:szCs w:val="24"/>
          <w:lang w:val="hy-AM"/>
        </w:rPr>
        <w:t xml:space="preserve">which</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will be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inseparable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w:t>
      </w:r>
      <w:r xmlns:w="http://schemas.openxmlformats.org/wordprocessingml/2006/main" w:rsidRPr="00532D6C">
        <w:rPr>
          <w:rFonts w:ascii="GHEA Grapalat" w:eastAsia="Times New Roman" w:hAnsi="GHEA Grapalat" w:cs="Sylfaen"/>
          <w:sz w:val="20"/>
          <w:szCs w:val="24"/>
          <w:lang w:val="hy-AM"/>
        </w:rPr>
        <w:t xml:space="preserve"> </w:t>
      </w:r>
    </w:p>
    <w:p w:rsidR="00532D6C" w:rsidRPr="00532D6C" w:rsidRDefault="00532D6C" w:rsidP="00106D44">
      <w:pPr xmlns:w="http://schemas.openxmlformats.org/wordprocessingml/2006/main">
        <w:tabs>
          <w:tab w:val="left" w:pos="426"/>
          <w:tab w:val="left" w:pos="1276"/>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Prohibited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the contract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if</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price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factorial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also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that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next to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next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each</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years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sealed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agreement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perform</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such</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changes </w:t>
      </w:r>
      <w:r xmlns:w="http://schemas.openxmlformats.org/wordprocessingml/2006/main" w:rsidRPr="00532D6C">
        <w:rPr>
          <w:rFonts w:ascii="GHEA Grapalat" w:eastAsia="Times New Roman" w:hAnsi="GHEA Grapalat" w:cs="Sylfaen"/>
          <w:sz w:val="20"/>
          <w:szCs w:val="24"/>
          <w:lang w:val="hy-AM"/>
        </w:rPr>
        <w:t xml:space="preserve">that</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leads to</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be bought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volumes</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hand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be brought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product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unit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price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price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artificial</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change.</w:t>
      </w:r>
    </w:p>
    <w:p w:rsidR="00532D6C" w:rsidRPr="00532D6C" w:rsidRDefault="00532D6C" w:rsidP="00106D44">
      <w:pPr xmlns:w="http://schemas.openxmlformats.org/wordprocessingml/2006/main">
        <w:tabs>
          <w:tab w:val="left" w:pos="426"/>
          <w:tab w:val="left" w:pos="1276"/>
        </w:tabs>
        <w:spacing w:after="0" w:line="240" w:lineRule="auto"/>
        <w:jc w:val="both"/>
        <w:rPr>
          <w:rFonts w:ascii="GHEA Grapalat" w:eastAsia="Times New Roman" w:hAnsi="GHEA Grapalat" w:cs="Times Armenia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sides</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independently</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factors</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influence</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change</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each</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case</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definition</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Armenia</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Republic</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government.</w:t>
      </w:r>
    </w:p>
    <w:p w:rsidR="00532D6C" w:rsidRPr="00532D6C" w:rsidRDefault="00532D6C" w:rsidP="00106D44">
      <w:pPr xmlns:w="http://schemas.openxmlformats.org/wordprocessingml/2006/main">
        <w:tabs>
          <w:tab w:val="left" w:pos="426"/>
          <w:tab w:val="left" w:pos="127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pt-BR"/>
        </w:rPr>
        <w:lastRenderedPageBreak xmlns:w="http://schemas.openxmlformats.org/wordprocessingml/2006/main"/>
      </w:r>
      <w:r xmlns:w="http://schemas.openxmlformats.org/wordprocessingml/2006/main" w:rsidRPr="00532D6C">
        <w:rPr>
          <w:rFonts w:ascii="GHEA Grapalat" w:eastAsia="Times New Roman" w:hAnsi="GHEA Grapalat" w:cs="Times New Roman"/>
          <w:sz w:val="20"/>
          <w:szCs w:val="24"/>
          <w:lang w:val="pt-BR"/>
        </w:rPr>
        <w:t xml:space="preserve">8.6 </w:t>
      </w:r>
      <w:r xmlns:w="http://schemas.openxmlformats.org/wordprocessingml/2006/main" w:rsidRPr="00532D6C">
        <w:rPr>
          <w:rFonts w:ascii="GHEA Grapalat" w:eastAsia="Times New Roman" w:hAnsi="GHEA Grapalat" w:cs="Arial"/>
          <w:sz w:val="20"/>
          <w:szCs w:val="24"/>
          <w:lang w:val="pt-BR"/>
        </w:rPr>
        <w:t xml:space="preserve">If:</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the contract</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carried out </w:t>
      </w:r>
      <w:r xmlns:w="http://schemas.openxmlformats.org/wordprocessingml/2006/main" w:rsidRPr="00532D6C">
        <w:rPr>
          <w:rFonts w:ascii="GHEA Grapalat" w:eastAsia="Times New Roman" w:hAnsi="GHEA Grapalat" w:cs="Arial"/>
          <w:sz w:val="20"/>
          <w:szCs w:val="24"/>
          <w:lang w:val="hy-AM"/>
        </w:rPr>
        <w:t xml:space="preserve">by whom?</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agency</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contract</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to seal</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through</w:t>
      </w:r>
      <w:r xmlns:w="http://schemas.openxmlformats.org/wordprocessingml/2006/main" w:rsidRPr="00532D6C">
        <w:rPr>
          <w:rFonts w:ascii="GHEA Grapalat" w:eastAsia="Times New Roman" w:hAnsi="GHEA Grapalat" w:cs="Times New Roman"/>
          <w:sz w:val="20"/>
          <w:szCs w:val="24"/>
          <w:lang w:val="pt-BR"/>
        </w:rPr>
        <w:t xml:space="preserve">​</w:t>
      </w:r>
    </w:p>
    <w:p w:rsidR="00532D6C" w:rsidRPr="00532D6C" w:rsidRDefault="00532D6C" w:rsidP="00106D44">
      <w:pPr xmlns:w="http://schemas.openxmlformats.org/wordprocessingml/2006/main">
        <w:tabs>
          <w:tab w:val="left" w:pos="426"/>
          <w:tab w:val="left" w:pos="1276"/>
        </w:tabs>
        <w:spacing w:after="0" w:line="240" w:lineRule="auto"/>
        <w:jc w:val="both"/>
        <w:rPr>
          <w:rFonts w:ascii="GHEA Grapalat" w:eastAsia="Times New Roman" w:hAnsi="GHEA Grapalat" w:cs="Times New Roman"/>
          <w:sz w:val="20"/>
          <w:szCs w:val="24"/>
          <w:lang w:val="pt-BR"/>
        </w:rPr>
      </w:pPr>
      <w:r xmlns:w="http://schemas.openxmlformats.org/wordprocessingml/2006/main" w:rsidRPr="00532D6C">
        <w:rPr>
          <w:rFonts w:ascii="GHEA Grapalat" w:eastAsia="Times New Roman" w:hAnsi="GHEA Grapalat" w:cs="Times New Roman"/>
          <w:sz w:val="20"/>
          <w:szCs w:val="24"/>
          <w:lang w:val="hy-AM"/>
        </w:rPr>
        <w:t xml:space="preserve">1)</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hy-AM"/>
        </w:rPr>
        <w:t xml:space="preserve">The </w:t>
      </w:r>
      <w:r xmlns:w="http://schemas.openxmlformats.org/wordprocessingml/2006/main" w:rsidRPr="00532D6C">
        <w:rPr>
          <w:rFonts w:ascii="GHEA Grapalat" w:eastAsia="Times New Roman" w:hAnsi="GHEA Grapalat" w:cs="Arial"/>
          <w:sz w:val="20"/>
          <w:szCs w:val="24"/>
          <w:lang w:val="pt-BR"/>
        </w:rPr>
        <w:t xml:space="preserve">seller</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responsibility</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is</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wearing</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agent</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obligations</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of default</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or</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no</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proper</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performance</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for</w:t>
      </w:r>
      <w:r xmlns:w="http://schemas.openxmlformats.org/wordprocessingml/2006/main" w:rsidRPr="00532D6C">
        <w:rPr>
          <w:rFonts w:ascii="GHEA Grapalat" w:eastAsia="Times New Roman" w:hAnsi="GHEA Grapalat" w:cs="Times New Roman"/>
          <w:sz w:val="20"/>
          <w:szCs w:val="24"/>
          <w:lang w:val="pt-BR"/>
        </w:rPr>
        <w:t xml:space="preserve">​</w:t>
      </w:r>
    </w:p>
    <w:p w:rsidR="00532D6C" w:rsidRPr="00532D6C" w:rsidRDefault="00532D6C" w:rsidP="00106D44">
      <w:pPr xmlns:w="http://schemas.openxmlformats.org/wordprocessingml/2006/main">
        <w:tabs>
          <w:tab w:val="left" w:pos="426"/>
          <w:tab w:val="left" w:pos="1276"/>
        </w:tabs>
        <w:spacing w:after="0" w:line="240" w:lineRule="auto"/>
        <w:jc w:val="both"/>
        <w:rPr>
          <w:rFonts w:ascii="GHEA Grapalat" w:eastAsia="Times New Roman" w:hAnsi="GHEA Grapalat" w:cs="Times New Roman"/>
          <w:sz w:val="20"/>
          <w:szCs w:val="24"/>
          <w:lang w:val="pt-BR"/>
        </w:rPr>
      </w:pPr>
      <w:r xmlns:w="http://schemas.openxmlformats.org/wordprocessingml/2006/main" w:rsidRPr="00532D6C">
        <w:rPr>
          <w:rFonts w:ascii="GHEA Grapalat" w:eastAsia="Times New Roman" w:hAnsi="GHEA Grapalat" w:cs="Times New Roman"/>
          <w:sz w:val="20"/>
          <w:szCs w:val="24"/>
          <w:lang w:val="pt-BR"/>
        </w:rPr>
        <w:t xml:space="preserve">2) </w:t>
      </w:r>
      <w:r xmlns:w="http://schemas.openxmlformats.org/wordprocessingml/2006/main" w:rsidRPr="00532D6C">
        <w:rPr>
          <w:rFonts w:ascii="GHEA Grapalat" w:eastAsia="Times New Roman" w:hAnsi="GHEA Grapalat" w:cs="Arial"/>
          <w:sz w:val="20"/>
          <w:szCs w:val="24"/>
          <w:lang w:val="pt-BR"/>
        </w:rPr>
        <w:t xml:space="preserve">of the contract</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performance</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during</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agent</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change</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case</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hy-AM"/>
        </w:rPr>
        <w:t xml:space="preserve">The </w:t>
      </w:r>
      <w:r xmlns:w="http://schemas.openxmlformats.org/wordprocessingml/2006/main" w:rsidRPr="00532D6C">
        <w:rPr>
          <w:rFonts w:ascii="GHEA Grapalat" w:eastAsia="Times New Roman" w:hAnsi="GHEA Grapalat" w:cs="Arial"/>
          <w:sz w:val="20"/>
          <w:szCs w:val="24"/>
          <w:lang w:val="pt-BR"/>
        </w:rPr>
        <w:t xml:space="preserve">seller </w:t>
      </w:r>
      <w:r xmlns:w="http://schemas.openxmlformats.org/wordprocessingml/2006/main" w:rsidRPr="00532D6C">
        <w:rPr>
          <w:rFonts w:ascii="GHEA Grapalat" w:eastAsia="Times New Roman" w:hAnsi="GHEA Grapalat" w:cs="Arial"/>
          <w:sz w:val="20"/>
          <w:szCs w:val="24"/>
          <w:lang w:val="pt-BR"/>
        </w:rPr>
        <w:t xml:space="preserve">is:</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in writing</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informs</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is</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Buyer:</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providing</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agency</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of the contract</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a copy</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and:</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of it</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side</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being</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person</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data:</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the change</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to be done</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from the date</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five</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working</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of the day</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during </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Times New Roman"/>
          <w:sz w:val="20"/>
          <w:szCs w:val="24"/>
          <w:vertAlign w:val="superscript"/>
          <w:lang w:val="pt-BR"/>
        </w:rPr>
        <w:t xml:space="preserve">22 :</w:t>
      </w:r>
      <w:r xmlns:w="http://schemas.openxmlformats.org/wordprocessingml/2006/main" w:rsidRPr="00532D6C">
        <w:rPr>
          <w:rFonts w:ascii="GHEA Grapalat" w:eastAsia="Times New Roman" w:hAnsi="GHEA Grapalat" w:cs="Times New Roman"/>
          <w:color w:val="FFFFFF"/>
          <w:sz w:val="20"/>
          <w:szCs w:val="24"/>
          <w:vertAlign w:val="superscript"/>
          <w:lang w:val="pt-BR"/>
        </w:rPr>
        <w:footnoteReference xmlns:w="http://schemas.openxmlformats.org/wordprocessingml/2006/main" w:id="11"/>
      </w:r>
    </w:p>
    <w:p w:rsidR="00532D6C" w:rsidRPr="00532D6C" w:rsidRDefault="00532D6C" w:rsidP="00106D44">
      <w:pPr xmlns:w="http://schemas.openxmlformats.org/wordprocessingml/2006/main">
        <w:tabs>
          <w:tab w:val="left" w:pos="426"/>
          <w:tab w:val="left" w:pos="1276"/>
        </w:tabs>
        <w:spacing w:after="0" w:line="240" w:lineRule="auto"/>
        <w:jc w:val="both"/>
        <w:rPr>
          <w:rFonts w:ascii="GHEA Grapalat" w:eastAsia="Times New Roman" w:hAnsi="GHEA Grapalat" w:cs="Times New Roman"/>
          <w:sz w:val="20"/>
          <w:szCs w:val="24"/>
          <w:lang w:val="pt-BR"/>
        </w:rPr>
      </w:pPr>
      <w:r xmlns:w="http://schemas.openxmlformats.org/wordprocessingml/2006/main" w:rsidRPr="00532D6C">
        <w:rPr>
          <w:rFonts w:ascii="GHEA Grapalat" w:eastAsia="Times New Roman" w:hAnsi="GHEA Grapalat" w:cs="Times New Roman"/>
          <w:sz w:val="20"/>
          <w:szCs w:val="24"/>
          <w:lang w:val="pt-BR"/>
        </w:rPr>
        <w:t xml:space="preserve">8.7 </w:t>
      </w:r>
      <w:r xmlns:w="http://schemas.openxmlformats.org/wordprocessingml/2006/main" w:rsidRPr="00532D6C">
        <w:rPr>
          <w:rFonts w:ascii="GHEA Grapalat" w:eastAsia="Times New Roman" w:hAnsi="GHEA Grapalat" w:cs="Arial"/>
          <w:sz w:val="20"/>
          <w:szCs w:val="24"/>
          <w:lang w:val="pt-BR"/>
        </w:rPr>
        <w:t xml:space="preserve">If:</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the contract</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is being implemented</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is</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together</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activity </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consortium </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contract</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to seal</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through </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then</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that</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of the contract</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participants</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wearing</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are</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together</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and:</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jointly</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Responsibility </w:t>
      </w:r>
      <w:r xmlns:w="http://schemas.openxmlformats.org/wordprocessingml/2006/main" w:rsidRPr="00532D6C">
        <w:rPr>
          <w:rFonts w:ascii="GHEA Grapalat" w:eastAsia="Times New Roman" w:hAnsi="GHEA Grapalat" w:cs="Times New Roman"/>
          <w:sz w:val="20"/>
          <w:szCs w:val="24"/>
          <w:lang w:val="pt-BR"/>
        </w:rPr>
        <w:t xml:space="preserve">:</w:t>
      </w:r>
      <w:r xmlns:w="http://schemas.openxmlformats.org/wordprocessingml/2006/main" w:rsidRPr="00532D6C">
        <w:rPr>
          <w:rFonts w:ascii="GHEA Grapalat" w:eastAsia="Times New Roman" w:hAnsi="GHEA Grapalat" w:cs="Arial"/>
          <w:sz w:val="20"/>
          <w:szCs w:val="24"/>
          <w:lang w:val="pt-BR"/>
        </w:rPr>
        <w:t xml:space="preserve">​</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in which </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of the consortium</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member</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from the consortium</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out</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to come</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case</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the contract</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unilaterally</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being resolved</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is</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and:</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of the consortium</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members</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towards</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applies</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are</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by contract</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planned</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responsibility</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means </w:t>
      </w:r>
      <w:r xmlns:w="http://schemas.openxmlformats.org/wordprocessingml/2006/main" w:rsidRPr="00532D6C">
        <w:rPr>
          <w:rFonts w:ascii="GHEA Grapalat" w:eastAsia="Times New Roman" w:hAnsi="GHEA Grapalat" w:cs="Times New Roman"/>
          <w:sz w:val="20"/>
          <w:szCs w:val="24"/>
          <w:lang w:val="pt-BR"/>
        </w:rPr>
        <w:t xml:space="preserve">: </w:t>
      </w:r>
      <w:r xmlns:w="http://schemas.openxmlformats.org/wordprocessingml/2006/main" w:rsidRPr="00532D6C">
        <w:rPr>
          <w:rFonts w:ascii="GHEA Grapalat" w:eastAsia="Times New Roman" w:hAnsi="GHEA Grapalat" w:cs="Times New Roman"/>
          <w:sz w:val="20"/>
          <w:szCs w:val="24"/>
          <w:vertAlign w:val="superscript"/>
          <w:lang w:val="pt-BR"/>
        </w:rPr>
        <w:t xml:space="preserve">23</w:t>
      </w:r>
      <w:r xmlns:w="http://schemas.openxmlformats.org/wordprocessingml/2006/main" w:rsidRPr="00532D6C">
        <w:rPr>
          <w:rFonts w:ascii="GHEA Grapalat" w:eastAsia="Times New Roman" w:hAnsi="GHEA Grapalat" w:cs="Times New Roman"/>
          <w:color w:val="FFFFFF"/>
          <w:sz w:val="20"/>
          <w:szCs w:val="24"/>
          <w:vertAlign w:val="superscript"/>
          <w:lang w:val="pt-BR"/>
        </w:rPr>
        <w:footnoteReference xmlns:w="http://schemas.openxmlformats.org/wordprocessingml/2006/main" w:id="12"/>
      </w:r>
    </w:p>
    <w:p w:rsidR="00532D6C" w:rsidRPr="00532D6C" w:rsidRDefault="00532D6C" w:rsidP="00106D44">
      <w:pPr xmlns:w="http://schemas.openxmlformats.org/wordprocessingml/2006/main">
        <w:tabs>
          <w:tab w:val="left" w:pos="426"/>
          <w:tab w:val="left" w:pos="1276"/>
        </w:tabs>
        <w:spacing w:after="0" w:line="240" w:lineRule="auto"/>
        <w:jc w:val="both"/>
        <w:rPr>
          <w:rFonts w:ascii="GHEA Grapalat" w:eastAsia="Times New Roman" w:hAnsi="GHEA Grapalat" w:cs="Times New Roman"/>
          <w:sz w:val="20"/>
          <w:szCs w:val="24"/>
          <w:lang w:val="pt-BR"/>
        </w:rPr>
      </w:pPr>
      <w:r xmlns:w="http://schemas.openxmlformats.org/wordprocessingml/2006/main" w:rsidRPr="00532D6C">
        <w:rPr>
          <w:rFonts w:ascii="GHEA Grapalat" w:eastAsia="Times New Roman" w:hAnsi="GHEA Grapalat" w:cs="Times Armenian"/>
          <w:sz w:val="20"/>
          <w:szCs w:val="24"/>
          <w:lang w:val="pt-BR"/>
        </w:rPr>
        <w:t xml:space="preserve">8 </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Times Armenian"/>
          <w:sz w:val="20"/>
          <w:szCs w:val="24"/>
          <w:lang w:val="pt-BR"/>
        </w:rPr>
        <w:t xml:space="preserve">8 o'clock</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w:t>
      </w:r>
      <w:r xmlns:w="http://schemas.openxmlformats.org/wordprocessingml/2006/main" w:rsidRPr="00532D6C">
        <w:rPr>
          <w:rFonts w:ascii="GHEA Grapalat" w:eastAsia="Times New Roman" w:hAnsi="GHEA Grapalat" w:cs="Arial"/>
          <w:sz w:val="20"/>
          <w:szCs w:val="24"/>
          <w:lang w:val="en-US"/>
        </w:rPr>
        <w:t xml:space="preserve">life</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en-US"/>
        </w:rPr>
        <w:t xml:space="preserve">mata </w:t>
      </w:r>
      <w:r xmlns:w="http://schemas.openxmlformats.org/wordprocessingml/2006/main" w:rsidRPr="00532D6C">
        <w:rPr>
          <w:rFonts w:ascii="GHEA Grapalat" w:eastAsia="Times New Roman" w:hAnsi="GHEA Grapalat" w:cs="Arial"/>
          <w:sz w:val="20"/>
          <w:szCs w:val="24"/>
          <w:lang w:val="hy-AM"/>
        </w:rPr>
        <w:t xml:space="preserve">ka </w:t>
      </w:r>
      <w:r xmlns:w="http://schemas.openxmlformats.org/wordprocessingml/2006/main" w:rsidRPr="00532D6C">
        <w:rPr>
          <w:rFonts w:ascii="GHEA Grapalat" w:eastAsia="Times New Roman" w:hAnsi="GHEA Grapalat" w:cs="Arial"/>
          <w:sz w:val="20"/>
          <w:szCs w:val="24"/>
          <w:lang w:val="hy-AM"/>
        </w:rPr>
        <w:t xml:space="preserve">r </w:t>
      </w:r>
      <w:r xmlns:w="http://schemas.openxmlformats.org/wordprocessingml/2006/main" w:rsidRPr="00532D6C">
        <w:rPr>
          <w:rFonts w:ascii="GHEA Grapalat" w:eastAsia="Times New Roman" w:hAnsi="GHEA Grapalat" w:cs="Arial"/>
          <w:sz w:val="20"/>
          <w:szCs w:val="24"/>
          <w:lang w:val="en-US"/>
        </w:rPr>
        <w:t xml:space="preserve">arman</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period</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can</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 extended</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until</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 the epigram </w:t>
      </w:r>
      <w:r xmlns:w="http://schemas.openxmlformats.org/wordprocessingml/2006/main" w:rsidRPr="00532D6C">
        <w:rPr>
          <w:rFonts w:ascii="GHEA Grapalat" w:eastAsia="Times New Roman" w:hAnsi="GHEA Grapalat" w:cs="Arial"/>
          <w:sz w:val="20"/>
          <w:szCs w:val="24"/>
          <w:lang w:val="en-US"/>
        </w:rPr>
        <w:t xml:space="preserve">p</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that</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period</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Expiration </w:t>
      </w:r>
      <w:r xmlns:w="http://schemas.openxmlformats.org/wordprocessingml/2006/main" w:rsidRPr="00532D6C">
        <w:rPr>
          <w:rFonts w:ascii="GHEA Grapalat" w:eastAsia="Times New Roman" w:hAnsi="GHEA Grapalat" w:cs="Sylfaen"/>
          <w:sz w:val="20"/>
          <w:szCs w:val="24"/>
          <w:lang w:val="pt-BR"/>
        </w:rPr>
        <w:t xml:space="preserve">:</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en-US"/>
        </w:rPr>
        <w:t xml:space="preserve">Seller's:</w:t>
      </w:r>
      <w:r xmlns:w="http://schemas.openxmlformats.org/wordprocessingml/2006/main" w:rsidRPr="00532D6C">
        <w:rPr>
          <w:rFonts w:ascii="GHEA Grapalat" w:eastAsia="Times New Roman" w:hAnsi="GHEA Grapalat" w:cs="Times Armenian"/>
          <w:sz w:val="20"/>
          <w:szCs w:val="24"/>
          <w:lang w:val="pt-BR"/>
        </w:rPr>
        <w:t xml:space="preserve"> </w:t>
      </w:r>
      <w:r xmlns:w="http://schemas.openxmlformats.org/wordprocessingml/2006/main" w:rsidRPr="00532D6C">
        <w:rPr>
          <w:rFonts w:ascii="GHEA Grapalat" w:eastAsia="Times New Roman" w:hAnsi="GHEA Grapalat" w:cs="Arial"/>
          <w:sz w:val="20"/>
          <w:szCs w:val="24"/>
          <w:lang w:val="hy-AM"/>
        </w:rPr>
        <w:t xml:space="preserve">of recommendation</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availability</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Times Armenian"/>
          <w:sz w:val="20"/>
          <w:szCs w:val="24"/>
          <w:lang w:val="pt-BR"/>
        </w:rPr>
        <w:t xml:space="preserve">in </w:t>
      </w:r>
      <w:r xmlns:w="http://schemas.openxmlformats.org/wordprocessingml/2006/main" w:rsidRPr="00532D6C">
        <w:rPr>
          <w:rFonts w:ascii="GHEA Grapalat" w:eastAsia="Times New Roman" w:hAnsi="GHEA Grapalat" w:cs="Arial"/>
          <w:sz w:val="20"/>
          <w:szCs w:val="24"/>
          <w:lang w:val="hy-AM"/>
        </w:rPr>
        <w:t xml:space="preserve">case</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provided </w:t>
      </w:r>
      <w:r xmlns:w="http://schemas.openxmlformats.org/wordprocessingml/2006/main" w:rsidRPr="00532D6C">
        <w:rPr>
          <w:rFonts w:ascii="GHEA Grapalat" w:eastAsia="Times New Roman" w:hAnsi="GHEA Grapalat" w:cs="Arial"/>
          <w:sz w:val="20"/>
          <w:szCs w:val="24"/>
          <w:lang w:val="hy-AM"/>
        </w:rPr>
        <w:t xml:space="preserve">that </w:t>
      </w:r>
      <w:r xmlns:w="http://schemas.openxmlformats.org/wordprocessingml/2006/main" w:rsidRPr="00532D6C">
        <w:rPr>
          <w:rFonts w:ascii="GHEA Grapalat" w:eastAsia="Times New Roman" w:hAnsi="GHEA Grapalat" w:cs="Times Armenian"/>
          <w:sz w:val="20"/>
          <w:szCs w:val="24"/>
          <w:lang w:val="hy-AM"/>
        </w:rPr>
        <w:t xml:space="preser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en-US"/>
        </w:rPr>
        <w:t xml:space="preserve">Buyer </w:t>
      </w:r>
      <w:r xmlns:w="http://schemas.openxmlformats.org/wordprocessingml/2006/main" w:rsidRPr="00532D6C">
        <w:rPr>
          <w:rFonts w:ascii="GHEA Grapalat" w:eastAsia="Times New Roman" w:hAnsi="GHEA Grapalat" w:cs="Arial"/>
          <w:sz w:val="20"/>
          <w:szCs w:val="24"/>
          <w:lang w:val="hy-AM"/>
        </w:rPr>
        <w:t xml:space="preserve">in:</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approx</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gone</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en-US"/>
        </w:rPr>
        <w:t xml:space="preserve">of the product</w:t>
      </w:r>
      <w:r xmlns:w="http://schemas.openxmlformats.org/wordprocessingml/2006/main" w:rsidRPr="00532D6C">
        <w:rPr>
          <w:rFonts w:ascii="GHEA Grapalat" w:eastAsia="Times New Roman" w:hAnsi="GHEA Grapalat" w:cs="Times Armenian"/>
          <w:sz w:val="20"/>
          <w:szCs w:val="24"/>
          <w:lang w:val="pt-BR"/>
        </w:rPr>
        <w:t xml:space="preserve"> </w:t>
      </w:r>
      <w:r xmlns:w="http://schemas.openxmlformats.org/wordprocessingml/2006/main" w:rsidRPr="00532D6C">
        <w:rPr>
          <w:rFonts w:ascii="GHEA Grapalat" w:eastAsia="Times New Roman" w:hAnsi="GHEA Grapalat" w:cs="Arial"/>
          <w:sz w:val="20"/>
          <w:szCs w:val="24"/>
          <w:lang w:val="hy-AM"/>
        </w:rPr>
        <w:t xml:space="preserve">of use</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requirement </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and</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Seller's:</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the suggestion</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presented</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is</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no</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later </w:t>
      </w:r>
      <w:r xmlns:w="http://schemas.openxmlformats.org/wordprocessingml/2006/main" w:rsidRPr="00532D6C">
        <w:rPr>
          <w:rFonts w:ascii="GHEA Grapalat" w:eastAsia="Times New Roman" w:hAnsi="GHEA Grapalat" w:cs="Arial"/>
          <w:sz w:val="20"/>
          <w:szCs w:val="24"/>
          <w:lang w:val="en-US"/>
        </w:rPr>
        <w:t xml:space="preserve">than</w:t>
      </w:r>
      <w:r xmlns:w="http://schemas.openxmlformats.org/wordprocessingml/2006/main" w:rsidRPr="00532D6C">
        <w:rPr>
          <w:rFonts w:ascii="GHEA Grapalat" w:eastAsia="Times New Roman" w:hAnsi="GHEA Grapalat" w:cs="Sylfaen"/>
          <w:sz w:val="20"/>
          <w:szCs w:val="24"/>
          <w:lang w:val="pt-BR"/>
        </w:rPr>
        <w:t xml:space="preserve">​</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by contract</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in:</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initially</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of supply</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for</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defined</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period</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upon expiry</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at least </w:t>
      </w:r>
      <w:r xmlns:w="http://schemas.openxmlformats.org/wordprocessingml/2006/main" w:rsidRPr="00532D6C">
        <w:rPr>
          <w:rFonts w:ascii="GHEA Grapalat" w:eastAsia="Times New Roman" w:hAnsi="GHEA Grapalat" w:cs="Sylfaen"/>
          <w:sz w:val="20"/>
          <w:szCs w:val="24"/>
          <w:lang w:val="pt-BR"/>
        </w:rPr>
        <w:t xml:space="preserve">5 </w:t>
      </w:r>
      <w:r xmlns:w="http://schemas.openxmlformats.org/wordprocessingml/2006/main" w:rsidRPr="00532D6C">
        <w:rPr>
          <w:rFonts w:ascii="GHEA Grapalat" w:eastAsia="Times New Roman" w:hAnsi="GHEA Grapalat" w:cs="Arial"/>
          <w:sz w:val="20"/>
          <w:szCs w:val="24"/>
          <w:lang w:val="en-US"/>
        </w:rPr>
        <w:t xml:space="preserve">calendar days</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day</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before</w:t>
      </w:r>
      <w:r xmlns:w="http://schemas.openxmlformats.org/wordprocessingml/2006/main" w:rsidRPr="00532D6C">
        <w:rPr>
          <w:rFonts w:ascii="GHEA Grapalat" w:eastAsia="Times New Roman" w:hAnsi="GHEA Grapalat" w:cs="Sylfaen"/>
          <w:sz w:val="20"/>
          <w:szCs w:val="24"/>
          <w:lang w:val="pt-BR"/>
        </w:rPr>
        <w:t xml:space="preserve">​</w:t>
      </w:r>
      <w:r xmlns:w="http://schemas.openxmlformats.org/wordprocessingml/2006/main" w:rsidRPr="00532D6C">
        <w:rPr>
          <w:rFonts w:ascii="GHEA Grapalat" w:eastAsia="Times New Roman" w:hAnsi="GHEA Grapalat" w:cs="Arial"/>
          <w:sz w:val="20"/>
          <w:szCs w:val="24"/>
          <w:lang w:val="pt-BR"/>
        </w:rPr>
        <w:t xml:space="preserve">​</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in which</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hereby</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with a point</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defined</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case</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hy-AM"/>
        </w:rPr>
        <w:t xml:space="preserve">long </w:t>
      </w:r>
      <w:r xmlns:w="http://schemas.openxmlformats.org/wordprocessingml/2006/main" w:rsidRPr="00532D6C">
        <w:rPr>
          <w:rFonts w:ascii="GHEA Grapalat" w:eastAsia="Times New Roman" w:hAnsi="GHEA Grapalat" w:cs="Arial"/>
          <w:sz w:val="20"/>
          <w:szCs w:val="24"/>
          <w:lang w:val="pt-BR"/>
        </w:rPr>
        <w:t xml:space="preserve">live</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en-US"/>
        </w:rPr>
        <w:t xml:space="preserve">delivered</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period</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can</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 extended</w:t>
      </w:r>
      <w:r xmlns:w="http://schemas.openxmlformats.org/wordprocessingml/2006/main" w:rsidRPr="00532D6C">
        <w:rPr>
          <w:rFonts w:ascii="GHEA Grapalat" w:eastAsia="Times New Roman" w:hAnsi="GHEA Grapalat" w:cs="Times Armenian"/>
          <w:sz w:val="20"/>
          <w:szCs w:val="24"/>
          <w:lang w:val="hy-AM"/>
        </w:rPr>
        <w:t xml:space="preserve"> </w:t>
      </w:r>
      <w:r xmlns:w="http://schemas.openxmlformats.org/wordprocessingml/2006/main" w:rsidRPr="00532D6C">
        <w:rPr>
          <w:rFonts w:ascii="GHEA Grapalat" w:eastAsia="Times New Roman" w:hAnsi="GHEA Grapalat" w:cs="Arial"/>
          <w:sz w:val="20"/>
          <w:szCs w:val="24"/>
          <w:lang w:val="en-US"/>
        </w:rPr>
        <w:t xml:space="preserve">one</w:t>
      </w:r>
      <w:r xmlns:w="http://schemas.openxmlformats.org/wordprocessingml/2006/main" w:rsidRPr="00532D6C">
        <w:rPr>
          <w:rFonts w:ascii="GHEA Grapalat" w:eastAsia="Times New Roman" w:hAnsi="GHEA Grapalat" w:cs="Times Armenia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times</w:t>
      </w:r>
      <w:r xmlns:w="http://schemas.openxmlformats.org/wordprocessingml/2006/main" w:rsidRPr="00532D6C">
        <w:rPr>
          <w:rFonts w:ascii="GHEA Grapalat" w:eastAsia="Times New Roman" w:hAnsi="GHEA Grapalat" w:cs="Times Armenian"/>
          <w:sz w:val="20"/>
          <w:szCs w:val="24"/>
          <w:lang w:val="pt-BR"/>
        </w:rPr>
        <w:t xml:space="preserve"> </w:t>
      </w:r>
      <w:r xmlns:w="http://schemas.openxmlformats.org/wordprocessingml/2006/main" w:rsidRPr="00532D6C">
        <w:rPr>
          <w:rFonts w:ascii="GHEA Grapalat" w:eastAsia="Times New Roman" w:hAnsi="GHEA Grapalat" w:cs="Arial"/>
          <w:sz w:val="20"/>
          <w:szCs w:val="24"/>
          <w:lang w:val="hy-AM"/>
        </w:rPr>
        <w:t xml:space="preserve">up to </w:t>
      </w:r>
      <w:r xmlns:w="http://schemas.openxmlformats.org/wordprocessingml/2006/main" w:rsidRPr="00532D6C">
        <w:rPr>
          <w:rFonts w:ascii="GHEA Grapalat" w:eastAsia="Times New Roman" w:hAnsi="GHEA Grapalat" w:cs="Sylfaen"/>
          <w:sz w:val="20"/>
          <w:szCs w:val="24"/>
          <w:lang w:val="pt-BR"/>
        </w:rPr>
        <w:t xml:space="preserve">30 </w:t>
      </w:r>
      <w:r xmlns:w="http://schemas.openxmlformats.org/wordprocessingml/2006/main" w:rsidRPr="00532D6C">
        <w:rPr>
          <w:rFonts w:ascii="GHEA Grapalat" w:eastAsia="Times New Roman" w:hAnsi="GHEA Grapalat" w:cs="Arial"/>
          <w:sz w:val="20"/>
          <w:szCs w:val="24"/>
          <w:lang w:val="en-US"/>
        </w:rPr>
        <w:t xml:space="preserve">calendar days</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by day </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but</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no</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more</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than</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by contract</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defined</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the term</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en-US"/>
        </w:rPr>
        <w:t xml:space="preserve">is</w:t>
      </w:r>
      <w:r xmlns:w="http://schemas.openxmlformats.org/wordprocessingml/2006/main" w:rsidRPr="00532D6C">
        <w:rPr>
          <w:rFonts w:ascii="GHEA Grapalat" w:eastAsia="Times New Roman" w:hAnsi="GHEA Grapalat" w:cs="Sylfaen"/>
          <w:sz w:val="20"/>
          <w:szCs w:val="24"/>
          <w:lang w:val="pt-BR"/>
        </w:rPr>
        <w:t xml:space="preserve">​</w:t>
      </w:r>
    </w:p>
    <w:p w:rsidR="00532D6C" w:rsidRPr="00532D6C" w:rsidRDefault="00532D6C" w:rsidP="00106D44">
      <w:pPr xmlns:w="http://schemas.openxmlformats.org/wordprocessingml/2006/main">
        <w:tabs>
          <w:tab w:val="left" w:pos="426"/>
          <w:tab w:val="left" w:pos="720"/>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8.9 </w:t>
      </w:r>
      <w:r xmlns:w="http://schemas.openxmlformats.org/wordprocessingml/2006/main" w:rsidRPr="00532D6C">
        <w:rPr>
          <w:rFonts w:ascii="GHEA Grapalat" w:eastAsia="Times New Roman" w:hAnsi="GHEA Grapalat" w:cs="Arial"/>
          <w:sz w:val="20"/>
          <w:szCs w:val="24"/>
          <w:lang w:val="hy-AM"/>
        </w:rPr>
        <w:t xml:space="preserve">of the Agreement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proper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performance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conditions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parties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Seller: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Buyer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benefits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savings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worn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damages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given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side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benefit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worn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damage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p>
    <w:p w:rsidR="00532D6C" w:rsidRPr="00532D6C" w:rsidRDefault="00532D6C" w:rsidP="00106D44">
      <w:pPr xmlns:w="http://schemas.openxmlformats.org/wordprocessingml/2006/main">
        <w:tabs>
          <w:tab w:val="num" w:pos="0"/>
          <w:tab w:val="left" w:pos="426"/>
          <w:tab w:val="left" w:pos="720"/>
          <w:tab w:val="num" w:pos="900"/>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parties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third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persons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towards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obligations: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inclusive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performance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the frame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Seller's: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sealed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other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transactions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them</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derived from</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obligations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out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regulation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from the field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they are not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influence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performance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result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accept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on.</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That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transactions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them</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derived from</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obligations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performance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connected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relationship</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being regulated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that</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of transactions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connected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relationship</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regulator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by norms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them</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for</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responsible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is</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seller.</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hy-AM" w:eastAsia="ru-RU"/>
        </w:rPr>
      </w:pP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hy-AM"/>
        </w:rPr>
        <w:t xml:space="preserve">8.10 </w:t>
      </w:r>
      <w:r xmlns:w="http://schemas.openxmlformats.org/wordprocessingml/2006/main" w:rsidRPr="00532D6C">
        <w:rPr>
          <w:rFonts w:ascii="GHEA Grapalat" w:eastAsia="Times New Roman" w:hAnsi="GHEA Grapalat" w:cs="Arial"/>
          <w:sz w:val="20"/>
          <w:szCs w:val="24"/>
          <w:lang w:val="hy-AM"/>
        </w:rPr>
        <w:t xml:space="preserve">P </w:t>
      </w:r>
      <w:r xmlns:w="http://schemas.openxmlformats.org/wordprocessingml/2006/main" w:rsidRPr="00532D6C">
        <w:rPr>
          <w:rFonts w:ascii="GHEA Grapalat" w:eastAsia="Times New Roman" w:hAnsi="GHEA Grapalat" w:cs="Arial"/>
          <w:spacing w:val="-4"/>
          <w:sz w:val="20"/>
          <w:szCs w:val="20"/>
          <w:lang w:val="hy-AM" w:eastAsia="ru-RU"/>
        </w:rPr>
        <w:t xml:space="preserve">Agreement</w:t>
      </w:r>
      <w:r xmlns:w="http://schemas.openxmlformats.org/wordprocessingml/2006/main" w:rsidRPr="00532D6C">
        <w:rPr>
          <w:rFonts w:ascii="GHEA Grapalat" w:eastAsia="Times New Roman" w:hAnsi="GHEA Grapalat" w:cs="Times New Roman"/>
          <w:spacing w:val="-4"/>
          <w:sz w:val="20"/>
          <w:szCs w:val="20"/>
          <w:lang w:val="hy-AM" w:eastAsia="ru-RU"/>
        </w:rPr>
        <w:t xml:space="preserve"> </w:t>
      </w:r>
      <w:r xmlns:w="http://schemas.openxmlformats.org/wordprocessingml/2006/main" w:rsidRPr="00532D6C">
        <w:rPr>
          <w:rFonts w:ascii="GHEA Grapalat" w:eastAsia="Times New Roman" w:hAnsi="GHEA Grapalat" w:cs="Arial"/>
          <w:spacing w:val="-4"/>
          <w:sz w:val="20"/>
          <w:szCs w:val="20"/>
          <w:lang w:val="hy-AM" w:eastAsia="ru-RU"/>
        </w:rPr>
        <w:t xml:space="preserve">no</w:t>
      </w:r>
      <w:r xmlns:w="http://schemas.openxmlformats.org/wordprocessingml/2006/main" w:rsidRPr="00532D6C">
        <w:rPr>
          <w:rFonts w:ascii="GHEA Grapalat" w:eastAsia="Times New Roman" w:hAnsi="GHEA Grapalat" w:cs="Times New Roman"/>
          <w:spacing w:val="-4"/>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can</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change</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parties</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ower </w:t>
      </w:r>
      <w:r xmlns:w="http://schemas.openxmlformats.org/wordprocessingml/2006/main" w:rsidRPr="00532D6C">
        <w:rPr>
          <w:rFonts w:ascii="GHEA Grapalat" w:eastAsia="Times New Roman" w:hAnsi="GHEA Grapalat" w:cs="Times New Roman"/>
          <w:sz w:val="20"/>
          <w:szCs w:val="20"/>
          <w:lang w:val="hy-AM" w:eastAsia="ru-RU"/>
        </w:rPr>
        <w:softHyphen xmlns:w="http://schemas.openxmlformats.org/wordprocessingml/2006/main"/>
      </w:r>
      <w:r xmlns:w="http://schemas.openxmlformats.org/wordprocessingml/2006/main" w:rsidRPr="00532D6C">
        <w:rPr>
          <w:rFonts w:ascii="GHEA Grapalat" w:eastAsia="Times New Roman" w:hAnsi="GHEA Grapalat" w:cs="Arial"/>
          <w:sz w:val="20"/>
          <w:szCs w:val="20"/>
          <w:lang w:val="hy-AM" w:eastAsia="ru-RU"/>
        </w:rPr>
        <w:t xml:space="preserve">tunes</w:t>
      </w:r>
      <w:r xmlns:w="http://schemas.openxmlformats.org/wordprocessingml/2006/main" w:rsidRPr="00532D6C">
        <w:rPr>
          <w:rFonts w:ascii="GHEA Grapalat" w:eastAsia="Times New Roman" w:hAnsi="GHEA Grapalat" w:cs="Arial"/>
          <w:sz w:val="20"/>
          <w:szCs w:val="20"/>
          <w:lang w:val="hy-AM" w:eastAsia="ru-RU"/>
        </w:rPr>
        <w:t xml:space="preserve">​</w:t>
      </w:r>
      <w:r xmlns:w="http://schemas.openxmlformats.org/wordprocessingml/2006/main" w:rsidRPr="00532D6C">
        <w:rPr>
          <w:rFonts w:ascii="GHEA Grapalat" w:eastAsia="Times New Roman" w:hAnsi="GHEA Grapalat" w:cs="Times New Roman"/>
          <w:sz w:val="20"/>
          <w:szCs w:val="20"/>
          <w:lang w:val="hy-AM" w:eastAsia="ru-RU"/>
        </w:rPr>
        <w:softHyphen xmlns:w="http://schemas.openxmlformats.org/wordprocessingml/2006/main"/>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partial</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of default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as a result</w:t>
      </w:r>
      <w:r xmlns:w="http://schemas.openxmlformats.org/wordprocessingml/2006/main" w:rsidRPr="00532D6C" w:rsidDel="00591DE3">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or</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completely</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be resolved</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parties</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mutual</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by agreement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except </w:t>
      </w:r>
      <w:r xmlns:w="http://schemas.openxmlformats.org/wordprocessingml/2006/main" w:rsidRPr="00532D6C">
        <w:rPr>
          <w:rFonts w:ascii="GHEA Grapalat" w:eastAsia="Times New Roman" w:hAnsi="GHEA Grapalat" w:cs="Times New Roman"/>
          <w:sz w:val="20"/>
          <w:szCs w:val="20"/>
          <w:lang w:val="hy-AM" w:eastAsia="ru-RU"/>
        </w:rPr>
        <w:t xml:space="preserve">for </w:t>
      </w:r>
      <w:r xmlns:w="http://schemas.openxmlformats.org/wordprocessingml/2006/main" w:rsidRPr="00532D6C">
        <w:rPr>
          <w:rFonts w:ascii="GHEA Grapalat" w:eastAsia="Times New Roman" w:hAnsi="GHEA Grapalat" w:cs="Arial"/>
          <w:sz w:val="20"/>
          <w:szCs w:val="20"/>
          <w:lang w:val="hy-AM" w:eastAsia="ru-RU"/>
        </w:rPr>
        <w:t xml:space="preserve">Armenia</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Republic</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by legislation</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defined</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in order</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of the product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of supply</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for</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necessary</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financial</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allocations</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reduction</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cases </w:t>
      </w:r>
      <w:r xmlns:w="http://schemas.openxmlformats.org/wordprocessingml/2006/main" w:rsidRPr="00532D6C">
        <w:rPr>
          <w:rFonts w:ascii="GHEA Grapalat" w:eastAsia="Times New Roman" w:hAnsi="GHEA Grapalat" w:cs="Times New Roman"/>
          <w:sz w:val="20"/>
          <w:szCs w:val="20"/>
          <w:lang w:val="hy-AM" w:eastAsia="ru-RU"/>
        </w:rPr>
        <w:t xml:space="preserve">:</w:t>
      </w:r>
      <w:r xmlns:w="http://schemas.openxmlformats.org/wordprocessingml/2006/main" w:rsidRPr="00532D6C">
        <w:rPr>
          <w:rFonts w:ascii="GHEA Grapalat" w:eastAsia="Times New Roman" w:hAnsi="GHEA Grapalat" w:cs="Arial"/>
          <w:sz w:val="20"/>
          <w:szCs w:val="20"/>
          <w:lang w:val="hy-AM" w:eastAsia="ru-RU"/>
        </w:rPr>
        <w:t xml:space="preserve">​</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in which </w:t>
      </w:r>
      <w:r xmlns:w="http://schemas.openxmlformats.org/wordprocessingml/2006/main" w:rsidRPr="00532D6C">
        <w:rPr>
          <w:rFonts w:ascii="GHEA Grapalat" w:eastAsia="Times New Roman" w:hAnsi="GHEA Grapalat" w:cs="Times New Roman"/>
          <w:sz w:val="20"/>
          <w:szCs w:val="20"/>
          <w:lang w:val="hy-AM" w:eastAsia="ru-RU"/>
        </w:rPr>
        <w:t xml:space="preserve">the </w:t>
      </w:r>
      <w:r xmlns:w="http://schemas.openxmlformats.org/wordprocessingml/2006/main" w:rsidRPr="00532D6C">
        <w:rPr>
          <w:rFonts w:ascii="GHEA Grapalat" w:eastAsia="Times New Roman" w:hAnsi="GHEA Grapalat" w:cs="Arial"/>
          <w:sz w:val="20"/>
          <w:szCs w:val="20"/>
          <w:lang w:val="hy-AM" w:eastAsia="ru-RU"/>
        </w:rPr>
        <w:t xml:space="preserve">contract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obligations </w:t>
      </w:r>
      <w:r xmlns:w="http://schemas.openxmlformats.org/wordprocessingml/2006/main" w:rsidRPr="00532D6C">
        <w:rPr>
          <w:rFonts w:ascii="GHEA Grapalat" w:eastAsia="Times New Roman" w:hAnsi="GHEA Grapalat" w:cs="Times New Roman"/>
          <w:sz w:val="20"/>
          <w:szCs w:val="20"/>
          <w:lang w:val="hy-AM" w:eastAsia="ru-RU"/>
        </w:rPr>
        <w:t xml:space="preserve">of </w:t>
      </w:r>
      <w:r xmlns:w="http://schemas.openxmlformats.org/wordprocessingml/2006/main" w:rsidRPr="00532D6C">
        <w:rPr>
          <w:rFonts w:ascii="GHEA Grapalat" w:eastAsia="Times New Roman" w:hAnsi="GHEA Grapalat" w:cs="Arial"/>
          <w:sz w:val="20"/>
          <w:szCs w:val="20"/>
          <w:lang w:val="hy-AM" w:eastAsia="ru-RU"/>
        </w:rPr>
        <w:t xml:space="preserve">the parties</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partial</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of default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or</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completely</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solution</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parties</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mutual</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consent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necessary</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is</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hand</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to bring</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before</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of Armenia</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Republic</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by legislation</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defined</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in order</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of the product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of supply</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for</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necessary</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financial</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allocations</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deduction </w:t>
      </w:r>
      <w:r xmlns:w="http://schemas.openxmlformats.org/wordprocessingml/2006/main" w:rsidRPr="00532D6C">
        <w:rPr>
          <w:rFonts w:ascii="GHEA Grapalat" w:eastAsia="Times New Roman" w:hAnsi="GHEA Grapalat" w:cs="Times New Roman"/>
          <w:sz w:val="20"/>
          <w:szCs w:val="20"/>
          <w:lang w:val="hy-AM" w:eastAsia="ru-RU"/>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hy-AM" w:eastAsia="ru-RU"/>
        </w:rPr>
      </w:pPr>
      <w:r xmlns:w="http://schemas.openxmlformats.org/wordprocessingml/2006/main" w:rsidRPr="00532D6C">
        <w:rPr>
          <w:rFonts w:ascii="GHEA Grapalat" w:eastAsia="Times New Roman" w:hAnsi="GHEA Grapalat" w:cs="Times New Roman"/>
          <w:sz w:val="20"/>
          <w:szCs w:val="20"/>
          <w:lang w:val="hy-AM" w:eastAsia="ru-RU"/>
        </w:rPr>
        <w:tab xmlns:w="http://schemas.openxmlformats.org/wordprocessingml/2006/main"/>
      </w:r>
      <w:r xmlns:w="http://schemas.openxmlformats.org/wordprocessingml/2006/main" w:rsidRPr="00532D6C">
        <w:rPr>
          <w:rFonts w:ascii="GHEA Grapalat" w:eastAsia="Times New Roman" w:hAnsi="GHEA Grapalat" w:cs="Times New Roman"/>
          <w:sz w:val="20"/>
          <w:szCs w:val="20"/>
          <w:lang w:val="hy-AM" w:eastAsia="ru-RU"/>
        </w:rPr>
        <w:t xml:space="preserve">8.11 </w:t>
      </w:r>
      <w:r xmlns:w="http://schemas.openxmlformats.org/wordprocessingml/2006/main" w:rsidRPr="00532D6C">
        <w:rPr>
          <w:rFonts w:ascii="GHEA Grapalat" w:eastAsia="Times New Roman" w:hAnsi="GHEA Grapalat" w:cs="Arial"/>
          <w:sz w:val="20"/>
          <w:szCs w:val="20"/>
          <w:lang w:val="hy-AM" w:eastAsia="ru-RU"/>
        </w:rPr>
        <w:t xml:space="preserve">Seller's</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by</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undertaken</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obligations</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not to </w:t>
      </w:r>
      <w:r xmlns:w="http://schemas.openxmlformats.org/wordprocessingml/2006/main" w:rsidRPr="00532D6C">
        <w:rPr>
          <w:rFonts w:ascii="GHEA Grapalat" w:eastAsia="Times New Roman" w:hAnsi="GHEA Grapalat" w:cs="Times New Roman"/>
          <w:sz w:val="20"/>
          <w:szCs w:val="20"/>
          <w:lang w:val="hy-AM" w:eastAsia="ru-RU"/>
        </w:rPr>
        <w:softHyphen xmlns:w="http://schemas.openxmlformats.org/wordprocessingml/2006/main"/>
      </w:r>
      <w:r xmlns:w="http://schemas.openxmlformats.org/wordprocessingml/2006/main" w:rsidRPr="00532D6C">
        <w:rPr>
          <w:rFonts w:ascii="GHEA Grapalat" w:eastAsia="Times New Roman" w:hAnsi="GHEA Grapalat" w:cs="Arial"/>
          <w:sz w:val="20"/>
          <w:szCs w:val="20"/>
          <w:lang w:val="hy-AM" w:eastAsia="ru-RU"/>
        </w:rPr>
        <w:t xml:space="preserve">do</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or</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no</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proper</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to perform</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based on</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the contract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completely</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or</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partial</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unilateral</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to solve</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about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the notification</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The buyer</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publication</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at </w:t>
      </w:r>
      <w:r xmlns:w="http://schemas.openxmlformats.org/wordprocessingml/2006/main" w:rsidRPr="00532D6C">
        <w:rPr>
          <w:rFonts w:ascii="GHEA Grapalat" w:eastAsia="Times New Roman" w:hAnsi="GHEA Grapalat" w:cs="Times New Roman"/>
          <w:sz w:val="20"/>
          <w:szCs w:val="20"/>
          <w:lang w:val="hy-AM" w:eastAsia="ru-RU"/>
        </w:rPr>
        <w:t xml:space="preserve">www.procurement.am</w:t>
      </w:r>
      <w:r xmlns:w="http://schemas.openxmlformats.org/wordprocessingml/2006/main" w:rsidRPr="00532D6C">
        <w:rPr>
          <w:rFonts w:ascii="GHEA Grapalat" w:eastAsia="Times New Roman" w:hAnsi="GHEA Grapalat" w:cs="Arial"/>
          <w:sz w:val="20"/>
          <w:szCs w:val="20"/>
          <w:lang w:val="hy-AM" w:eastAsia="ru-RU"/>
        </w:rPr>
        <w:t xml:space="preserve">​</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active</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internet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Website </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Contracts</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unilateral</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to solve</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about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notifications </w:t>
      </w:r>
      <w:r xmlns:w="http://schemas.openxmlformats.org/wordprocessingml/2006/main" w:rsidRPr="00532D6C">
        <w:rPr>
          <w:rFonts w:ascii="GHEA Grapalat" w:eastAsia="Times New Roman" w:hAnsi="GHEA Grapalat" w:cs="Franklin Gothic Medium Cond"/>
          <w:sz w:val="20"/>
          <w:szCs w:val="20"/>
          <w:lang w:val="hy-AM" w:eastAsia="ru-RU"/>
        </w:rPr>
        <w:t xml:space="preserve">»</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section </w:t>
      </w:r>
      <w:r xmlns:w="http://schemas.openxmlformats.org/wordprocessingml/2006/main" w:rsidRPr="00532D6C">
        <w:rPr>
          <w:rFonts w:ascii="GHEA Grapalat" w:eastAsia="Times New Roman" w:hAnsi="GHEA Grapalat" w:cs="Arial"/>
          <w:sz w:val="20"/>
          <w:szCs w:val="20"/>
          <w:lang w:val="hy-AM" w:eastAsia="ru-RU"/>
        </w:rPr>
        <w:t xml:space="preserve">by </w:t>
      </w:r>
      <w:r xmlns:w="http://schemas.openxmlformats.org/wordprocessingml/2006/main" w:rsidRPr="00532D6C">
        <w:rPr>
          <w:rFonts w:ascii="GHEA Grapalat" w:eastAsia="Times New Roman" w:hAnsi="GHEA Grapalat" w:cs="Times New Roman"/>
          <w:sz w:val="20"/>
          <w:szCs w:val="20"/>
          <w:lang w:val="hy-AM" w:eastAsia="ru-RU"/>
        </w:rPr>
        <w:t xml:space="preserve">specifying</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publication</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Date </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Seller </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contract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unilateral</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to solve</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regarding </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considered</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is</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proper</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notified </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the notice </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hereof</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with a point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defined</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to be published</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next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From </w:t>
      </w:r>
      <w:r xmlns:w="http://schemas.openxmlformats.org/wordprocessingml/2006/main" w:rsidRPr="00532D6C">
        <w:rPr>
          <w:rFonts w:ascii="GHEA Grapalat" w:eastAsia="Times New Roman" w:hAnsi="GHEA Grapalat" w:cs="Times New Roman"/>
          <w:sz w:val="20"/>
          <w:szCs w:val="20"/>
          <w:lang w:val="hy-AM" w:eastAsia="ru-RU"/>
        </w:rPr>
        <w:t xml:space="preserve">: </w:t>
      </w:r>
      <w:bookmarkStart xmlns:w="http://schemas.openxmlformats.org/wordprocessingml/2006/main" w:id="13" w:name="_Hlk23253914"/>
      <w:r xmlns:w="http://schemas.openxmlformats.org/wordprocessingml/2006/main" w:rsidRPr="00532D6C">
        <w:rPr>
          <w:rFonts w:ascii="GHEA Grapalat" w:eastAsia="Times New Roman" w:hAnsi="GHEA Grapalat" w:cs="Arial"/>
          <w:sz w:val="20"/>
          <w:szCs w:val="20"/>
          <w:lang w:val="hy-AM" w:eastAsia="ru-RU"/>
        </w:rPr>
        <w:t xml:space="preserve">The contract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completely</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or</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partial</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unilateral</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to solve</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about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the notification</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in the newsletter</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to be published</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the day</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The buyer</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being sent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is</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also</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Seller's:</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electronic</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to the post office </w:t>
      </w:r>
      <w:r xmlns:w="http://schemas.openxmlformats.org/wordprocessingml/2006/main" w:rsidRPr="00532D6C">
        <w:rPr>
          <w:rFonts w:ascii="GHEA Grapalat" w:eastAsia="Times New Roman" w:hAnsi="GHEA Grapalat" w:cs="Times New Roman"/>
          <w:sz w:val="20"/>
          <w:szCs w:val="20"/>
          <w:lang w:val="hy-AM" w:eastAsia="ru-RU"/>
        </w:rPr>
        <w:t xml:space="preserve">.</w:t>
      </w:r>
      <w:bookmarkEnd xmlns:w="http://schemas.openxmlformats.org/wordprocessingml/2006/main" w:id="13"/>
      <w:r xmlns:w="http://schemas.openxmlformats.org/wordprocessingml/2006/main" w:rsidRPr="00532D6C">
        <w:rPr>
          <w:rFonts w:ascii="GHEA Grapalat" w:eastAsia="Times New Roman" w:hAnsi="GHEA Grapalat" w:cs="Times New Roman"/>
          <w:sz w:val="20"/>
          <w:szCs w:val="20"/>
          <w:lang w:val="hy-AM" w:eastAsia="ru-RU"/>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hy-AM" w:eastAsia="ru-RU"/>
        </w:rPr>
      </w:pPr>
      <w:r xmlns:w="http://schemas.openxmlformats.org/wordprocessingml/2006/main" w:rsidRPr="00532D6C">
        <w:rPr>
          <w:rFonts w:ascii="GHEA Grapalat" w:eastAsia="Times New Roman" w:hAnsi="GHEA Grapalat" w:cs="Times New Roman"/>
          <w:sz w:val="20"/>
          <w:szCs w:val="20"/>
          <w:lang w:val="hy-AM" w:eastAsia="ru-RU"/>
        </w:rPr>
        <w:t xml:space="preserve">8.12 </w:t>
      </w:r>
      <w:r xmlns:w="http://schemas.openxmlformats.org/wordprocessingml/2006/main" w:rsidRPr="00532D6C">
        <w:rPr>
          <w:rFonts w:ascii="GHEA Grapalat" w:eastAsia="Times New Roman" w:hAnsi="GHEA Grapalat" w:cs="Times New Roman"/>
          <w:sz w:val="20"/>
          <w:szCs w:val="20"/>
          <w:lang w:val="hy-AM" w:eastAsia="ru-RU"/>
        </w:rPr>
        <w:tab xmlns:w="http://schemas.openxmlformats.org/wordprocessingml/2006/main"/>
      </w:r>
      <w:r xmlns:w="http://schemas.openxmlformats.org/wordprocessingml/2006/main" w:rsidRPr="00532D6C">
        <w:rPr>
          <w:rFonts w:ascii="GHEA Grapalat" w:eastAsia="Times New Roman" w:hAnsi="GHEA Grapalat" w:cs="Arial"/>
          <w:sz w:val="20"/>
          <w:szCs w:val="20"/>
          <w:lang w:val="hy-AM" w:eastAsia="ru-RU"/>
        </w:rPr>
        <w:t xml:space="preserve">of the Agreement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regarding</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originated</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disputes</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being resolved</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are</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of negotiations</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through</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Agreement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hand</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not to bring</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case</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disputes</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being resolved</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are</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judicial</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in order.</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hy-AM" w:eastAsia="ru-RU"/>
        </w:rPr>
      </w:pPr>
      <w:r xmlns:w="http://schemas.openxmlformats.org/wordprocessingml/2006/main" w:rsidRPr="00532D6C">
        <w:rPr>
          <w:rFonts w:ascii="GHEA Grapalat" w:eastAsia="Times New Roman" w:hAnsi="GHEA Grapalat" w:cs="Times New Roman"/>
          <w:sz w:val="20"/>
          <w:szCs w:val="20"/>
          <w:lang w:val="hy-AM" w:eastAsia="ru-RU"/>
        </w:rPr>
        <w:t xml:space="preserve">8.13 </w:t>
      </w:r>
      <w:r xmlns:w="http://schemas.openxmlformats.org/wordprocessingml/2006/main" w:rsidRPr="00532D6C">
        <w:rPr>
          <w:rFonts w:ascii="GHEA Grapalat" w:eastAsia="Times New Roman" w:hAnsi="GHEA Grapalat" w:cs="Arial"/>
          <w:sz w:val="20"/>
          <w:szCs w:val="20"/>
          <w:lang w:val="hy-AM" w:eastAsia="ru-RU"/>
        </w:rPr>
        <w:t xml:space="preserve">The Agreement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made up</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is from </w:t>
      </w:r>
      <w:r xmlns:w="http://schemas.openxmlformats.org/wordprocessingml/2006/main" w:rsidRPr="00532D6C">
        <w:rPr>
          <w:rFonts w:ascii="GHEA Grapalat" w:eastAsia="Times New Roman" w:hAnsi="GHEA Grapalat" w:cs="Times New Roman"/>
          <w:sz w:val="20"/>
          <w:szCs w:val="20"/>
          <w:lang w:val="hy-AM" w:eastAsia="ru-RU"/>
        </w:rPr>
        <w:t xml:space="preserve">____ </w:t>
      </w:r>
      <w:r xmlns:w="http://schemas.openxmlformats.org/wordprocessingml/2006/main" w:rsidRPr="00532D6C">
        <w:rPr>
          <w:rFonts w:ascii="GHEA Grapalat" w:eastAsia="Times New Roman" w:hAnsi="GHEA Grapalat" w:cs="Arial"/>
          <w:sz w:val="20"/>
          <w:szCs w:val="20"/>
          <w:lang w:val="hy-AM" w:eastAsia="ru-RU"/>
        </w:rPr>
        <w:t xml:space="preserve">page </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sealed</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is</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two</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from example </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which</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have</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equal</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legal</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power </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each</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to the side</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given</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is</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one each</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for example.</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Annexes </w:t>
      </w:r>
      <w:r xmlns:w="http://schemas.openxmlformats.org/wordprocessingml/2006/main" w:rsidRPr="00532D6C">
        <w:rPr>
          <w:rFonts w:ascii="GHEA Grapalat" w:eastAsia="Times New Roman" w:hAnsi="GHEA Grapalat" w:cs="Times New Roman"/>
          <w:sz w:val="20"/>
          <w:szCs w:val="20"/>
          <w:lang w:val="hy-AM" w:eastAsia="ru-RU"/>
        </w:rPr>
        <w:t xml:space="preserve">N 1, N 2, N 3 </w:t>
      </w:r>
      <w:r xmlns:w="http://schemas.openxmlformats.org/wordprocessingml/2006/main" w:rsidRPr="00532D6C">
        <w:rPr>
          <w:rFonts w:ascii="GHEA Grapalat" w:eastAsia="Times New Roman" w:hAnsi="GHEA Grapalat" w:cs="Arial"/>
          <w:sz w:val="20"/>
          <w:szCs w:val="20"/>
          <w:lang w:val="hy-AM" w:eastAsia="ru-RU"/>
        </w:rPr>
        <w:t xml:space="preserve">and </w:t>
      </w:r>
      <w:r xmlns:w="http://schemas.openxmlformats.org/wordprocessingml/2006/main" w:rsidRPr="00532D6C">
        <w:rPr>
          <w:rFonts w:ascii="GHEA Grapalat" w:eastAsia="Times New Roman" w:hAnsi="GHEA Grapalat" w:cs="Times New Roman"/>
          <w:sz w:val="20"/>
          <w:szCs w:val="20"/>
          <w:lang w:val="hy-AM" w:eastAsia="ru-RU"/>
        </w:rPr>
        <w:t xml:space="preserve">N 3.1 </w:t>
      </w:r>
      <w:r xmlns:w="http://schemas.openxmlformats.org/wordprocessingml/2006/main" w:rsidRPr="00532D6C">
        <w:rPr>
          <w:rFonts w:ascii="GHEA Grapalat" w:eastAsia="Times New Roman" w:hAnsi="GHEA Grapalat" w:cs="Arial"/>
          <w:sz w:val="20"/>
          <w:szCs w:val="20"/>
          <w:lang w:val="hy-AM" w:eastAsia="ru-RU"/>
        </w:rPr>
        <w:t xml:space="preserve">of the contract </w:t>
      </w:r>
      <w:r xmlns:w="http://schemas.openxmlformats.org/wordprocessingml/2006/main" w:rsidRPr="00532D6C">
        <w:rPr>
          <w:rFonts w:ascii="GHEA Grapalat" w:eastAsia="Times New Roman" w:hAnsi="GHEA Grapalat" w:cs="Arial"/>
          <w:sz w:val="20"/>
          <w:szCs w:val="20"/>
          <w:lang w:val="hy-AM" w:eastAsia="ru-RU"/>
        </w:rPr>
        <w:t xml:space="preserve">are </w:t>
      </w:r>
      <w:r xmlns:w="http://schemas.openxmlformats.org/wordprocessingml/2006/main" w:rsidRPr="00532D6C">
        <w:rPr>
          <w:rFonts w:ascii="GHEA Grapalat" w:eastAsia="Times New Roman" w:hAnsi="GHEA Grapalat" w:cs="Times New Roman"/>
          <w:sz w:val="20"/>
          <w:szCs w:val="20"/>
          <w:lang w:val="hy-AM" w:eastAsia="ru-RU"/>
        </w:rPr>
        <w:t xml:space="preserve">considered</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are</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of the contract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inseparable</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part.</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0"/>
          <w:lang w:val="hy-AM" w:eastAsia="ru-RU"/>
        </w:rPr>
      </w:pPr>
      <w:r xmlns:w="http://schemas.openxmlformats.org/wordprocessingml/2006/main" w:rsidRPr="00532D6C">
        <w:rPr>
          <w:rFonts w:ascii="GHEA Grapalat" w:eastAsia="Times New Roman" w:hAnsi="GHEA Grapalat" w:cs="Times New Roman"/>
          <w:sz w:val="20"/>
          <w:szCs w:val="20"/>
          <w:lang w:val="hy-AM" w:eastAsia="ru-RU"/>
        </w:rPr>
        <w:t xml:space="preserve">8.14 </w:t>
      </w:r>
      <w:r xmlns:w="http://schemas.openxmlformats.org/wordprocessingml/2006/main" w:rsidRPr="00532D6C">
        <w:rPr>
          <w:rFonts w:ascii="GHEA Grapalat" w:eastAsia="Times New Roman" w:hAnsi="GHEA Grapalat" w:cs="Arial"/>
          <w:sz w:val="20"/>
          <w:szCs w:val="20"/>
          <w:lang w:val="hy-AM" w:eastAsia="ru-RU"/>
        </w:rPr>
        <w:t xml:space="preserve">of the Agreement</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with</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connected</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of relations</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towards</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applies</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is</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of Armenia</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Republic</w:t>
      </w:r>
      <w:r xmlns:w="http://schemas.openxmlformats.org/wordprocessingml/2006/main" w:rsidRPr="00532D6C">
        <w:rPr>
          <w:rFonts w:ascii="GHEA Grapalat" w:eastAsia="Times New Roman" w:hAnsi="GHEA Grapalat" w:cs="Times New Roman"/>
          <w:sz w:val="20"/>
          <w:szCs w:val="20"/>
          <w:lang w:val="hy-AM" w:eastAsia="ru-RU"/>
        </w:rPr>
        <w:t xml:space="preserve"> </w:t>
      </w:r>
      <w:r xmlns:w="http://schemas.openxmlformats.org/wordprocessingml/2006/main" w:rsidRPr="00532D6C">
        <w:rPr>
          <w:rFonts w:ascii="GHEA Grapalat" w:eastAsia="Times New Roman" w:hAnsi="GHEA Grapalat" w:cs="Arial"/>
          <w:sz w:val="20"/>
          <w:szCs w:val="20"/>
          <w:lang w:val="hy-AM" w:eastAsia="ru-RU"/>
        </w:rPr>
        <w:t xml:space="preserve">the right.</w:t>
      </w:r>
    </w:p>
    <w:p w:rsidR="00532D6C" w:rsidRPr="00532D6C" w:rsidRDefault="00532D6C" w:rsidP="00106D44">
      <w:pPr>
        <w:tabs>
          <w:tab w:val="left" w:pos="426"/>
        </w:tabs>
        <w:spacing w:after="0" w:line="240" w:lineRule="auto"/>
        <w:jc w:val="both"/>
        <w:rPr>
          <w:rFonts w:ascii="GHEA Grapalat" w:eastAsia="Times New Roman" w:hAnsi="GHEA Grapalat" w:cs="Sylfaen"/>
          <w:sz w:val="20"/>
          <w:szCs w:val="24"/>
          <w:u w:val="single"/>
          <w:lang w:val="hy-AM"/>
        </w:rPr>
      </w:pPr>
      <w:r w:rsidRPr="00532D6C">
        <w:rPr>
          <w:rFonts w:ascii="GHEA Grapalat" w:eastAsia="Times New Roman" w:hAnsi="GHEA Grapalat" w:cs="Times New Roman"/>
          <w:sz w:val="20"/>
          <w:szCs w:val="20"/>
          <w:lang w:val="hy-AM" w:eastAsia="ru-RU"/>
        </w:rPr>
        <w:tab/>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b/>
          <w:sz w:val="20"/>
          <w:szCs w:val="24"/>
          <w:lang w:val="hy-AM"/>
        </w:rPr>
      </w:pPr>
      <w:r xmlns:w="http://schemas.openxmlformats.org/wordprocessingml/2006/main" w:rsidRPr="00532D6C">
        <w:rPr>
          <w:rFonts w:ascii="GHEA Grapalat" w:eastAsia="Times New Roman" w:hAnsi="GHEA Grapalat" w:cs="Times New Roman"/>
          <w:b/>
          <w:sz w:val="20"/>
          <w:szCs w:val="24"/>
          <w:lang w:val="hy-AM"/>
        </w:rPr>
        <w:t xml:space="preserve">9. </w:t>
      </w:r>
      <w:r xmlns:w="http://schemas.openxmlformats.org/wordprocessingml/2006/main" w:rsidRPr="00532D6C">
        <w:rPr>
          <w:rFonts w:ascii="GHEA Grapalat" w:eastAsia="Times New Roman" w:hAnsi="GHEA Grapalat" w:cs="Arial"/>
          <w:b/>
          <w:sz w:val="20"/>
          <w:szCs w:val="24"/>
          <w:lang w:val="hy-AM"/>
        </w:rPr>
        <w:t xml:space="preserve">Parties</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addresses </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banking</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valid conditions</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and:</w:t>
      </w:r>
      <w:r xmlns:w="http://schemas.openxmlformats.org/wordprocessingml/2006/main" w:rsidRPr="00532D6C">
        <w:rPr>
          <w:rFonts w:ascii="GHEA Grapalat" w:eastAsia="Times New Roman" w:hAnsi="GHEA Grapalat" w:cs="Times New Roman"/>
          <w:b/>
          <w:sz w:val="20"/>
          <w:szCs w:val="24"/>
          <w:lang w:val="hy-AM"/>
        </w:rPr>
        <w:t xml:space="preserve"> </w:t>
      </w:r>
      <w:r xmlns:w="http://schemas.openxmlformats.org/wordprocessingml/2006/main" w:rsidRPr="00532D6C">
        <w:rPr>
          <w:rFonts w:ascii="GHEA Grapalat" w:eastAsia="Times New Roman" w:hAnsi="GHEA Grapalat" w:cs="Arial"/>
          <w:b/>
          <w:sz w:val="20"/>
          <w:szCs w:val="24"/>
          <w:lang w:val="hy-AM"/>
        </w:rPr>
        <w:t xml:space="preserve">signatures</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 xml:space="preserve"> </w:t>
      </w: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4"/>
          <w:lang w:val="hy-AM"/>
        </w:rPr>
      </w:pPr>
    </w:p>
    <w:p w:rsidR="00532D6C" w:rsidRPr="00532D6C" w:rsidRDefault="00532D6C" w:rsidP="00106D44">
      <w:pPr>
        <w:tabs>
          <w:tab w:val="left" w:pos="426"/>
        </w:tabs>
        <w:spacing w:after="0" w:line="240" w:lineRule="auto"/>
        <w:jc w:val="both"/>
        <w:rPr>
          <w:rFonts w:ascii="GHEA Grapalat" w:eastAsia="Times New Roman" w:hAnsi="GHEA Grapalat" w:cs="Times New Roman"/>
          <w:sz w:val="20"/>
          <w:szCs w:val="24"/>
          <w:lang w:val="hy-AM"/>
        </w:rPr>
      </w:pPr>
    </w:p>
    <w:tbl>
      <w:tblPr>
        <w:tblW w:w="9639" w:type="dxa"/>
        <w:tblInd w:w="409" w:type="dxa"/>
        <w:tblLayout w:type="fixed"/>
        <w:tblLook w:val="0000" w:firstRow="0" w:lastRow="0" w:firstColumn="0" w:lastColumn="0" w:noHBand="0" w:noVBand="0"/>
      </w:tblPr>
      <w:tblGrid>
        <w:gridCol w:w="4536"/>
        <w:gridCol w:w="760"/>
        <w:gridCol w:w="4343"/>
      </w:tblGrid>
      <w:tr w:rsidR="00532D6C" w:rsidRPr="00532D6C" w:rsidTr="00532D6C">
        <w:tc>
          <w:tcPr>
            <w:tcW w:w="4536" w:type="dxa"/>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Sylfaen"/>
                <w:b/>
                <w:bCs/>
                <w:sz w:val="24"/>
                <w:szCs w:val="24"/>
                <w:lang w:val="nb-NO"/>
              </w:rPr>
            </w:pPr>
            <w:r xmlns:w="http://schemas.openxmlformats.org/wordprocessingml/2006/main" w:rsidRPr="00532D6C">
              <w:rPr>
                <w:rFonts w:ascii="GHEA Grapalat" w:eastAsia="Times New Roman" w:hAnsi="GHEA Grapalat" w:cs="Arial"/>
                <w:b/>
                <w:bCs/>
                <w:sz w:val="24"/>
                <w:szCs w:val="24"/>
                <w:lang w:val="nb-NO"/>
              </w:rPr>
              <w:lastRenderedPageBreak xmlns:w="http://schemas.openxmlformats.org/wordprocessingml/2006/main"/>
            </w:r>
            <w:r xmlns:w="http://schemas.openxmlformats.org/wordprocessingml/2006/main" w:rsidRPr="00532D6C">
              <w:rPr>
                <w:rFonts w:ascii="GHEA Grapalat" w:eastAsia="Times New Roman" w:hAnsi="GHEA Grapalat" w:cs="Arial"/>
                <w:b/>
                <w:bCs/>
                <w:sz w:val="24"/>
                <w:szCs w:val="24"/>
                <w:lang w:val="nb-NO"/>
              </w:rPr>
              <w:t xml:space="preserve">BUYER:</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u w:val="single"/>
                <w:lang w:val="en-US"/>
              </w:rPr>
            </w:pPr>
            <w:r xmlns:w="http://schemas.openxmlformats.org/wordprocessingml/2006/main" w:rsidRPr="00532D6C">
              <w:rPr>
                <w:rFonts w:ascii="GHEA Grapalat" w:eastAsia="Times New Roman" w:hAnsi="GHEA Grapalat" w:cs="Times New Roman"/>
                <w:u w:val="single"/>
                <w:lang w:val="en-US"/>
              </w:rPr>
              <w:t xml:space="preserve"> </w:t>
            </w:r>
          </w:p>
          <w:p w:rsidR="00532D6C" w:rsidRPr="00532D6C" w:rsidRDefault="00532D6C" w:rsidP="00106D44">
            <w:pPr>
              <w:tabs>
                <w:tab w:val="left" w:pos="426"/>
              </w:tabs>
              <w:spacing w:after="0" w:line="240" w:lineRule="auto"/>
              <w:rPr>
                <w:rFonts w:ascii="GHEA Grapalat" w:eastAsia="Times New Roman" w:hAnsi="GHEA Grapalat" w:cs="Times New Roman"/>
                <w:sz w:val="24"/>
                <w:szCs w:val="24"/>
                <w:lang w:val="hy-AM"/>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4"/>
                <w:szCs w:val="24"/>
                <w:lang w:val="hy-AM"/>
              </w:rPr>
            </w:pPr>
            <w:r xmlns:w="http://schemas.openxmlformats.org/wordprocessingml/2006/main" w:rsidRPr="00532D6C">
              <w:rPr>
                <w:rFonts w:ascii="GHEA Grapalat" w:eastAsia="Times New Roman" w:hAnsi="GHEA Grapalat" w:cs="Times New Roman"/>
                <w:sz w:val="24"/>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hy-AM"/>
              </w:rPr>
              <w:t xml:space="preserve">signature </w:t>
            </w:r>
            <w:r xmlns:w="http://schemas.openxmlformats.org/wordprocessingml/2006/main" w:rsidRPr="00532D6C">
              <w:rPr>
                <w:rFonts w:ascii="GHEA Grapalat" w:eastAsia="Times New Roman" w:hAnsi="GHEA Grapalat" w:cs="Times New Roman"/>
                <w:sz w:val="18"/>
                <w:szCs w:val="18"/>
                <w:lang w:val="en-US"/>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lang w:val="hy-AM"/>
              </w:rPr>
            </w:pPr>
            <w:r xmlns:w="http://schemas.openxmlformats.org/wordprocessingml/2006/main" w:rsidRPr="00532D6C">
              <w:rPr>
                <w:rFonts w:ascii="GHEA Grapalat" w:eastAsia="Times New Roman" w:hAnsi="GHEA Grapalat" w:cs="Arial"/>
                <w:sz w:val="18"/>
                <w:szCs w:val="18"/>
                <w:lang w:val="hy-AM"/>
              </w:rPr>
              <w:t xml:space="preserve">K.</w:t>
            </w:r>
            <w:r xmlns:w="http://schemas.openxmlformats.org/wordprocessingml/2006/main" w:rsidRPr="00532D6C">
              <w:rPr>
                <w:rFonts w:ascii="GHEA Grapalat" w:eastAsia="Times New Roman" w:hAnsi="GHEA Grapalat" w:cs="Times New Roman"/>
                <w:sz w:val="18"/>
                <w:szCs w:val="18"/>
                <w:lang w:val="hy-AM"/>
              </w:rPr>
              <w:t xml:space="preserve">​ </w:t>
            </w:r>
            <w:r xmlns:w="http://schemas.openxmlformats.org/wordprocessingml/2006/main" w:rsidRPr="00532D6C">
              <w:rPr>
                <w:rFonts w:ascii="GHEA Grapalat" w:eastAsia="Times New Roman" w:hAnsi="GHEA Grapalat" w:cs="Arial"/>
                <w:sz w:val="18"/>
                <w:szCs w:val="18"/>
                <w:lang w:val="hy-AM"/>
              </w:rPr>
              <w:t xml:space="preserve">T:</w:t>
            </w:r>
          </w:p>
        </w:tc>
        <w:tc>
          <w:tcPr>
            <w:tcW w:w="760" w:type="dxa"/>
          </w:tcPr>
          <w:p w:rsidR="00532D6C" w:rsidRPr="00532D6C" w:rsidRDefault="00532D6C" w:rsidP="00106D44">
            <w:pPr>
              <w:tabs>
                <w:tab w:val="left" w:pos="426"/>
              </w:tabs>
              <w:spacing w:after="0" w:line="240" w:lineRule="auto"/>
              <w:jc w:val="center"/>
              <w:rPr>
                <w:rFonts w:ascii="GHEA Grapalat" w:eastAsia="Times New Roman" w:hAnsi="GHEA Grapalat" w:cs="Times New Roman"/>
                <w:sz w:val="24"/>
                <w:szCs w:val="24"/>
                <w:lang w:val="hy-AM"/>
              </w:rPr>
            </w:pPr>
          </w:p>
        </w:tc>
        <w:tc>
          <w:tcPr>
            <w:tcW w:w="4343" w:type="dxa"/>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Sylfaen"/>
                <w:b/>
                <w:bCs/>
                <w:sz w:val="24"/>
                <w:szCs w:val="24"/>
                <w:lang w:val="hy-AM"/>
              </w:rPr>
            </w:pPr>
            <w:r xmlns:w="http://schemas.openxmlformats.org/wordprocessingml/2006/main" w:rsidRPr="00532D6C">
              <w:rPr>
                <w:rFonts w:ascii="GHEA Grapalat" w:eastAsia="Times New Roman" w:hAnsi="GHEA Grapalat" w:cs="Arial"/>
                <w:b/>
                <w:bCs/>
                <w:sz w:val="24"/>
                <w:szCs w:val="24"/>
                <w:lang w:val="hy-AM"/>
              </w:rPr>
              <w:t xml:space="preserve">SELLER</w:t>
            </w:r>
          </w:p>
          <w:p w:rsidR="00532D6C" w:rsidRPr="00532D6C" w:rsidRDefault="00532D6C" w:rsidP="00106D44">
            <w:pPr>
              <w:tabs>
                <w:tab w:val="left" w:pos="426"/>
              </w:tabs>
              <w:spacing w:after="0" w:line="240" w:lineRule="auto"/>
              <w:jc w:val="center"/>
              <w:rPr>
                <w:rFonts w:ascii="GHEA Grapalat" w:eastAsia="Times New Roman" w:hAnsi="GHEA Grapalat" w:cs="Times New Roman"/>
                <w:sz w:val="24"/>
                <w:szCs w:val="24"/>
                <w:lang w:val="hy-AM"/>
              </w:rPr>
            </w:pPr>
          </w:p>
          <w:p w:rsidR="00532D6C" w:rsidRPr="00532D6C" w:rsidRDefault="00532D6C" w:rsidP="00106D44">
            <w:pPr>
              <w:tabs>
                <w:tab w:val="left" w:pos="426"/>
              </w:tabs>
              <w:spacing w:after="0" w:line="240" w:lineRule="auto"/>
              <w:jc w:val="center"/>
              <w:rPr>
                <w:rFonts w:ascii="GHEA Grapalat" w:eastAsia="Times New Roman" w:hAnsi="GHEA Grapalat" w:cs="Times New Roman"/>
                <w:sz w:val="24"/>
                <w:szCs w:val="24"/>
                <w:lang w:val="hy-AM"/>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4"/>
                <w:szCs w:val="24"/>
                <w:lang w:val="hy-AM"/>
              </w:rPr>
            </w:pPr>
            <w:r xmlns:w="http://schemas.openxmlformats.org/wordprocessingml/2006/main" w:rsidRPr="00532D6C">
              <w:rPr>
                <w:rFonts w:ascii="GHEA Grapalat" w:eastAsia="Times New Roman" w:hAnsi="GHEA Grapalat" w:cs="Times New Roman"/>
                <w:sz w:val="24"/>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hy-AM"/>
              </w:rPr>
              <w:t xml:space="preserve">signature </w:t>
            </w:r>
            <w:r xmlns:w="http://schemas.openxmlformats.org/wordprocessingml/2006/main" w:rsidRPr="00532D6C">
              <w:rPr>
                <w:rFonts w:ascii="GHEA Grapalat" w:eastAsia="Times New Roman" w:hAnsi="GHEA Grapalat" w:cs="Times New Roman"/>
                <w:sz w:val="18"/>
                <w:szCs w:val="18"/>
                <w:lang w:val="en-US"/>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lang w:val="hy-AM"/>
              </w:rPr>
            </w:pPr>
            <w:r xmlns:w="http://schemas.openxmlformats.org/wordprocessingml/2006/main" w:rsidRPr="00532D6C">
              <w:rPr>
                <w:rFonts w:ascii="GHEA Grapalat" w:eastAsia="Times New Roman" w:hAnsi="GHEA Grapalat" w:cs="Arial"/>
                <w:sz w:val="18"/>
                <w:szCs w:val="18"/>
                <w:lang w:val="hy-AM"/>
              </w:rPr>
              <w:t xml:space="preserve">K.</w:t>
            </w:r>
            <w:r xmlns:w="http://schemas.openxmlformats.org/wordprocessingml/2006/main" w:rsidRPr="00532D6C">
              <w:rPr>
                <w:rFonts w:ascii="GHEA Grapalat" w:eastAsia="Times New Roman" w:hAnsi="GHEA Grapalat" w:cs="Times New Roman"/>
                <w:sz w:val="18"/>
                <w:szCs w:val="18"/>
                <w:lang w:val="hy-AM"/>
              </w:rPr>
              <w:t xml:space="preserve">​ </w:t>
            </w:r>
            <w:r xmlns:w="http://schemas.openxmlformats.org/wordprocessingml/2006/main" w:rsidRPr="00532D6C">
              <w:rPr>
                <w:rFonts w:ascii="GHEA Grapalat" w:eastAsia="Times New Roman" w:hAnsi="GHEA Grapalat" w:cs="Arial"/>
                <w:sz w:val="18"/>
                <w:szCs w:val="18"/>
                <w:lang w:val="hy-AM"/>
              </w:rPr>
              <w:t xml:space="preserve">T:</w:t>
            </w:r>
          </w:p>
        </w:tc>
      </w:tr>
    </w:tbl>
    <w:p w:rsidR="00532D6C" w:rsidRPr="00532D6C" w:rsidRDefault="00532D6C" w:rsidP="00106D44">
      <w:pPr>
        <w:tabs>
          <w:tab w:val="left" w:pos="426"/>
        </w:tabs>
        <w:spacing w:after="0" w:line="240" w:lineRule="auto"/>
        <w:rPr>
          <w:rFonts w:ascii="GHEA Grapalat" w:eastAsia="Times New Roman" w:hAnsi="GHEA Grapalat" w:cs="Times New Roman"/>
          <w:sz w:val="20"/>
          <w:szCs w:val="24"/>
          <w:lang w:val="hy-AM"/>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Of necessity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case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in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can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are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 included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RA:</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legislation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non-contradictory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provisions.</w:t>
      </w:r>
    </w:p>
    <w:p w:rsidR="00532D6C" w:rsidRPr="00532D6C" w:rsidRDefault="00532D6C" w:rsidP="00106D44">
      <w:pPr>
        <w:tabs>
          <w:tab w:val="left" w:pos="426"/>
          <w:tab w:val="left" w:pos="1276"/>
        </w:tabs>
        <w:spacing w:after="0" w:line="240" w:lineRule="auto"/>
        <w:jc w:val="both"/>
        <w:rPr>
          <w:rFonts w:ascii="GHEA Grapalat" w:eastAsia="Times New Roman" w:hAnsi="GHEA Grapalat" w:cs="Sylfaen"/>
          <w:sz w:val="20"/>
          <w:szCs w:val="24"/>
          <w:u w:val="single"/>
          <w:lang w:val="hy-AM"/>
        </w:rPr>
      </w:pPr>
    </w:p>
    <w:p w:rsidR="00532D6C" w:rsidRPr="00532D6C" w:rsidRDefault="00532D6C" w:rsidP="00106D44">
      <w:pPr>
        <w:tabs>
          <w:tab w:val="left" w:pos="426"/>
        </w:tabs>
        <w:spacing w:after="0" w:line="240" w:lineRule="auto"/>
        <w:rPr>
          <w:rFonts w:ascii="GHEA Grapalat" w:eastAsia="Times New Roman" w:hAnsi="GHEA Grapalat" w:cs="Times New Roman"/>
          <w:sz w:val="20"/>
          <w:szCs w:val="24"/>
          <w:lang w:val="hy-AM"/>
        </w:rPr>
      </w:pPr>
    </w:p>
    <w:p w:rsidR="00532D6C" w:rsidRPr="00532D6C" w:rsidRDefault="00532D6C" w:rsidP="00106D44">
      <w:pPr>
        <w:tabs>
          <w:tab w:val="left" w:pos="426"/>
        </w:tabs>
        <w:spacing w:after="0" w:line="240" w:lineRule="auto"/>
        <w:rPr>
          <w:rFonts w:ascii="GHEA Grapalat" w:eastAsia="Times New Roman" w:hAnsi="GHEA Grapalat" w:cs="Times New Roman"/>
          <w:sz w:val="20"/>
          <w:szCs w:val="24"/>
          <w:lang w:val="hy-AM"/>
        </w:rPr>
      </w:pPr>
    </w:p>
    <w:p w:rsidR="00532D6C" w:rsidRPr="00532D6C" w:rsidRDefault="00532D6C" w:rsidP="00106D44">
      <w:pPr>
        <w:tabs>
          <w:tab w:val="left" w:pos="426"/>
        </w:tabs>
        <w:spacing w:after="0" w:line="240" w:lineRule="auto"/>
        <w:rPr>
          <w:rFonts w:ascii="GHEA Grapalat" w:eastAsia="Times New Roman" w:hAnsi="GHEA Grapalat" w:cs="Times New Roman"/>
          <w:sz w:val="20"/>
          <w:szCs w:val="24"/>
          <w:lang w:val="hy-AM"/>
        </w:rPr>
      </w:pPr>
    </w:p>
    <w:p w:rsidR="00532D6C" w:rsidRPr="00532D6C" w:rsidRDefault="00532D6C" w:rsidP="00106D44">
      <w:pPr>
        <w:tabs>
          <w:tab w:val="left" w:pos="426"/>
        </w:tabs>
        <w:spacing w:after="0" w:line="240" w:lineRule="auto"/>
        <w:rPr>
          <w:rFonts w:ascii="GHEA Grapalat" w:eastAsia="Times New Roman" w:hAnsi="GHEA Grapalat" w:cs="Times New Roman"/>
          <w:sz w:val="20"/>
          <w:szCs w:val="24"/>
          <w:lang w:val="hy-AM"/>
        </w:rPr>
      </w:pPr>
    </w:p>
    <w:p w:rsidR="00532D6C" w:rsidRPr="00532D6C" w:rsidRDefault="00532D6C" w:rsidP="00106D44">
      <w:pPr>
        <w:tabs>
          <w:tab w:val="left" w:pos="426"/>
        </w:tabs>
        <w:spacing w:after="0" w:line="240" w:lineRule="auto"/>
        <w:jc w:val="right"/>
        <w:rPr>
          <w:rFonts w:ascii="GHEA Grapalat" w:eastAsia="Times New Roman" w:hAnsi="GHEA Grapalat" w:cs="Times New Roman"/>
          <w:sz w:val="20"/>
          <w:szCs w:val="24"/>
          <w:lang w:val="hy-AM"/>
        </w:rPr>
        <w:sectPr w:rsidR="00532D6C" w:rsidRPr="00532D6C" w:rsidSect="00532D6C">
          <w:pgSz w:w="11906" w:h="16838" w:code="9"/>
          <w:pgMar w:top="426" w:right="662" w:bottom="426" w:left="1138" w:header="562" w:footer="562" w:gutter="0"/>
          <w:cols w:space="720"/>
        </w:sectPr>
      </w:pP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Times New Roman"/>
          <w:sz w:val="18"/>
          <w:szCs w:val="24"/>
          <w:lang w:val="hy-AM"/>
        </w:rPr>
      </w:pPr>
      <w:r xmlns:w="http://schemas.openxmlformats.org/wordprocessingml/2006/main" w:rsidRPr="00532D6C">
        <w:rPr>
          <w:rFonts w:ascii="GHEA Grapalat" w:eastAsia="Times New Roman" w:hAnsi="GHEA Grapalat" w:cs="Arial"/>
          <w:sz w:val="18"/>
          <w:szCs w:val="24"/>
          <w:lang w:val="hy-AM"/>
        </w:rPr>
        <w:lastRenderedPageBreak xmlns:w="http://schemas.openxmlformats.org/wordprocessingml/2006/main"/>
      </w:r>
      <w:r xmlns:w="http://schemas.openxmlformats.org/wordprocessingml/2006/main" w:rsidRPr="00532D6C">
        <w:rPr>
          <w:rFonts w:ascii="GHEA Grapalat" w:eastAsia="Times New Roman" w:hAnsi="GHEA Grapalat" w:cs="Arial"/>
          <w:sz w:val="18"/>
          <w:szCs w:val="24"/>
          <w:lang w:val="hy-AM"/>
        </w:rPr>
        <w:t xml:space="preserve">Appendix </w:t>
      </w:r>
      <w:r xmlns:w="http://schemas.openxmlformats.org/wordprocessingml/2006/main" w:rsidRPr="00532D6C">
        <w:rPr>
          <w:rFonts w:ascii="GHEA Grapalat" w:eastAsia="Times New Roman" w:hAnsi="GHEA Grapalat" w:cs="Times New Roman"/>
          <w:sz w:val="18"/>
          <w:szCs w:val="24"/>
          <w:lang w:val="hy-AM"/>
        </w:rPr>
        <w:t xml:space="preserve">N 1</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Times New Roman"/>
          <w:sz w:val="18"/>
          <w:szCs w:val="24"/>
          <w:lang w:val="hy-AM"/>
        </w:rPr>
      </w:pPr>
      <w:r xmlns:w="http://schemas.openxmlformats.org/wordprocessingml/2006/main" w:rsidRPr="00532D6C">
        <w:rPr>
          <w:rFonts w:ascii="GHEA Grapalat" w:eastAsia="Times New Roman" w:hAnsi="GHEA Grapalat" w:cs="Times New Roman"/>
          <w:sz w:val="18"/>
          <w:szCs w:val="24"/>
          <w:lang w:val="hy-AM"/>
        </w:rPr>
        <w:t xml:space="preserve">" " </w:t>
      </w:r>
      <w:r xmlns:w="http://schemas.openxmlformats.org/wordprocessingml/2006/main" w:rsidRPr="00532D6C">
        <w:rPr>
          <w:rFonts w:ascii="GHEA Grapalat" w:eastAsia="Times New Roman" w:hAnsi="GHEA Grapalat" w:cs="Times New Roman"/>
          <w:sz w:val="18"/>
          <w:szCs w:val="24"/>
          <w:lang w:val="hy-AM"/>
        </w:rPr>
        <w:t xml:space="preserve">20 </w:t>
      </w:r>
      <w:r xmlns:w="http://schemas.openxmlformats.org/wordprocessingml/2006/main" w:rsidRPr="00532D6C">
        <w:rPr>
          <w:rFonts w:ascii="GHEA Grapalat" w:eastAsia="Times New Roman" w:hAnsi="GHEA Grapalat" w:cs="Arial"/>
          <w:sz w:val="18"/>
          <w:szCs w:val="24"/>
          <w:lang w:val="hy-AM"/>
        </w:rPr>
        <w:t xml:space="preserve">years </w:t>
      </w:r>
      <w:r xmlns:w="http://schemas.openxmlformats.org/wordprocessingml/2006/main" w:rsidRPr="00532D6C">
        <w:rPr>
          <w:rFonts w:ascii="GHEA Grapalat" w:eastAsia="Times New Roman" w:hAnsi="GHEA Grapalat" w:cs="Arial"/>
          <w:sz w:val="18"/>
          <w:szCs w:val="24"/>
          <w:lang w:val="hy-AM"/>
        </w:rPr>
        <w:t xml:space="preserve">sealed</w:t>
      </w:r>
      <w:r xmlns:w="http://schemas.openxmlformats.org/wordprocessingml/2006/main" w:rsidRPr="00532D6C">
        <w:rPr>
          <w:rFonts w:ascii="GHEA Grapalat" w:eastAsia="Times New Roman" w:hAnsi="GHEA Grapalat" w:cs="Times New Roman"/>
          <w:sz w:val="18"/>
          <w:szCs w:val="24"/>
          <w:lang w:val="hy-AM"/>
        </w:rPr>
        <w:t xml:space="preserve"> </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Times New Roman"/>
          <w:sz w:val="18"/>
          <w:szCs w:val="24"/>
          <w:lang w:val="hy-AM"/>
        </w:rPr>
      </w:pPr>
      <w:r xmlns:w="http://schemas.openxmlformats.org/wordprocessingml/2006/main" w:rsidRPr="00532D6C">
        <w:rPr>
          <w:rFonts w:ascii="GHEA Grapalat" w:eastAsia="Times New Roman" w:hAnsi="GHEA Grapalat" w:cs="Times New Roman"/>
          <w:sz w:val="18"/>
          <w:szCs w:val="24"/>
          <w:lang w:val="hy-AM"/>
        </w:rPr>
        <w:t xml:space="preserve">                      </w:t>
      </w:r>
      <w:r xmlns:w="http://schemas.openxmlformats.org/wordprocessingml/2006/main" w:rsidRPr="00532D6C">
        <w:rPr>
          <w:rFonts w:ascii="GHEA Grapalat" w:eastAsia="Times New Roman" w:hAnsi="GHEA Grapalat" w:cs="Arial"/>
          <w:sz w:val="18"/>
          <w:szCs w:val="24"/>
          <w:lang w:val="hy-AM"/>
        </w:rPr>
        <w:t xml:space="preserve">with code</w:t>
      </w:r>
      <w:r xmlns:w="http://schemas.openxmlformats.org/wordprocessingml/2006/main" w:rsidRPr="00532D6C">
        <w:rPr>
          <w:rFonts w:ascii="GHEA Grapalat" w:eastAsia="Times New Roman" w:hAnsi="GHEA Grapalat" w:cs="Times New Roman"/>
          <w:sz w:val="18"/>
          <w:szCs w:val="24"/>
          <w:lang w:val="hy-AM"/>
        </w:rPr>
        <w:t xml:space="preserve"> </w:t>
      </w:r>
      <w:r xmlns:w="http://schemas.openxmlformats.org/wordprocessingml/2006/main" w:rsidRPr="00532D6C">
        <w:rPr>
          <w:rFonts w:ascii="GHEA Grapalat" w:eastAsia="Times New Roman" w:hAnsi="GHEA Grapalat" w:cs="Arial"/>
          <w:sz w:val="18"/>
          <w:szCs w:val="24"/>
          <w:lang w:val="hy-AM"/>
        </w:rPr>
        <w:t xml:space="preserve">of the contract</w:t>
      </w:r>
    </w:p>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24"/>
          <w:lang w:val="hy-AM"/>
        </w:rPr>
      </w:pPr>
    </w:p>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4"/>
          <w:lang w:val="hy-AM"/>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TECHNICAL</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CHARACTERISTICS </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PURCHASE</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SCHEDULE </w:t>
      </w:r>
      <w:r xmlns:w="http://schemas.openxmlformats.org/wordprocessingml/2006/main" w:rsidRPr="00532D6C">
        <w:rPr>
          <w:rFonts w:ascii="GHEA Grapalat" w:eastAsia="Times New Roman" w:hAnsi="GHEA Grapalat" w:cs="Times New Roman"/>
          <w:sz w:val="20"/>
          <w:szCs w:val="24"/>
          <w:lang w:val="hy-AM"/>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4"/>
          <w:lang w:val="hy-AM"/>
        </w:rPr>
      </w:pP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RA:</w:t>
      </w:r>
      <w:r xmlns:w="http://schemas.openxmlformats.org/wordprocessingml/2006/main" w:rsidRPr="00532D6C">
        <w:rPr>
          <w:rFonts w:ascii="GHEA Grapalat" w:eastAsia="Times New Roman" w:hAnsi="GHEA Grapalat" w:cs="Times New Roma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AMD</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1134"/>
        <w:gridCol w:w="1134"/>
        <w:gridCol w:w="1560"/>
        <w:gridCol w:w="3240"/>
        <w:gridCol w:w="966"/>
        <w:gridCol w:w="924"/>
        <w:gridCol w:w="1127"/>
        <w:gridCol w:w="1127"/>
        <w:gridCol w:w="1262"/>
        <w:gridCol w:w="792"/>
        <w:gridCol w:w="1293"/>
      </w:tblGrid>
      <w:tr w:rsidR="00532D6C" w:rsidRPr="00532D6C" w:rsidTr="00532D6C">
        <w:tc>
          <w:tcPr>
            <w:tcW w:w="15423" w:type="dxa"/>
            <w:gridSpan w:val="12"/>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24"/>
                <w:lang w:val="en-US"/>
              </w:rPr>
            </w:pPr>
            <w:r xmlns:w="http://schemas.openxmlformats.org/wordprocessingml/2006/main" w:rsidRPr="00532D6C">
              <w:rPr>
                <w:rFonts w:ascii="GHEA Grapalat" w:eastAsia="Times New Roman" w:hAnsi="GHEA Grapalat" w:cs="Arial"/>
                <w:sz w:val="18"/>
                <w:szCs w:val="24"/>
                <w:lang w:val="en-US"/>
              </w:rPr>
              <w:t xml:space="preserve">Product:</w:t>
            </w:r>
          </w:p>
        </w:tc>
      </w:tr>
      <w:tr w:rsidR="00532D6C" w:rsidRPr="00532D6C" w:rsidTr="00532D6C">
        <w:trPr>
          <w:trHeight w:val="219"/>
        </w:trPr>
        <w:tc>
          <w:tcPr>
            <w:tcW w:w="864" w:type="dxa"/>
            <w:vMerge w:val="restart"/>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24"/>
                <w:lang w:val="en-US"/>
              </w:rPr>
            </w:pPr>
            <w:r xmlns:w="http://schemas.openxmlformats.org/wordprocessingml/2006/main" w:rsidRPr="00532D6C">
              <w:rPr>
                <w:rFonts w:ascii="GHEA Grapalat" w:eastAsia="Times New Roman" w:hAnsi="GHEA Grapalat" w:cs="Arial"/>
                <w:sz w:val="18"/>
                <w:szCs w:val="24"/>
                <w:lang w:val="en-US"/>
              </w:rPr>
              <w:t xml:space="preserve">by invitation</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planned</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dose</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the number</w:t>
            </w:r>
          </w:p>
        </w:tc>
        <w:tc>
          <w:tcPr>
            <w:tcW w:w="1134" w:type="dxa"/>
            <w:vMerge w:val="restart"/>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24"/>
                <w:lang w:val="en-US"/>
              </w:rPr>
            </w:pPr>
            <w:r xmlns:w="http://schemas.openxmlformats.org/wordprocessingml/2006/main" w:rsidRPr="00532D6C">
              <w:rPr>
                <w:rFonts w:ascii="GHEA Grapalat" w:eastAsia="Times New Roman" w:hAnsi="GHEA Grapalat" w:cs="Arial"/>
                <w:sz w:val="18"/>
                <w:szCs w:val="24"/>
                <w:lang w:val="en-US"/>
              </w:rPr>
              <w:t xml:space="preserve">shopping</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with a plan</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planned</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through</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code </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according to</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GMA:</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classification </w:t>
            </w:r>
            <w:r xmlns:w="http://schemas.openxmlformats.org/wordprocessingml/2006/main" w:rsidRPr="00532D6C">
              <w:rPr>
                <w:rFonts w:ascii="GHEA Grapalat" w:eastAsia="Times New Roman" w:hAnsi="GHEA Grapalat" w:cs="Times New Roman"/>
                <w:sz w:val="18"/>
                <w:szCs w:val="24"/>
                <w:lang w:val="en-US"/>
              </w:rPr>
              <w:t xml:space="preserve">(CPV)</w:t>
            </w:r>
          </w:p>
        </w:tc>
        <w:tc>
          <w:tcPr>
            <w:tcW w:w="1134" w:type="dxa"/>
            <w:vMerge w:val="restart"/>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24"/>
                <w:lang w:val="en-US"/>
              </w:rPr>
            </w:pPr>
            <w:r xmlns:w="http://schemas.openxmlformats.org/wordprocessingml/2006/main" w:rsidRPr="00532D6C">
              <w:rPr>
                <w:rFonts w:ascii="GHEA Grapalat" w:eastAsia="Times New Roman" w:hAnsi="GHEA Grapalat" w:cs="Arial"/>
                <w:sz w:val="18"/>
                <w:szCs w:val="24"/>
                <w:lang w:val="en-US"/>
              </w:rPr>
              <w:t xml:space="preserve">name:</w:t>
            </w:r>
            <w:r xmlns:w="http://schemas.openxmlformats.org/wordprocessingml/2006/main" w:rsidRPr="00532D6C">
              <w:rPr>
                <w:rFonts w:ascii="GHEA Grapalat" w:eastAsia="Times New Roman" w:hAnsi="GHEA Grapalat" w:cs="Times New Roman"/>
                <w:sz w:val="18"/>
                <w:szCs w:val="24"/>
                <w:lang w:val="en-US"/>
              </w:rPr>
              <w:t xml:space="preserve"> </w:t>
            </w:r>
          </w:p>
        </w:tc>
        <w:tc>
          <w:tcPr>
            <w:tcW w:w="1560" w:type="dxa"/>
            <w:vMerge w:val="restart"/>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24"/>
                <w:lang w:val="en-US"/>
              </w:rPr>
            </w:pPr>
            <w:r xmlns:w="http://schemas.openxmlformats.org/wordprocessingml/2006/main" w:rsidRPr="00532D6C">
              <w:rPr>
                <w:rFonts w:ascii="GHEA Grapalat" w:eastAsia="Times New Roman" w:hAnsi="GHEA Grapalat" w:cs="Arial"/>
                <w:sz w:val="18"/>
                <w:szCs w:val="24"/>
                <w:lang w:val="en-US"/>
              </w:rPr>
              <w:t xml:space="preserve">commodity</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the sign </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the stamp</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and:</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of the manufacturer</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name </w:t>
            </w:r>
            <w:r xmlns:w="http://schemas.openxmlformats.org/wordprocessingml/2006/main" w:rsidRPr="00532D6C">
              <w:rPr>
                <w:rFonts w:ascii="GHEA Grapalat" w:eastAsia="Times New Roman" w:hAnsi="GHEA Grapalat" w:cs="Times New Roman"/>
                <w:sz w:val="18"/>
                <w:szCs w:val="24"/>
                <w:lang w:val="en-US"/>
              </w:rPr>
              <w:t xml:space="preserve">**</w:t>
            </w:r>
          </w:p>
        </w:tc>
        <w:tc>
          <w:tcPr>
            <w:tcW w:w="3240" w:type="dxa"/>
            <w:vMerge w:val="restart"/>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24"/>
                <w:lang w:val="en-US"/>
              </w:rPr>
            </w:pPr>
            <w:r xmlns:w="http://schemas.openxmlformats.org/wordprocessingml/2006/main" w:rsidRPr="00532D6C">
              <w:rPr>
                <w:rFonts w:ascii="GHEA Grapalat" w:eastAsia="Times New Roman" w:hAnsi="GHEA Grapalat" w:cs="Arial"/>
                <w:sz w:val="18"/>
                <w:szCs w:val="24"/>
                <w:lang w:val="en-US"/>
              </w:rPr>
              <w:t xml:space="preserve">technical</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the characteristic</w:t>
            </w:r>
          </w:p>
        </w:tc>
        <w:tc>
          <w:tcPr>
            <w:tcW w:w="966" w:type="dxa"/>
            <w:vMerge w:val="restart"/>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24"/>
                <w:lang w:val="en-US"/>
              </w:rPr>
            </w:pPr>
            <w:r xmlns:w="http://schemas.openxmlformats.org/wordprocessingml/2006/main" w:rsidRPr="00532D6C">
              <w:rPr>
                <w:rFonts w:ascii="GHEA Grapalat" w:eastAsia="Times New Roman" w:hAnsi="GHEA Grapalat" w:cs="Arial"/>
                <w:sz w:val="18"/>
                <w:szCs w:val="24"/>
                <w:lang w:val="en-US"/>
              </w:rPr>
              <w:t xml:space="preserve">measurement</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the unit</w:t>
            </w:r>
          </w:p>
        </w:tc>
        <w:tc>
          <w:tcPr>
            <w:tcW w:w="924" w:type="dxa"/>
            <w:vMerge w:val="restart"/>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24"/>
                <w:lang w:val="en-US"/>
              </w:rPr>
            </w:pPr>
            <w:r xmlns:w="http://schemas.openxmlformats.org/wordprocessingml/2006/main" w:rsidRPr="00532D6C">
              <w:rPr>
                <w:rFonts w:ascii="GHEA Grapalat" w:eastAsia="Times New Roman" w:hAnsi="GHEA Grapalat" w:cs="Arial"/>
                <w:sz w:val="18"/>
                <w:szCs w:val="24"/>
                <w:lang w:val="en-US"/>
              </w:rPr>
              <w:t xml:space="preserve">unit</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price </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RA:</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AMD</w:t>
            </w:r>
          </w:p>
        </w:tc>
        <w:tc>
          <w:tcPr>
            <w:tcW w:w="1127" w:type="dxa"/>
            <w:vMerge w:val="restart"/>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24"/>
                <w:lang w:val="en-US"/>
              </w:rPr>
            </w:pPr>
            <w:r xmlns:w="http://schemas.openxmlformats.org/wordprocessingml/2006/main" w:rsidRPr="00532D6C">
              <w:rPr>
                <w:rFonts w:ascii="GHEA Grapalat" w:eastAsia="Times New Roman" w:hAnsi="GHEA Grapalat" w:cs="Arial"/>
                <w:sz w:val="18"/>
                <w:szCs w:val="24"/>
                <w:lang w:val="en-US"/>
              </w:rPr>
              <w:t xml:space="preserve">general</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price </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RA:</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AMD</w:t>
            </w:r>
          </w:p>
        </w:tc>
        <w:tc>
          <w:tcPr>
            <w:tcW w:w="1127" w:type="dxa"/>
            <w:vMerge w:val="restart"/>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24"/>
                <w:lang w:val="en-US"/>
              </w:rPr>
            </w:pPr>
            <w:r xmlns:w="http://schemas.openxmlformats.org/wordprocessingml/2006/main" w:rsidRPr="00532D6C">
              <w:rPr>
                <w:rFonts w:ascii="GHEA Grapalat" w:eastAsia="Times New Roman" w:hAnsi="GHEA Grapalat" w:cs="Arial"/>
                <w:sz w:val="18"/>
                <w:szCs w:val="24"/>
                <w:lang w:val="en-US"/>
              </w:rPr>
              <w:t xml:space="preserve">general</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quantity</w:t>
            </w:r>
          </w:p>
        </w:tc>
        <w:tc>
          <w:tcPr>
            <w:tcW w:w="3347" w:type="dxa"/>
            <w:gridSpan w:val="3"/>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24"/>
                <w:lang w:val="en-US"/>
              </w:rPr>
            </w:pPr>
            <w:r xmlns:w="http://schemas.openxmlformats.org/wordprocessingml/2006/main" w:rsidRPr="00532D6C">
              <w:rPr>
                <w:rFonts w:ascii="GHEA Grapalat" w:eastAsia="Times New Roman" w:hAnsi="GHEA Grapalat" w:cs="Arial"/>
                <w:sz w:val="18"/>
                <w:szCs w:val="24"/>
                <w:lang w:val="en-US"/>
              </w:rPr>
              <w:t xml:space="preserve">of supply</w:t>
            </w:r>
          </w:p>
        </w:tc>
      </w:tr>
      <w:tr w:rsidR="00532D6C" w:rsidRPr="00532D6C" w:rsidTr="00532D6C">
        <w:trPr>
          <w:trHeight w:val="445"/>
        </w:trPr>
        <w:tc>
          <w:tcPr>
            <w:tcW w:w="864" w:type="dxa"/>
            <w:vMerge/>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24"/>
                <w:lang w:val="en-US"/>
              </w:rPr>
            </w:pPr>
          </w:p>
        </w:tc>
        <w:tc>
          <w:tcPr>
            <w:tcW w:w="1134" w:type="dxa"/>
            <w:vMerge/>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24"/>
                <w:lang w:val="en-US"/>
              </w:rPr>
            </w:pPr>
          </w:p>
        </w:tc>
        <w:tc>
          <w:tcPr>
            <w:tcW w:w="1134" w:type="dxa"/>
            <w:vMerge/>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24"/>
                <w:lang w:val="en-US"/>
              </w:rPr>
            </w:pPr>
          </w:p>
        </w:tc>
        <w:tc>
          <w:tcPr>
            <w:tcW w:w="1560" w:type="dxa"/>
            <w:vMerge/>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24"/>
                <w:lang w:val="en-US"/>
              </w:rPr>
            </w:pPr>
          </w:p>
        </w:tc>
        <w:tc>
          <w:tcPr>
            <w:tcW w:w="3240" w:type="dxa"/>
            <w:vMerge/>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24"/>
                <w:lang w:val="en-US"/>
              </w:rPr>
            </w:pPr>
          </w:p>
        </w:tc>
        <w:tc>
          <w:tcPr>
            <w:tcW w:w="966" w:type="dxa"/>
            <w:vMerge/>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24"/>
                <w:lang w:val="en-US"/>
              </w:rPr>
            </w:pPr>
          </w:p>
        </w:tc>
        <w:tc>
          <w:tcPr>
            <w:tcW w:w="924" w:type="dxa"/>
            <w:vMerge/>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24"/>
                <w:lang w:val="en-US"/>
              </w:rPr>
            </w:pPr>
          </w:p>
        </w:tc>
        <w:tc>
          <w:tcPr>
            <w:tcW w:w="1127" w:type="dxa"/>
            <w:vMerge/>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24"/>
                <w:lang w:val="en-US"/>
              </w:rPr>
            </w:pPr>
          </w:p>
        </w:tc>
        <w:tc>
          <w:tcPr>
            <w:tcW w:w="1127" w:type="dxa"/>
            <w:vMerge/>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24"/>
                <w:lang w:val="en-US"/>
              </w:rPr>
            </w:pPr>
          </w:p>
        </w:tc>
        <w:tc>
          <w:tcPr>
            <w:tcW w:w="1262" w:type="dxa"/>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24"/>
                <w:lang w:val="en-US"/>
              </w:rPr>
            </w:pPr>
            <w:r xmlns:w="http://schemas.openxmlformats.org/wordprocessingml/2006/main" w:rsidRPr="00532D6C">
              <w:rPr>
                <w:rFonts w:ascii="GHEA Grapalat" w:eastAsia="Times New Roman" w:hAnsi="GHEA Grapalat" w:cs="Arial"/>
                <w:sz w:val="18"/>
                <w:szCs w:val="24"/>
                <w:lang w:val="en-US"/>
              </w:rPr>
              <w:t xml:space="preserve">the address</w:t>
            </w:r>
          </w:p>
        </w:tc>
        <w:tc>
          <w:tcPr>
            <w:tcW w:w="792" w:type="dxa"/>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24"/>
                <w:lang w:val="en-US"/>
              </w:rPr>
            </w:pPr>
            <w:r xmlns:w="http://schemas.openxmlformats.org/wordprocessingml/2006/main" w:rsidRPr="00532D6C">
              <w:rPr>
                <w:rFonts w:ascii="GHEA Grapalat" w:eastAsia="Times New Roman" w:hAnsi="GHEA Grapalat" w:cs="Arial"/>
                <w:sz w:val="18"/>
                <w:szCs w:val="24"/>
                <w:lang w:val="en-US"/>
              </w:rPr>
              <w:t xml:space="preserve">subject to</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quantity</w:t>
            </w:r>
          </w:p>
        </w:tc>
        <w:tc>
          <w:tcPr>
            <w:tcW w:w="1293" w:type="dxa"/>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24"/>
                <w:lang w:val="en-US"/>
              </w:rPr>
            </w:pPr>
            <w:r xmlns:w="http://schemas.openxmlformats.org/wordprocessingml/2006/main" w:rsidRPr="00532D6C">
              <w:rPr>
                <w:rFonts w:ascii="GHEA Grapalat" w:eastAsia="Times New Roman" w:hAnsi="GHEA Grapalat" w:cs="Arial"/>
                <w:sz w:val="18"/>
                <w:szCs w:val="24"/>
                <w:lang w:val="en-US"/>
              </w:rPr>
              <w:t xml:space="preserve">Date </w:t>
            </w:r>
            <w:r xmlns:w="http://schemas.openxmlformats.org/wordprocessingml/2006/main" w:rsidRPr="00532D6C">
              <w:rPr>
                <w:rFonts w:ascii="GHEA Grapalat" w:eastAsia="Times New Roman" w:hAnsi="GHEA Grapalat" w:cs="Times New Roman"/>
                <w:sz w:val="18"/>
                <w:szCs w:val="24"/>
                <w:lang w:val="en-US"/>
              </w:rPr>
              <w:t xml:space="preserve">***</w:t>
            </w:r>
          </w:p>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24"/>
                <w:lang w:val="en-US"/>
              </w:rPr>
            </w:pPr>
          </w:p>
        </w:tc>
      </w:tr>
      <w:tr w:rsidR="0081474C" w:rsidRPr="004C0DFD" w:rsidTr="00835269">
        <w:trPr>
          <w:trHeight w:val="246"/>
        </w:trPr>
        <w:tc>
          <w:tcPr>
            <w:tcW w:w="864" w:type="dxa"/>
          </w:tcPr>
          <w:p w:rsidR="0081474C" w:rsidRPr="00532D6C" w:rsidRDefault="0081474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4"/>
                <w:lang w:val="en-US"/>
              </w:rPr>
            </w:pPr>
            <w:r xmlns:w="http://schemas.openxmlformats.org/wordprocessingml/2006/main" w:rsidRPr="00532D6C">
              <w:rPr>
                <w:rFonts w:ascii="GHEA Grapalat" w:eastAsia="Times New Roman" w:hAnsi="GHEA Grapalat" w:cs="Times New Roman"/>
                <w:sz w:val="20"/>
                <w:szCs w:val="24"/>
                <w:lang w:val="en-US"/>
              </w:rPr>
              <w:t xml:space="preserve">1:</w:t>
            </w:r>
          </w:p>
        </w:tc>
        <w:tc>
          <w:tcPr>
            <w:tcW w:w="1134" w:type="dxa"/>
            <w:vAlign w:val="center"/>
          </w:tcPr>
          <w:p w:rsidR="0081474C" w:rsidRPr="00521B36" w:rsidRDefault="0081474C" w:rsidP="00106D44">
            <w:pPr xmlns:w="http://schemas.openxmlformats.org/wordprocessingml/2006/main">
              <w:tabs>
                <w:tab w:val="left" w:pos="426"/>
              </w:tabs>
              <w:spacing w:after="0" w:line="240" w:lineRule="auto"/>
              <w:jc w:val="center"/>
              <w:rPr>
                <w:rFonts w:eastAsia="Times New Roman" w:cs="Times New Roman"/>
                <w:sz w:val="20"/>
                <w:szCs w:val="24"/>
                <w:lang w:val="hy-AM"/>
              </w:rPr>
            </w:pPr>
            <w:r xmlns:w="http://schemas.openxmlformats.org/wordprocessingml/2006/main" w:rsidRPr="00BA7F42">
              <w:rPr>
                <w:rFonts w:ascii="GHEA Grapalat" w:eastAsia="Times New Roman" w:hAnsi="GHEA Grapalat" w:cs="Arial"/>
                <w:sz w:val="18"/>
                <w:szCs w:val="18"/>
                <w:lang w:val="hy-AM"/>
              </w:rPr>
              <w:t xml:space="preserve">09411710</w:t>
            </w:r>
          </w:p>
        </w:tc>
        <w:tc>
          <w:tcPr>
            <w:tcW w:w="1134" w:type="dxa"/>
            <w:vAlign w:val="center"/>
          </w:tcPr>
          <w:p w:rsidR="0081474C" w:rsidRPr="00BA7F42" w:rsidRDefault="0081474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4"/>
                <w:lang w:val="en-US"/>
              </w:rPr>
            </w:pPr>
            <w:r xmlns:w="http://schemas.openxmlformats.org/wordprocessingml/2006/main" w:rsidRPr="00BA7F42">
              <w:rPr>
                <w:rFonts w:ascii="Arial" w:eastAsia="Times New Roman" w:hAnsi="Arial" w:cs="Arial"/>
                <w:sz w:val="18"/>
                <w:szCs w:val="18"/>
                <w:lang w:val="hy-AM"/>
              </w:rPr>
              <w:t xml:space="preserve">Pressed</w:t>
            </w:r>
            <w:r xmlns:w="http://schemas.openxmlformats.org/wordprocessingml/2006/main" w:rsidRPr="00BA7F42">
              <w:rPr>
                <w:rFonts w:ascii="GHEA Grapalat" w:eastAsia="Times New Roman" w:hAnsi="GHEA Grapalat" w:cs="Arial"/>
                <w:sz w:val="18"/>
                <w:szCs w:val="18"/>
              </w:rPr>
              <w:t xml:space="preserve"> </w:t>
            </w:r>
            <w:r xmlns:w="http://schemas.openxmlformats.org/wordprocessingml/2006/main" w:rsidRPr="00BA7F42">
              <w:rPr>
                <w:rFonts w:ascii="Arial" w:eastAsia="Times New Roman" w:hAnsi="Arial" w:cs="Arial"/>
                <w:sz w:val="18"/>
                <w:szCs w:val="18"/>
              </w:rPr>
              <w:t xml:space="preserve">natural</w:t>
            </w:r>
            <w:r xmlns:w="http://schemas.openxmlformats.org/wordprocessingml/2006/main" w:rsidRPr="00BA7F42">
              <w:rPr>
                <w:rFonts w:ascii="GHEA Grapalat" w:eastAsia="Times New Roman" w:hAnsi="GHEA Grapalat" w:cs="Arial"/>
                <w:sz w:val="18"/>
                <w:szCs w:val="18"/>
                <w:lang w:val="hy-AM"/>
              </w:rPr>
              <w:t xml:space="preserve"> </w:t>
            </w:r>
            <w:r xmlns:w="http://schemas.openxmlformats.org/wordprocessingml/2006/main" w:rsidRPr="00BA7F42">
              <w:rPr>
                <w:rFonts w:ascii="Arial" w:eastAsia="Times New Roman" w:hAnsi="Arial" w:cs="Arial"/>
                <w:sz w:val="18"/>
                <w:szCs w:val="18"/>
                <w:lang w:val="hy-AM"/>
              </w:rPr>
              <w:t xml:space="preserve">gas </w:t>
            </w:r>
            <w:r xmlns:w="http://schemas.openxmlformats.org/wordprocessingml/2006/main" w:rsidRPr="00BA7F42">
              <w:rPr>
                <w:rFonts w:ascii="GHEA Grapalat" w:eastAsia="Times New Roman" w:hAnsi="GHEA Grapalat" w:cs="Arial"/>
                <w:sz w:val="18"/>
                <w:szCs w:val="18"/>
              </w:rPr>
              <w:t xml:space="preserve">1:</w:t>
            </w:r>
          </w:p>
        </w:tc>
        <w:tc>
          <w:tcPr>
            <w:tcW w:w="1560" w:type="dxa"/>
          </w:tcPr>
          <w:p w:rsidR="0081474C" w:rsidRPr="00BA7F42" w:rsidRDefault="0081474C" w:rsidP="00106D44">
            <w:pPr>
              <w:tabs>
                <w:tab w:val="left" w:pos="426"/>
              </w:tabs>
              <w:spacing w:after="0" w:line="240" w:lineRule="auto"/>
              <w:jc w:val="center"/>
              <w:rPr>
                <w:rFonts w:ascii="GHEA Grapalat" w:eastAsia="Times New Roman" w:hAnsi="GHEA Grapalat" w:cs="Times New Roman"/>
                <w:sz w:val="20"/>
                <w:szCs w:val="24"/>
                <w:lang w:val="en-US"/>
              </w:rPr>
            </w:pPr>
          </w:p>
        </w:tc>
        <w:tc>
          <w:tcPr>
            <w:tcW w:w="3240" w:type="dxa"/>
            <w:vAlign w:val="center"/>
          </w:tcPr>
          <w:p w:rsidR="0081474C" w:rsidRDefault="0081474C" w:rsidP="00106D44">
            <w:pPr xmlns:w="http://schemas.openxmlformats.org/wordprocessingml/2006/main">
              <w:tabs>
                <w:tab w:val="left" w:pos="426"/>
              </w:tabs>
              <w:spacing w:after="0" w:line="240" w:lineRule="auto"/>
              <w:ind w:right="-180"/>
              <w:rPr>
                <w:rFonts w:eastAsia="Times New Roman" w:cs="Arial"/>
                <w:sz w:val="18"/>
                <w:szCs w:val="18"/>
                <w:lang w:val="hy-AM"/>
              </w:rPr>
            </w:pPr>
            <w:r xmlns:w="http://schemas.openxmlformats.org/wordprocessingml/2006/main" w:rsidRPr="00BA7F42">
              <w:rPr>
                <w:rFonts w:ascii="Arial" w:eastAsia="Times New Roman" w:hAnsi="Arial" w:cs="Arial"/>
                <w:sz w:val="18"/>
                <w:szCs w:val="18"/>
                <w:lang w:val="hy-AM"/>
              </w:rPr>
              <w:t xml:space="preserve">hand</w:t>
            </w:r>
            <w:r xmlns:w="http://schemas.openxmlformats.org/wordprocessingml/2006/main" w:rsidRPr="00BA7F42">
              <w:rPr>
                <w:rFonts w:ascii="GHEA Grapalat" w:eastAsia="Times New Roman" w:hAnsi="GHEA Grapalat" w:cs="Arial"/>
                <w:sz w:val="18"/>
                <w:szCs w:val="18"/>
                <w:lang w:val="hy-AM"/>
              </w:rPr>
              <w:t xml:space="preserve"> </w:t>
            </w:r>
            <w:r xmlns:w="http://schemas.openxmlformats.org/wordprocessingml/2006/main" w:rsidRPr="00BA7F42">
              <w:rPr>
                <w:rFonts w:ascii="Arial" w:eastAsia="Times New Roman" w:hAnsi="Arial" w:cs="Arial"/>
                <w:sz w:val="18"/>
                <w:szCs w:val="18"/>
                <w:lang w:val="hy-AM"/>
              </w:rPr>
              <w:t xml:space="preserve">to be brought</w:t>
            </w:r>
            <w:r xmlns:w="http://schemas.openxmlformats.org/wordprocessingml/2006/main" w:rsidRPr="00BA7F42">
              <w:rPr>
                <w:rFonts w:ascii="GHEA Grapalat" w:eastAsia="Times New Roman" w:hAnsi="GHEA Grapalat" w:cs="Arial"/>
                <w:sz w:val="18"/>
                <w:szCs w:val="18"/>
                <w:lang w:val="hy-AM"/>
              </w:rPr>
              <w:t xml:space="preserve"> </w:t>
            </w:r>
            <w:r xmlns:w="http://schemas.openxmlformats.org/wordprocessingml/2006/main" w:rsidRPr="00BA7F42">
              <w:rPr>
                <w:rFonts w:ascii="Arial" w:eastAsia="Times New Roman" w:hAnsi="Arial" w:cs="Arial"/>
                <w:sz w:val="18"/>
                <w:szCs w:val="18"/>
                <w:lang w:val="hy-AM"/>
              </w:rPr>
              <w:t xml:space="preserve">reason</w:t>
            </w:r>
            <w:r xmlns:w="http://schemas.openxmlformats.org/wordprocessingml/2006/main" w:rsidRPr="00BA7F42">
              <w:rPr>
                <w:rFonts w:ascii="GHEA Grapalat" w:eastAsia="Times New Roman" w:hAnsi="GHEA Grapalat" w:cs="Arial"/>
                <w:sz w:val="18"/>
                <w:szCs w:val="18"/>
                <w:lang w:val="hy-AM"/>
              </w:rPr>
              <w:t xml:space="preserve"> </w:t>
            </w:r>
            <w:r xmlns:w="http://schemas.openxmlformats.org/wordprocessingml/2006/main" w:rsidRPr="00BA7F42">
              <w:rPr>
                <w:rFonts w:ascii="Arial" w:eastAsia="Times New Roman" w:hAnsi="Arial" w:cs="Arial"/>
                <w:sz w:val="18"/>
                <w:szCs w:val="18"/>
                <w:lang w:val="hy-AM"/>
              </w:rPr>
              <w:t xml:space="preserve">pressed</w:t>
            </w:r>
            <w:r xmlns:w="http://schemas.openxmlformats.org/wordprocessingml/2006/main" w:rsidRPr="00BA7F42">
              <w:rPr>
                <w:rFonts w:ascii="GHEA Grapalat" w:eastAsia="Times New Roman" w:hAnsi="GHEA Grapalat" w:cs="Arial"/>
                <w:sz w:val="18"/>
                <w:szCs w:val="18"/>
                <w:lang w:val="hy-AM"/>
              </w:rPr>
              <w:t xml:space="preserve"> </w:t>
            </w:r>
            <w:r xmlns:w="http://schemas.openxmlformats.org/wordprocessingml/2006/main" w:rsidRPr="00BA7F42">
              <w:rPr>
                <w:rFonts w:ascii="Arial" w:eastAsia="Times New Roman" w:hAnsi="Arial" w:cs="Arial"/>
                <w:sz w:val="18"/>
                <w:szCs w:val="18"/>
                <w:lang w:val="hy-AM"/>
              </w:rPr>
              <w:t xml:space="preserve">the gas</w:t>
            </w:r>
            <w:r xmlns:w="http://schemas.openxmlformats.org/wordprocessingml/2006/main" w:rsidRPr="00BA7F42">
              <w:rPr>
                <w:rFonts w:ascii="GHEA Grapalat" w:eastAsia="Times New Roman" w:hAnsi="GHEA Grapalat" w:cs="Arial"/>
                <w:sz w:val="18"/>
                <w:szCs w:val="18"/>
                <w:lang w:val="hy-AM"/>
              </w:rPr>
              <w:t xml:space="preserve"> </w:t>
            </w:r>
            <w:r xmlns:w="http://schemas.openxmlformats.org/wordprocessingml/2006/main" w:rsidRPr="00BA7F42">
              <w:rPr>
                <w:rFonts w:ascii="Arial" w:eastAsia="Times New Roman" w:hAnsi="Arial" w:cs="Arial"/>
                <w:sz w:val="18"/>
                <w:szCs w:val="18"/>
                <w:lang w:val="hy-AM"/>
              </w:rPr>
              <w:t xml:space="preserve">need</w:t>
            </w:r>
            <w:r xmlns:w="http://schemas.openxmlformats.org/wordprocessingml/2006/main" w:rsidRPr="00BA7F42">
              <w:rPr>
                <w:rFonts w:ascii="GHEA Grapalat" w:eastAsia="Times New Roman" w:hAnsi="GHEA Grapalat" w:cs="Arial"/>
                <w:sz w:val="18"/>
                <w:szCs w:val="18"/>
                <w:lang w:val="hy-AM"/>
              </w:rPr>
              <w:t xml:space="preserve"> </w:t>
            </w:r>
            <w:r xmlns:w="http://schemas.openxmlformats.org/wordprocessingml/2006/main" w:rsidRPr="00BA7F42">
              <w:rPr>
                <w:rFonts w:ascii="Arial" w:eastAsia="Times New Roman" w:hAnsi="Arial" w:cs="Arial"/>
                <w:sz w:val="18"/>
                <w:szCs w:val="18"/>
                <w:lang w:val="hy-AM"/>
              </w:rPr>
              <w:t xml:space="preserve">is</w:t>
            </w:r>
            <w:r xmlns:w="http://schemas.openxmlformats.org/wordprocessingml/2006/main" w:rsidRPr="00BA7F42">
              <w:rPr>
                <w:rFonts w:ascii="GHEA Grapalat" w:eastAsia="Times New Roman" w:hAnsi="GHEA Grapalat" w:cs="Arial"/>
                <w:sz w:val="18"/>
                <w:szCs w:val="18"/>
                <w:lang w:val="hy-AM"/>
              </w:rPr>
              <w:t xml:space="preserve"> </w:t>
            </w:r>
            <w:r xmlns:w="http://schemas.openxmlformats.org/wordprocessingml/2006/main" w:rsidRPr="00BA7F42">
              <w:rPr>
                <w:rFonts w:ascii="Arial" w:eastAsia="Times New Roman" w:hAnsi="Arial" w:cs="Arial"/>
                <w:sz w:val="18"/>
                <w:szCs w:val="18"/>
                <w:lang w:val="hy-AM"/>
              </w:rPr>
              <w:t xml:space="preserve">peer</w:t>
            </w:r>
            <w:r xmlns:w="http://schemas.openxmlformats.org/wordprocessingml/2006/main" w:rsidRPr="00BA7F42">
              <w:rPr>
                <w:rFonts w:ascii="GHEA Grapalat" w:eastAsia="Times New Roman" w:hAnsi="GHEA Grapalat" w:cs="Arial"/>
                <w:sz w:val="18"/>
                <w:szCs w:val="18"/>
                <w:lang w:val="hy-AM"/>
              </w:rPr>
              <w:t xml:space="preserve"> </w:t>
            </w:r>
          </w:p>
          <w:p w:rsidR="0081474C" w:rsidRPr="00DC7120" w:rsidRDefault="0081474C" w:rsidP="00106D44">
            <w:pPr xmlns:w="http://schemas.openxmlformats.org/wordprocessingml/2006/main">
              <w:tabs>
                <w:tab w:val="left" w:pos="426"/>
              </w:tabs>
              <w:spacing w:after="0" w:line="240" w:lineRule="auto"/>
              <w:ind w:right="-180"/>
              <w:rPr>
                <w:rFonts w:ascii="Arial" w:eastAsia="Times New Roman" w:hAnsi="Arial" w:cs="Arial"/>
                <w:sz w:val="18"/>
                <w:szCs w:val="18"/>
                <w:lang w:val="hy-AM"/>
              </w:rPr>
            </w:pPr>
            <w:r xmlns:w="http://schemas.openxmlformats.org/wordprocessingml/2006/main" w:rsidRPr="00BA7F42">
              <w:rPr>
                <w:rFonts w:ascii="Arial" w:eastAsia="Times New Roman" w:hAnsi="Arial" w:cs="Arial"/>
                <w:sz w:val="18"/>
                <w:szCs w:val="18"/>
                <w:lang w:val="hy-AM"/>
              </w:rPr>
              <w:t xml:space="preserve">RA:</w:t>
            </w:r>
            <w:r xmlns:w="http://schemas.openxmlformats.org/wordprocessingml/2006/main" w:rsidRPr="00BA7F42">
              <w:rPr>
                <w:rFonts w:ascii="GHEA Grapalat" w:eastAsia="Times New Roman" w:hAnsi="GHEA Grapalat" w:cs="Arial"/>
                <w:sz w:val="18"/>
                <w:szCs w:val="18"/>
                <w:lang w:val="hy-AM"/>
              </w:rPr>
              <w:t xml:space="preserve"> </w:t>
            </w:r>
            <w:r xmlns:w="http://schemas.openxmlformats.org/wordprocessingml/2006/main" w:rsidRPr="00BA7F42">
              <w:rPr>
                <w:rFonts w:ascii="Arial" w:eastAsia="Times New Roman" w:hAnsi="Arial" w:cs="Arial"/>
                <w:sz w:val="18"/>
                <w:szCs w:val="18"/>
                <w:lang w:val="hy-AM"/>
              </w:rPr>
              <w:t xml:space="preserve">Government </w:t>
            </w:r>
            <w:r xmlns:w="http://schemas.openxmlformats.org/wordprocessingml/2006/main" w:rsidRPr="00BA7F42">
              <w:rPr>
                <w:rFonts w:ascii="Arial" w:eastAsia="Times New Roman" w:hAnsi="Arial" w:cs="Arial"/>
                <w:sz w:val="18"/>
                <w:szCs w:val="18"/>
                <w:lang w:val="hy-AM"/>
              </w:rPr>
              <w:t xml:space="preserve">in </w:t>
            </w:r>
            <w:r xmlns:w="http://schemas.openxmlformats.org/wordprocessingml/2006/main" w:rsidRPr="00BA7F42">
              <w:rPr>
                <w:rFonts w:ascii="GHEA Grapalat" w:eastAsia="Times New Roman" w:hAnsi="GHEA Grapalat" w:cs="Arial"/>
                <w:sz w:val="18"/>
                <w:szCs w:val="18"/>
                <w:lang w:val="hy-AM"/>
              </w:rPr>
              <w:t xml:space="preserve">2008</w:t>
            </w:r>
            <w:r xmlns:w="http://schemas.openxmlformats.org/wordprocessingml/2006/main" w:rsidRPr="00BA7F42">
              <w:rPr>
                <w:rFonts w:ascii="GHEA Grapalat" w:eastAsia="Times New Roman" w:hAnsi="GHEA Grapalat" w:cs="Arial"/>
                <w:sz w:val="18"/>
                <w:szCs w:val="18"/>
                <w:lang w:val="hy-AM"/>
              </w:rPr>
              <w:t xml:space="preserve">​ </w:t>
            </w:r>
            <w:r xmlns:w="http://schemas.openxmlformats.org/wordprocessingml/2006/main" w:rsidRPr="00BA7F42">
              <w:rPr>
                <w:rFonts w:ascii="Arial" w:eastAsia="Times New Roman" w:hAnsi="Arial" w:cs="Arial"/>
                <w:sz w:val="18"/>
                <w:szCs w:val="18"/>
                <w:lang w:val="hy-AM"/>
              </w:rPr>
              <w:t xml:space="preserve">on </w:t>
            </w:r>
            <w:r xmlns:w="http://schemas.openxmlformats.org/wordprocessingml/2006/main" w:rsidRPr="00BA7F42">
              <w:rPr>
                <w:rFonts w:ascii="Arial" w:eastAsia="Times New Roman" w:hAnsi="Arial" w:cs="Arial"/>
                <w:sz w:val="18"/>
                <w:szCs w:val="18"/>
                <w:lang w:val="hy-AM"/>
              </w:rPr>
              <w:t xml:space="preserve">August </w:t>
            </w:r>
            <w:r xmlns:w="http://schemas.openxmlformats.org/wordprocessingml/2006/main" w:rsidRPr="00BA7F42">
              <w:rPr>
                <w:rFonts w:ascii="GHEA Grapalat" w:eastAsia="Times New Roman" w:hAnsi="GHEA Grapalat" w:cs="Arial"/>
                <w:sz w:val="18"/>
                <w:szCs w:val="18"/>
                <w:lang w:val="hy-AM"/>
              </w:rPr>
              <w:t xml:space="preserve">28</w:t>
            </w:r>
            <w:r xmlns:w="http://schemas.openxmlformats.org/wordprocessingml/2006/main" w:rsidRPr="00BA7F42">
              <w:rPr>
                <w:rFonts w:ascii="GHEA Grapalat" w:eastAsia="Times New Roman" w:hAnsi="GHEA Grapalat" w:cs="Arial"/>
                <w:sz w:val="18"/>
                <w:szCs w:val="18"/>
                <w:lang w:val="hy-AM"/>
              </w:rPr>
              <w:t xml:space="preserve"> </w:t>
            </w:r>
            <w:r xmlns:w="http://schemas.openxmlformats.org/wordprocessingml/2006/main" w:rsidRPr="00BA7F42">
              <w:rPr>
                <w:rFonts w:ascii="Arial" w:eastAsia="Times New Roman" w:hAnsi="Arial" w:cs="Arial"/>
                <w:sz w:val="18"/>
                <w:szCs w:val="18"/>
                <w:lang w:val="hy-AM"/>
              </w:rPr>
              <w:t xml:space="preserve">No. </w:t>
            </w:r>
            <w:r xmlns:w="http://schemas.openxmlformats.org/wordprocessingml/2006/main" w:rsidRPr="00BA7F42">
              <w:rPr>
                <w:rFonts w:ascii="GHEA Grapalat" w:eastAsia="Times New Roman" w:hAnsi="GHEA Grapalat" w:cs="Arial"/>
                <w:sz w:val="18"/>
                <w:szCs w:val="18"/>
                <w:lang w:val="hy-AM"/>
              </w:rPr>
              <w:t xml:space="preserve">1101- </w:t>
            </w:r>
            <w:r xmlns:w="http://schemas.openxmlformats.org/wordprocessingml/2006/main" w:rsidRPr="00BA7F42">
              <w:rPr>
                <w:rFonts w:ascii="Arial" w:eastAsia="Times New Roman" w:hAnsi="Arial" w:cs="Arial"/>
                <w:sz w:val="18"/>
                <w:szCs w:val="18"/>
                <w:lang w:val="hy-AM"/>
              </w:rPr>
              <w:t xml:space="preserve">N</w:t>
            </w:r>
            <w:r xmlns:w="http://schemas.openxmlformats.org/wordprocessingml/2006/main" w:rsidRPr="00BA7F42">
              <w:rPr>
                <w:rFonts w:ascii="GHEA Grapalat" w:eastAsia="Times New Roman" w:hAnsi="GHEA Grapalat" w:cs="Arial"/>
                <w:sz w:val="18"/>
                <w:szCs w:val="18"/>
                <w:lang w:val="hy-AM"/>
              </w:rPr>
              <w:t xml:space="preserve"> </w:t>
            </w:r>
            <w:r xmlns:w="http://schemas.openxmlformats.org/wordprocessingml/2006/main" w:rsidRPr="00BA7F42">
              <w:rPr>
                <w:rFonts w:ascii="Arial" w:eastAsia="Times New Roman" w:hAnsi="Arial" w:cs="Arial"/>
                <w:sz w:val="18"/>
                <w:szCs w:val="18"/>
                <w:lang w:val="hy-AM"/>
              </w:rPr>
              <w:t xml:space="preserve">decision</w:t>
            </w:r>
            <w:r xmlns:w="http://schemas.openxmlformats.org/wordprocessingml/2006/main" w:rsidRPr="00BA7F42">
              <w:rPr>
                <w:rFonts w:ascii="GHEA Grapalat" w:eastAsia="Times New Roman" w:hAnsi="GHEA Grapalat" w:cs="Arial"/>
                <w:sz w:val="18"/>
                <w:szCs w:val="18"/>
                <w:lang w:val="hy-AM"/>
              </w:rPr>
              <w:t xml:space="preserve"> </w:t>
            </w:r>
            <w:r xmlns:w="http://schemas.openxmlformats.org/wordprocessingml/2006/main" w:rsidRPr="00BA7F42">
              <w:rPr>
                <w:rFonts w:ascii="Arial" w:eastAsia="Times New Roman" w:hAnsi="Arial" w:cs="Arial"/>
                <w:sz w:val="18"/>
                <w:szCs w:val="18"/>
                <w:lang w:val="hy-AM"/>
              </w:rPr>
              <w:t xml:space="preserve">requirements </w:t>
            </w:r>
            <w:r xmlns:w="http://schemas.openxmlformats.org/wordprocessingml/2006/main" w:rsidRPr="00BA7F42">
              <w:rPr>
                <w:rFonts w:ascii="GHEA Grapalat" w:eastAsia="Times New Roman" w:hAnsi="GHEA Grapalat" w:cs="Arial"/>
                <w:sz w:val="18"/>
                <w:szCs w:val="18"/>
                <w:lang w:val="hy-AM"/>
              </w:rPr>
              <w:t xml:space="preserve">.</w:t>
            </w:r>
          </w:p>
          <w:p w:rsidR="0081474C" w:rsidRPr="00BA7F42" w:rsidRDefault="0081474C" w:rsidP="00106D44">
            <w:pPr xmlns:w="http://schemas.openxmlformats.org/wordprocessingml/2006/main">
              <w:tabs>
                <w:tab w:val="left" w:pos="426"/>
              </w:tabs>
              <w:spacing w:after="0" w:line="240" w:lineRule="auto"/>
              <w:ind w:right="-180"/>
              <w:rPr>
                <w:rFonts w:ascii="GHEA Grapalat" w:eastAsia="Times New Roman" w:hAnsi="GHEA Grapalat" w:cs="Arial"/>
                <w:sz w:val="18"/>
                <w:szCs w:val="18"/>
                <w:lang w:val="hy-AM"/>
              </w:rPr>
            </w:pPr>
            <w:r xmlns:w="http://schemas.openxmlformats.org/wordprocessingml/2006/main" w:rsidRPr="00BA7F42">
              <w:rPr>
                <w:rFonts w:ascii="Arial" w:eastAsia="Times New Roman" w:hAnsi="Arial" w:cs="Arial"/>
                <w:sz w:val="18"/>
                <w:szCs w:val="18"/>
                <w:lang w:val="hy-AM"/>
              </w:rPr>
              <w:t xml:space="preserve">Supplier:</w:t>
            </w:r>
            <w:r xmlns:w="http://schemas.openxmlformats.org/wordprocessingml/2006/main" w:rsidRPr="00BA7F42">
              <w:rPr>
                <w:rFonts w:ascii="GHEA Grapalat" w:eastAsia="Times New Roman" w:hAnsi="GHEA Grapalat" w:cs="Arial"/>
                <w:sz w:val="18"/>
                <w:szCs w:val="18"/>
                <w:lang w:val="hy-AM"/>
              </w:rPr>
              <w:t xml:space="preserve"> </w:t>
            </w:r>
            <w:r xmlns:w="http://schemas.openxmlformats.org/wordprocessingml/2006/main" w:rsidRPr="00BA7F42">
              <w:rPr>
                <w:rFonts w:ascii="Arial" w:eastAsia="Times New Roman" w:hAnsi="Arial" w:cs="Arial"/>
                <w:sz w:val="18"/>
                <w:szCs w:val="18"/>
                <w:lang w:val="hy-AM"/>
              </w:rPr>
              <w:t xml:space="preserve">the organization</w:t>
            </w:r>
            <w:r xmlns:w="http://schemas.openxmlformats.org/wordprocessingml/2006/main" w:rsidRPr="00BA7F42">
              <w:rPr>
                <w:rFonts w:ascii="GHEA Grapalat" w:eastAsia="Times New Roman" w:hAnsi="GHEA Grapalat" w:cs="Arial"/>
                <w:sz w:val="18"/>
                <w:szCs w:val="18"/>
                <w:lang w:val="hy-AM"/>
              </w:rPr>
              <w:t xml:space="preserve"> </w:t>
            </w:r>
            <w:r xmlns:w="http://schemas.openxmlformats.org/wordprocessingml/2006/main" w:rsidRPr="00BA7F42">
              <w:rPr>
                <w:rFonts w:ascii="Arial" w:eastAsia="Times New Roman" w:hAnsi="Arial" w:cs="Arial"/>
                <w:sz w:val="18"/>
                <w:szCs w:val="18"/>
                <w:lang w:val="hy-AM"/>
              </w:rPr>
              <w:t xml:space="preserve">must</w:t>
            </w:r>
            <w:r xmlns:w="http://schemas.openxmlformats.org/wordprocessingml/2006/main" w:rsidRPr="00BA7F42">
              <w:rPr>
                <w:rFonts w:ascii="GHEA Grapalat" w:eastAsia="Times New Roman" w:hAnsi="GHEA Grapalat" w:cs="Arial"/>
                <w:sz w:val="18"/>
                <w:szCs w:val="18"/>
                <w:lang w:val="hy-AM"/>
              </w:rPr>
              <w:t xml:space="preserve"> </w:t>
            </w:r>
            <w:r xmlns:w="http://schemas.openxmlformats.org/wordprocessingml/2006/main" w:rsidRPr="00BA7F42">
              <w:rPr>
                <w:rFonts w:ascii="Arial" w:eastAsia="Times New Roman" w:hAnsi="Arial" w:cs="Arial"/>
                <w:sz w:val="18"/>
                <w:szCs w:val="18"/>
                <w:lang w:val="hy-AM"/>
              </w:rPr>
              <w:t xml:space="preserve">is</w:t>
            </w:r>
          </w:p>
          <w:p w:rsidR="0081474C" w:rsidRPr="00BA7F42" w:rsidRDefault="0081474C" w:rsidP="00106D44">
            <w:pPr xmlns:w="http://schemas.openxmlformats.org/wordprocessingml/2006/main">
              <w:numPr>
                <w:ilvl w:val="0"/>
                <w:numId w:val="33"/>
              </w:numPr>
              <w:tabs>
                <w:tab w:val="left" w:pos="426"/>
              </w:tabs>
              <w:spacing w:after="0" w:line="240" w:lineRule="auto"/>
              <w:ind w:left="0" w:right="-180" w:firstLine="0"/>
              <w:contextualSpacing/>
              <w:rPr>
                <w:rFonts w:ascii="GHEA Grapalat" w:eastAsia="Times New Roman" w:hAnsi="GHEA Grapalat" w:cs="Arial"/>
                <w:sz w:val="18"/>
                <w:szCs w:val="18"/>
                <w:lang w:val="hy-AM" w:eastAsia="ru-RU"/>
              </w:rPr>
            </w:pPr>
            <w:r xmlns:w="http://schemas.openxmlformats.org/wordprocessingml/2006/main" w:rsidRPr="00CC2483">
              <w:rPr>
                <w:rFonts w:ascii="Arial" w:eastAsia="Times New Roman" w:hAnsi="Arial" w:cs="Arial"/>
                <w:b/>
                <w:sz w:val="18"/>
                <w:szCs w:val="18"/>
                <w:u w:val="single"/>
                <w:lang w:val="hy-AM" w:eastAsia="ru-RU"/>
              </w:rPr>
              <w:t xml:space="preserve">pressed</w:t>
            </w:r>
            <w:r xmlns:w="http://schemas.openxmlformats.org/wordprocessingml/2006/main" w:rsidRPr="00CC2483">
              <w:rPr>
                <w:rFonts w:ascii="GHEA Grapalat" w:eastAsia="Times New Roman" w:hAnsi="GHEA Grapalat" w:cs="Arial"/>
                <w:b/>
                <w:sz w:val="18"/>
                <w:szCs w:val="18"/>
                <w:u w:val="single"/>
                <w:lang w:val="hy-AM" w:eastAsia="ru-RU"/>
              </w:rPr>
              <w:t xml:space="preserve"> </w:t>
            </w:r>
            <w:r xmlns:w="http://schemas.openxmlformats.org/wordprocessingml/2006/main" w:rsidRPr="00CC2483">
              <w:rPr>
                <w:rFonts w:ascii="Arial" w:eastAsia="Times New Roman" w:hAnsi="Arial" w:cs="Arial"/>
                <w:b/>
                <w:sz w:val="18"/>
                <w:szCs w:val="18"/>
                <w:u w:val="single"/>
                <w:lang w:val="hy-AM" w:eastAsia="ru-RU"/>
              </w:rPr>
              <w:t xml:space="preserve">natural</w:t>
            </w:r>
            <w:r xmlns:w="http://schemas.openxmlformats.org/wordprocessingml/2006/main" w:rsidRPr="00CC2483">
              <w:rPr>
                <w:rFonts w:ascii="GHEA Grapalat" w:eastAsia="Times New Roman" w:hAnsi="GHEA Grapalat" w:cs="Arial"/>
                <w:b/>
                <w:sz w:val="18"/>
                <w:szCs w:val="18"/>
                <w:u w:val="single"/>
                <w:lang w:val="hy-AM" w:eastAsia="ru-RU"/>
              </w:rPr>
              <w:t xml:space="preserve"> </w:t>
            </w:r>
            <w:r xmlns:w="http://schemas.openxmlformats.org/wordprocessingml/2006/main" w:rsidRPr="00CC2483">
              <w:rPr>
                <w:rFonts w:ascii="Arial" w:eastAsia="Times New Roman" w:hAnsi="Arial" w:cs="Arial"/>
                <w:b/>
                <w:sz w:val="18"/>
                <w:szCs w:val="18"/>
                <w:u w:val="single"/>
                <w:lang w:val="hy-AM" w:eastAsia="ru-RU"/>
              </w:rPr>
              <w:t xml:space="preserve">of gas</w:t>
            </w:r>
            <w:r xmlns:w="http://schemas.openxmlformats.org/wordprocessingml/2006/main" w:rsidRPr="00CC2483">
              <w:rPr>
                <w:rFonts w:ascii="GHEA Grapalat" w:eastAsia="Times New Roman" w:hAnsi="GHEA Grapalat" w:cs="Arial"/>
                <w:b/>
                <w:sz w:val="18"/>
                <w:szCs w:val="18"/>
                <w:u w:val="single"/>
                <w:lang w:val="hy-AM" w:eastAsia="ru-RU"/>
              </w:rPr>
              <w:t xml:space="preserve"> </w:t>
            </w:r>
            <w:r xmlns:w="http://schemas.openxmlformats.org/wordprocessingml/2006/main" w:rsidRPr="00CC2483">
              <w:rPr>
                <w:rFonts w:ascii="Arial" w:eastAsia="Times New Roman" w:hAnsi="Arial" w:cs="Arial"/>
                <w:b/>
                <w:sz w:val="18"/>
                <w:szCs w:val="18"/>
                <w:u w:val="single"/>
                <w:lang w:val="hy-AM" w:eastAsia="ru-RU"/>
              </w:rPr>
              <w:t xml:space="preserve">charging</w:t>
            </w:r>
            <w:r xmlns:w="http://schemas.openxmlformats.org/wordprocessingml/2006/main" w:rsidRPr="00CC2483">
              <w:rPr>
                <w:rFonts w:ascii="GHEA Grapalat" w:eastAsia="Times New Roman" w:hAnsi="GHEA Grapalat" w:cs="Arial"/>
                <w:b/>
                <w:sz w:val="18"/>
                <w:szCs w:val="18"/>
                <w:u w:val="single"/>
                <w:lang w:val="hy-AM" w:eastAsia="ru-RU"/>
              </w:rPr>
              <w:t xml:space="preserve"> </w:t>
            </w:r>
            <w:r xmlns:w="http://schemas.openxmlformats.org/wordprocessingml/2006/main" w:rsidRPr="00CC2483">
              <w:rPr>
                <w:rFonts w:ascii="Arial" w:eastAsia="Times New Roman" w:hAnsi="Arial" w:cs="Arial"/>
                <w:b/>
                <w:sz w:val="18"/>
                <w:szCs w:val="18"/>
                <w:u w:val="single"/>
                <w:lang w:val="hy-AM" w:eastAsia="ru-RU"/>
              </w:rPr>
              <w:t xml:space="preserve">stations </w:t>
            </w:r>
            <w:r xmlns:w="http://schemas.openxmlformats.org/wordprocessingml/2006/main" w:rsidRPr="00CC2483">
              <w:rPr>
                <w:rFonts w:ascii="GHEA Grapalat" w:eastAsia="Times New Roman" w:hAnsi="GHEA Grapalat" w:cs="Arial"/>
                <w:b/>
                <w:sz w:val="18"/>
                <w:szCs w:val="18"/>
                <w:u w:val="single"/>
                <w:lang w:val="hy-AM" w:eastAsia="ru-RU"/>
              </w:rPr>
              <w:t xml:space="preserve">( </w:t>
            </w:r>
            <w:r xmlns:w="http://schemas.openxmlformats.org/wordprocessingml/2006/main" w:rsidRPr="00CC2483">
              <w:rPr>
                <w:rFonts w:ascii="Arial" w:eastAsia="Times New Roman" w:hAnsi="Arial" w:cs="Arial"/>
                <w:b/>
                <w:sz w:val="18"/>
                <w:szCs w:val="18"/>
                <w:u w:val="single"/>
                <w:lang w:val="hy-AM" w:eastAsia="ru-RU"/>
              </w:rPr>
              <w:t xml:space="preserve">CNG </w:t>
            </w:r>
            <w:r xmlns:w="http://schemas.openxmlformats.org/wordprocessingml/2006/main" w:rsidRPr="00CC2483">
              <w:rPr>
                <w:rFonts w:ascii="GHEA Grapalat" w:eastAsia="Times New Roman" w:hAnsi="GHEA Grapalat" w:cs="Arial"/>
                <w:b/>
                <w:sz w:val="18"/>
                <w:szCs w:val="18"/>
                <w:u w:val="single"/>
                <w:lang w:val="hy-AM" w:eastAsia="ru-RU"/>
              </w:rPr>
              <w:t xml:space="preserve">) </w:t>
            </w:r>
            <w:r xmlns:w="http://schemas.openxmlformats.org/wordprocessingml/2006/main" w:rsidRPr="00CC2483">
              <w:rPr>
                <w:rFonts w:ascii="Arial" w:eastAsia="Times New Roman" w:hAnsi="Arial" w:cs="Arial"/>
                <w:b/>
                <w:sz w:val="18"/>
                <w:szCs w:val="18"/>
                <w:u w:val="single"/>
                <w:lang w:val="hy-AM" w:eastAsia="ru-RU"/>
              </w:rPr>
              <w:t xml:space="preserve">are needed</w:t>
            </w:r>
            <w:r xmlns:w="http://schemas.openxmlformats.org/wordprocessingml/2006/main" w:rsidRPr="00CC2483">
              <w:rPr>
                <w:rFonts w:ascii="GHEA Grapalat" w:eastAsia="Times New Roman" w:hAnsi="GHEA Grapalat" w:cs="Arial"/>
                <w:b/>
                <w:sz w:val="18"/>
                <w:szCs w:val="18"/>
                <w:u w:val="single"/>
                <w:lang w:val="hy-AM" w:eastAsia="ru-RU"/>
              </w:rPr>
              <w:t xml:space="preserve"> </w:t>
            </w:r>
            <w:r xmlns:w="http://schemas.openxmlformats.org/wordprocessingml/2006/main" w:rsidRPr="00CC2483">
              <w:rPr>
                <w:rFonts w:ascii="Arial" w:eastAsia="Times New Roman" w:hAnsi="Arial" w:cs="Arial"/>
                <w:b/>
                <w:sz w:val="18"/>
                <w:szCs w:val="18"/>
                <w:u w:val="single"/>
                <w:lang w:val="hy-AM" w:eastAsia="ru-RU"/>
              </w:rPr>
              <w:t xml:space="preserve">is</w:t>
            </w:r>
            <w:r xmlns:w="http://schemas.openxmlformats.org/wordprocessingml/2006/main" w:rsidRPr="00CC2483">
              <w:rPr>
                <w:rFonts w:ascii="GHEA Grapalat" w:eastAsia="Times New Roman" w:hAnsi="GHEA Grapalat" w:cs="Arial"/>
                <w:b/>
                <w:sz w:val="18"/>
                <w:szCs w:val="18"/>
                <w:u w:val="single"/>
                <w:lang w:val="hy-AM" w:eastAsia="ru-RU"/>
              </w:rPr>
              <w:t xml:space="preserve"> </w:t>
            </w:r>
            <w:r xmlns:w="http://schemas.openxmlformats.org/wordprocessingml/2006/main" w:rsidRPr="00CC2483">
              <w:rPr>
                <w:rFonts w:ascii="Arial" w:eastAsia="Times New Roman" w:hAnsi="Arial" w:cs="Arial"/>
                <w:b/>
                <w:sz w:val="18"/>
                <w:szCs w:val="18"/>
                <w:u w:val="single"/>
                <w:lang w:val="hy-AM" w:eastAsia="ru-RU"/>
              </w:rPr>
              <w:t xml:space="preserve">be found</w:t>
            </w:r>
            <w:r xmlns:w="http://schemas.openxmlformats.org/wordprocessingml/2006/main" w:rsidRPr="00CC2483">
              <w:rPr>
                <w:rFonts w:ascii="GHEA Grapalat" w:eastAsia="Times New Roman" w:hAnsi="GHEA Grapalat" w:cs="Arial"/>
                <w:b/>
                <w:sz w:val="18"/>
                <w:szCs w:val="18"/>
                <w:u w:val="single"/>
                <w:lang w:val="hy-AM" w:eastAsia="ru-RU"/>
              </w:rPr>
              <w:t xml:space="preserve"> </w:t>
            </w:r>
            <w:r xmlns:w="http://schemas.openxmlformats.org/wordprocessingml/2006/main" w:rsidRPr="00CC2483">
              <w:rPr>
                <w:rFonts w:ascii="Arial" w:eastAsia="Times New Roman" w:hAnsi="Arial" w:cs="Arial"/>
                <w:b/>
                <w:sz w:val="18"/>
                <w:szCs w:val="18"/>
                <w:u w:val="single"/>
                <w:lang w:val="hy-AM" w:eastAsia="ru-RU"/>
              </w:rPr>
              <w:t xml:space="preserve">Tumanyan city, Central street</w:t>
            </w:r>
            <w:r xmlns:w="http://schemas.openxmlformats.org/wordprocessingml/2006/main" w:rsidRPr="00CC2483">
              <w:rPr>
                <w:rFonts w:ascii="GHEA Grapalat" w:eastAsia="Times New Roman" w:hAnsi="GHEA Grapalat" w:cs="Arial"/>
                <w:b/>
                <w:sz w:val="18"/>
                <w:szCs w:val="18"/>
                <w:u w:val="single"/>
                <w:lang w:val="hy-AM" w:eastAsia="ru-RU"/>
              </w:rPr>
              <w:t xml:space="preserve"> </w:t>
            </w:r>
            <w:r xmlns:w="http://schemas.openxmlformats.org/wordprocessingml/2006/main" w:rsidRPr="00CC2483">
              <w:rPr>
                <w:rFonts w:ascii="Arial" w:eastAsia="Times New Roman" w:hAnsi="Arial" w:cs="Arial"/>
                <w:b/>
                <w:sz w:val="18"/>
                <w:szCs w:val="18"/>
                <w:u w:val="single"/>
                <w:lang w:val="hy-AM" w:eastAsia="ru-RU"/>
              </w:rPr>
              <w:t xml:space="preserve">from the address</w:t>
            </w:r>
            <w:r xmlns:w="http://schemas.openxmlformats.org/wordprocessingml/2006/main" w:rsidRPr="00CC2483">
              <w:rPr>
                <w:rFonts w:ascii="GHEA Grapalat" w:eastAsia="Times New Roman" w:hAnsi="GHEA Grapalat" w:cs="Arial"/>
                <w:b/>
                <w:sz w:val="18"/>
                <w:szCs w:val="18"/>
                <w:u w:val="single"/>
                <w:lang w:val="hy-AM" w:eastAsia="ru-RU"/>
              </w:rPr>
              <w:t xml:space="preserve"> </w:t>
            </w:r>
            <w:r xmlns:w="http://schemas.openxmlformats.org/wordprocessingml/2006/main" w:rsidRPr="00CC2483">
              <w:rPr>
                <w:rFonts w:ascii="Arial" w:eastAsia="Times New Roman" w:hAnsi="Arial" w:cs="Arial"/>
                <w:b/>
                <w:sz w:val="18"/>
                <w:szCs w:val="18"/>
                <w:u w:val="single"/>
                <w:lang w:val="hy-AM" w:eastAsia="ru-RU"/>
              </w:rPr>
              <w:t xml:space="preserve">maximum</w:t>
            </w:r>
            <w:r xmlns:w="http://schemas.openxmlformats.org/wordprocessingml/2006/main" w:rsidRPr="00CC2483">
              <w:rPr>
                <w:rFonts w:ascii="GHEA Grapalat" w:eastAsia="Times New Roman" w:hAnsi="GHEA Grapalat" w:cs="Arial"/>
                <w:b/>
                <w:sz w:val="18"/>
                <w:szCs w:val="18"/>
                <w:u w:val="single"/>
                <w:lang w:val="hy-AM" w:eastAsia="ru-RU"/>
              </w:rPr>
              <w:t xml:space="preserve"> </w:t>
            </w:r>
            <w:r xmlns:w="http://schemas.openxmlformats.org/wordprocessingml/2006/main" w:rsidRPr="00CC2483">
              <w:rPr>
                <w:rFonts w:eastAsia="Times New Roman" w:cs="Arial"/>
                <w:b/>
                <w:sz w:val="18"/>
                <w:szCs w:val="18"/>
                <w:u w:val="single"/>
                <w:lang w:val="hy-AM" w:eastAsia="ru-RU"/>
              </w:rPr>
              <w:t xml:space="preserve">3:</w:t>
            </w:r>
            <w:r xmlns:w="http://schemas.openxmlformats.org/wordprocessingml/2006/main" w:rsidRPr="00CC2483">
              <w:rPr>
                <w:rFonts w:ascii="GHEA Grapalat" w:eastAsia="Times New Roman" w:hAnsi="GHEA Grapalat" w:cs="Arial"/>
                <w:b/>
                <w:sz w:val="18"/>
                <w:szCs w:val="18"/>
                <w:u w:val="single"/>
                <w:lang w:val="hy-AM" w:eastAsia="ru-RU"/>
              </w:rPr>
              <w:t xml:space="preserve"> </w:t>
            </w:r>
            <w:r xmlns:w="http://schemas.openxmlformats.org/wordprocessingml/2006/main" w:rsidRPr="00CC2483">
              <w:rPr>
                <w:rFonts w:ascii="Arial" w:eastAsia="Times New Roman" w:hAnsi="Arial" w:cs="Arial"/>
                <w:b/>
                <w:sz w:val="18"/>
                <w:szCs w:val="18"/>
                <w:u w:val="single"/>
                <w:lang w:val="hy-AM" w:eastAsia="ru-RU"/>
              </w:rPr>
              <w:t xml:space="preserve">km</w:t>
            </w:r>
            <w:r xmlns:w="http://schemas.openxmlformats.org/wordprocessingml/2006/main" w:rsidRPr="00CC2483">
              <w:rPr>
                <w:rFonts w:ascii="GHEA Grapalat" w:eastAsia="Times New Roman" w:hAnsi="GHEA Grapalat" w:cs="Arial"/>
                <w:b/>
                <w:sz w:val="18"/>
                <w:szCs w:val="18"/>
                <w:u w:val="single"/>
                <w:lang w:val="hy-AM" w:eastAsia="ru-RU"/>
              </w:rPr>
              <w:t xml:space="preserve"> </w:t>
            </w:r>
            <w:r xmlns:w="http://schemas.openxmlformats.org/wordprocessingml/2006/main" w:rsidRPr="00CC2483">
              <w:rPr>
                <w:rFonts w:ascii="Arial" w:eastAsia="Times New Roman" w:hAnsi="Arial" w:cs="Arial"/>
                <w:b/>
                <w:sz w:val="18"/>
                <w:szCs w:val="18"/>
                <w:u w:val="single"/>
                <w:lang w:val="hy-AM" w:eastAsia="ru-RU"/>
              </w:rPr>
              <w:t xml:space="preserve">distance</w:t>
            </w:r>
            <w:r xmlns:w="http://schemas.openxmlformats.org/wordprocessingml/2006/main" w:rsidRPr="00CC2483">
              <w:rPr>
                <w:rFonts w:ascii="GHEA Grapalat" w:eastAsia="Times New Roman" w:hAnsi="GHEA Grapalat" w:cs="Arial"/>
                <w:b/>
                <w:sz w:val="18"/>
                <w:szCs w:val="18"/>
                <w:u w:val="single"/>
                <w:lang w:val="hy-AM" w:eastAsia="ru-RU"/>
              </w:rPr>
              <w:t xml:space="preserve"> </w:t>
            </w:r>
            <w:r xmlns:w="http://schemas.openxmlformats.org/wordprocessingml/2006/main" w:rsidRPr="00CC2483">
              <w:rPr>
                <w:rFonts w:ascii="Arial" w:eastAsia="Times New Roman" w:hAnsi="Arial" w:cs="Arial"/>
                <w:b/>
                <w:sz w:val="18"/>
                <w:szCs w:val="18"/>
                <w:u w:val="single"/>
                <w:lang w:val="hy-AM" w:eastAsia="ru-RU"/>
              </w:rPr>
              <w:t xml:space="preserve">on</w:t>
            </w:r>
            <w:r xmlns:w="http://schemas.openxmlformats.org/wordprocessingml/2006/main" w:rsidRPr="00BA7F42">
              <w:rPr>
                <w:rFonts w:ascii="GHEA Grapalat" w:eastAsia="Times New Roman" w:hAnsi="GHEA Grapalat" w:cs="Arial"/>
                <w:sz w:val="18"/>
                <w:szCs w:val="18"/>
                <w:lang w:val="hy-AM" w:eastAsia="ru-RU"/>
              </w:rPr>
              <w:t xml:space="preserve">​</w:t>
            </w:r>
          </w:p>
          <w:p w:rsidR="0081474C" w:rsidRPr="00BA7F42" w:rsidRDefault="0081474C" w:rsidP="00106D44">
            <w:pPr xmlns:w="http://schemas.openxmlformats.org/wordprocessingml/2006/main">
              <w:numPr>
                <w:ilvl w:val="0"/>
                <w:numId w:val="33"/>
              </w:numPr>
              <w:tabs>
                <w:tab w:val="left" w:pos="426"/>
              </w:tabs>
              <w:spacing w:after="0" w:line="240" w:lineRule="auto"/>
              <w:ind w:left="0" w:right="-180" w:firstLine="0"/>
              <w:contextualSpacing/>
              <w:rPr>
                <w:rFonts w:ascii="GHEA Grapalat" w:eastAsia="Times New Roman" w:hAnsi="GHEA Grapalat" w:cs="Arial"/>
                <w:sz w:val="18"/>
                <w:szCs w:val="18"/>
                <w:lang w:val="hy-AM" w:eastAsia="ru-RU"/>
              </w:rPr>
            </w:pPr>
            <w:r xmlns:w="http://schemas.openxmlformats.org/wordprocessingml/2006/main" w:rsidRPr="00BA7F42">
              <w:rPr>
                <w:rFonts w:ascii="Arial" w:eastAsia="Times New Roman" w:hAnsi="Arial" w:cs="Arial"/>
                <w:sz w:val="18"/>
                <w:szCs w:val="18"/>
                <w:lang w:val="hy-AM" w:eastAsia="ru-RU"/>
              </w:rPr>
              <w:t xml:space="preserve">To the client</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transportation</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funds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charging</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in the evening</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and:</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in the morning</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hours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need</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is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be implemented</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emergency</w:t>
            </w:r>
            <w:r xmlns:w="http://schemas.openxmlformats.org/wordprocessingml/2006/main" w:rsidRPr="00BA7F42">
              <w:rPr>
                <w:rFonts w:ascii="GHEA Grapalat" w:eastAsia="Times New Roman" w:hAnsi="GHEA Grapalat" w:cs="Arial"/>
                <w:sz w:val="18"/>
                <w:szCs w:val="18"/>
                <w:lang w:val="hy-AM" w:eastAsia="ru-RU"/>
              </w:rPr>
              <w:t xml:space="preserve">​</w:t>
            </w:r>
          </w:p>
          <w:p w:rsidR="0081474C" w:rsidRPr="00BA7F42" w:rsidRDefault="0081474C" w:rsidP="00106D44">
            <w:pPr xmlns:w="http://schemas.openxmlformats.org/wordprocessingml/2006/main">
              <w:numPr>
                <w:ilvl w:val="0"/>
                <w:numId w:val="33"/>
              </w:numPr>
              <w:tabs>
                <w:tab w:val="left" w:pos="426"/>
              </w:tabs>
              <w:spacing w:after="0" w:line="240" w:lineRule="auto"/>
              <w:ind w:left="0" w:right="-180" w:firstLine="0"/>
              <w:contextualSpacing/>
              <w:rPr>
                <w:rFonts w:ascii="GHEA Grapalat" w:eastAsia="Times New Roman" w:hAnsi="GHEA Grapalat" w:cs="Arial"/>
                <w:sz w:val="18"/>
                <w:szCs w:val="18"/>
                <w:lang w:val="hy-AM" w:eastAsia="ru-RU"/>
              </w:rPr>
            </w:pPr>
            <w:r xmlns:w="http://schemas.openxmlformats.org/wordprocessingml/2006/main" w:rsidRPr="00BA7F42">
              <w:rPr>
                <w:rFonts w:ascii="Arial" w:eastAsia="Times New Roman" w:hAnsi="Arial" w:cs="Arial"/>
                <w:sz w:val="18"/>
                <w:szCs w:val="18"/>
                <w:lang w:val="hy-AM" w:eastAsia="ru-RU"/>
              </w:rPr>
              <w:t xml:space="preserve">need</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is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guarantee </w:t>
            </w:r>
            <w:r xmlns:w="http://schemas.openxmlformats.org/wordprocessingml/2006/main" w:rsidRPr="00BA7F42">
              <w:rPr>
                <w:rFonts w:ascii="Arial" w:eastAsia="Times New Roman" w:hAnsi="Arial" w:cs="Arial"/>
                <w:sz w:val="18"/>
                <w:szCs w:val="18"/>
                <w:lang w:val="hy-AM" w:eastAsia="ru-RU"/>
              </w:rPr>
              <w:t xml:space="preserve">that </w:t>
            </w:r>
            <w:r xmlns:w="http://schemas.openxmlformats.org/wordprocessingml/2006/main" w:rsidRPr="00BA7F42">
              <w:rPr>
                <w:rFonts w:ascii="GHEA Grapalat" w:eastAsia="Times New Roman" w:hAnsi="GHEA Grapalat" w:cs="Arial"/>
                <w:sz w:val="18"/>
                <w:szCs w:val="18"/>
                <w:lang w:val="hy-AM" w:eastAsia="ru-RU"/>
              </w:rPr>
              <w:t xml:space="preserv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specified</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charging</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stations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armed</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are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defined</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and:</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quality</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technical</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means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of gas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quality</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charging</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to implement</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for </w:t>
            </w:r>
            <w:r xmlns:w="http://schemas.openxmlformats.org/wordprocessingml/2006/main" w:rsidRPr="00BA7F42">
              <w:rPr>
                <w:rFonts w:ascii="GHEA Grapalat" w:eastAsia="Times New Roman" w:hAnsi="GHEA Grapalat" w:cs="Arial"/>
                <w:sz w:val="18"/>
                <w:szCs w:val="18"/>
                <w:lang w:val="hy-AM" w:eastAsia="ru-RU"/>
              </w:rPr>
              <w:t xml:space="preserve">:</w:t>
            </w:r>
          </w:p>
          <w:p w:rsidR="0081474C" w:rsidRPr="00BA7F42" w:rsidRDefault="0081474C" w:rsidP="00106D44">
            <w:pPr xmlns:w="http://schemas.openxmlformats.org/wordprocessingml/2006/main">
              <w:numPr>
                <w:ilvl w:val="0"/>
                <w:numId w:val="33"/>
              </w:numPr>
              <w:tabs>
                <w:tab w:val="left" w:pos="426"/>
              </w:tabs>
              <w:spacing w:after="0" w:line="240" w:lineRule="auto"/>
              <w:ind w:left="0" w:right="-180" w:firstLine="0"/>
              <w:contextualSpacing/>
              <w:rPr>
                <w:rFonts w:ascii="GHEA Grapalat" w:eastAsia="Times New Roman" w:hAnsi="GHEA Grapalat" w:cs="Arial"/>
                <w:sz w:val="18"/>
                <w:szCs w:val="18"/>
                <w:lang w:val="hy-AM" w:eastAsia="ru-RU"/>
              </w:rPr>
            </w:pPr>
            <w:r xmlns:w="http://schemas.openxmlformats.org/wordprocessingml/2006/main" w:rsidRPr="00BA7F42">
              <w:rPr>
                <w:rFonts w:ascii="Arial" w:eastAsia="Times New Roman" w:hAnsi="Arial" w:cs="Arial"/>
                <w:sz w:val="18"/>
                <w:szCs w:val="18"/>
                <w:lang w:val="hy-AM" w:eastAsia="ru-RU"/>
              </w:rPr>
              <w:lastRenderedPageBreak xmlns:w="http://schemas.openxmlformats.org/wordprocessingml/2006/main"/>
            </w:r>
            <w:r xmlns:w="http://schemas.openxmlformats.org/wordprocessingml/2006/main" w:rsidRPr="00BA7F42">
              <w:rPr>
                <w:rFonts w:ascii="Arial" w:eastAsia="Times New Roman" w:hAnsi="Arial" w:cs="Arial"/>
                <w:sz w:val="18"/>
                <w:szCs w:val="18"/>
                <w:lang w:val="hy-AM" w:eastAsia="ru-RU"/>
              </w:rPr>
              <w:t xml:space="preserve">of the client</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of buses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for</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at the same time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provide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minimum of </w:t>
            </w:r>
            <w:r xmlns:w="http://schemas.openxmlformats.org/wordprocessingml/2006/main" w:rsidRPr="00BA7F42">
              <w:rPr>
                <w:rFonts w:ascii="GHEA Grapalat" w:eastAsia="Times New Roman" w:hAnsi="GHEA Grapalat" w:cs="Arial"/>
                <w:sz w:val="18"/>
                <w:szCs w:val="18"/>
                <w:lang w:val="hy-AM" w:eastAsia="ru-RU"/>
              </w:rPr>
              <w:t xml:space="preserve">4 </w:t>
            </w:r>
            <w:r xmlns:w="http://schemas.openxmlformats.org/wordprocessingml/2006/main" w:rsidRPr="00BA7F42">
              <w:rPr>
                <w:rFonts w:ascii="Arial" w:eastAsia="Times New Roman" w:hAnsi="Arial" w:cs="Arial"/>
                <w:sz w:val="18"/>
                <w:szCs w:val="18"/>
                <w:lang w:val="hy-AM" w:eastAsia="ru-RU"/>
              </w:rPr>
              <w:t xml:space="preserve">refills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dispensers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emergency</w:t>
            </w:r>
            <w:r xmlns:w="http://schemas.openxmlformats.org/wordprocessingml/2006/main" w:rsidRPr="00BA7F42">
              <w:rPr>
                <w:rFonts w:ascii="GHEA Grapalat" w:eastAsia="Times New Roman" w:hAnsi="GHEA Grapalat" w:cs="Arial"/>
                <w:sz w:val="18"/>
                <w:szCs w:val="18"/>
                <w:lang w:val="hy-AM" w:eastAsia="ru-RU"/>
              </w:rPr>
              <w:t xml:space="preserve">​</w:t>
            </w:r>
          </w:p>
          <w:p w:rsidR="0081474C" w:rsidRPr="00BA7F42" w:rsidRDefault="0081474C" w:rsidP="00106D44">
            <w:pPr xmlns:w="http://schemas.openxmlformats.org/wordprocessingml/2006/main">
              <w:numPr>
                <w:ilvl w:val="0"/>
                <w:numId w:val="33"/>
              </w:numPr>
              <w:tabs>
                <w:tab w:val="left" w:pos="426"/>
              </w:tabs>
              <w:spacing w:after="0" w:line="240" w:lineRule="auto"/>
              <w:ind w:left="0" w:right="-180" w:firstLine="0"/>
              <w:contextualSpacing/>
              <w:rPr>
                <w:rFonts w:ascii="GHEA Grapalat" w:eastAsia="Times New Roman" w:hAnsi="GHEA Grapalat" w:cs="Arial"/>
                <w:sz w:val="18"/>
                <w:szCs w:val="18"/>
                <w:lang w:val="hy-AM" w:eastAsia="ru-RU"/>
              </w:rPr>
            </w:pPr>
            <w:r xmlns:w="http://schemas.openxmlformats.org/wordprocessingml/2006/main" w:rsidRPr="00BA7F42">
              <w:rPr>
                <w:rFonts w:ascii="Arial" w:eastAsia="Times New Roman" w:hAnsi="Arial" w:cs="Arial"/>
                <w:sz w:val="18"/>
                <w:szCs w:val="18"/>
                <w:lang w:val="hy-AM" w:eastAsia="ru-RU"/>
              </w:rPr>
              <w:t xml:space="preserve">pressed</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natural</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of gas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charging</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accounting</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need</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is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be implemented</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accountable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of the month</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by cut</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according to</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each</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charging</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for</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approved</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of coupons </w:t>
            </w:r>
            <w:r xmlns:w="http://schemas.openxmlformats.org/wordprocessingml/2006/main" w:rsidRPr="00BA7F42">
              <w:rPr>
                <w:rFonts w:ascii="GHEA Grapalat" w:eastAsia="Times New Roman" w:hAnsi="GHEA Grapalat" w:cs="Arial"/>
                <w:sz w:val="18"/>
                <w:szCs w:val="18"/>
                <w:lang w:val="hy-AM" w:eastAsia="ru-RU"/>
              </w:rPr>
              <w:t xml:space="preserve">.</w:t>
            </w:r>
          </w:p>
          <w:p w:rsidR="0081474C" w:rsidRPr="00BA7F42" w:rsidRDefault="0081474C" w:rsidP="00106D44">
            <w:pPr xmlns:w="http://schemas.openxmlformats.org/wordprocessingml/2006/main">
              <w:numPr>
                <w:ilvl w:val="0"/>
                <w:numId w:val="33"/>
              </w:numPr>
              <w:tabs>
                <w:tab w:val="left" w:pos="426"/>
              </w:tabs>
              <w:spacing w:after="0" w:line="240" w:lineRule="auto"/>
              <w:ind w:left="0" w:right="-180" w:firstLine="0"/>
              <w:contextualSpacing/>
              <w:rPr>
                <w:rFonts w:ascii="GHEA Grapalat" w:eastAsia="Times New Roman" w:hAnsi="GHEA Grapalat" w:cs="Arial"/>
                <w:sz w:val="18"/>
                <w:szCs w:val="18"/>
                <w:lang w:val="hy-AM" w:eastAsia="ru-RU"/>
              </w:rPr>
            </w:pPr>
            <w:r xmlns:w="http://schemas.openxmlformats.org/wordprocessingml/2006/main" w:rsidRPr="00BA7F42">
              <w:rPr>
                <w:rFonts w:ascii="Arial" w:eastAsia="Times New Roman" w:hAnsi="Arial" w:cs="Arial"/>
                <w:sz w:val="18"/>
                <w:szCs w:val="18"/>
                <w:lang w:val="hy-AM" w:eastAsia="ru-RU"/>
              </w:rPr>
              <w:t xml:space="preserve">The supplier</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RA:</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Government </w:t>
            </w:r>
            <w:r xmlns:w="http://schemas.openxmlformats.org/wordprocessingml/2006/main" w:rsidRPr="00BA7F42">
              <w:rPr>
                <w:rFonts w:ascii="Arial" w:eastAsia="Times New Roman" w:hAnsi="Arial" w:cs="Arial"/>
                <w:sz w:val="18"/>
                <w:szCs w:val="18"/>
                <w:lang w:val="hy-AM" w:eastAsia="ru-RU"/>
              </w:rPr>
              <w:t xml:space="preserve">in </w:t>
            </w:r>
            <w:r xmlns:w="http://schemas.openxmlformats.org/wordprocessingml/2006/main" w:rsidRPr="00BA7F42">
              <w:rPr>
                <w:rFonts w:ascii="GHEA Grapalat" w:eastAsia="Times New Roman" w:hAnsi="GHEA Grapalat" w:cs="Arial"/>
                <w:sz w:val="18"/>
                <w:szCs w:val="18"/>
                <w:lang w:val="hy-AM" w:eastAsia="ru-RU"/>
              </w:rPr>
              <w:t xml:space="preserve">2008</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on </w:t>
            </w:r>
            <w:r xmlns:w="http://schemas.openxmlformats.org/wordprocessingml/2006/main" w:rsidRPr="00BA7F42">
              <w:rPr>
                <w:rFonts w:ascii="Arial" w:eastAsia="Times New Roman" w:hAnsi="Arial" w:cs="Arial"/>
                <w:sz w:val="18"/>
                <w:szCs w:val="18"/>
                <w:lang w:val="hy-AM" w:eastAsia="ru-RU"/>
              </w:rPr>
              <w:t xml:space="preserve">August </w:t>
            </w:r>
            <w:r xmlns:w="http://schemas.openxmlformats.org/wordprocessingml/2006/main" w:rsidRPr="00BA7F42">
              <w:rPr>
                <w:rFonts w:ascii="GHEA Grapalat" w:eastAsia="Times New Roman" w:hAnsi="GHEA Grapalat" w:cs="Arial"/>
                <w:sz w:val="18"/>
                <w:szCs w:val="18"/>
                <w:lang w:val="hy-AM" w:eastAsia="ru-RU"/>
              </w:rPr>
              <w:t xml:space="preserve">28</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No. </w:t>
            </w:r>
            <w:r xmlns:w="http://schemas.openxmlformats.org/wordprocessingml/2006/main" w:rsidRPr="00BA7F42">
              <w:rPr>
                <w:rFonts w:ascii="GHEA Grapalat" w:eastAsia="Times New Roman" w:hAnsi="GHEA Grapalat" w:cs="Arial"/>
                <w:sz w:val="18"/>
                <w:szCs w:val="18"/>
                <w:lang w:val="hy-AM" w:eastAsia="ru-RU"/>
              </w:rPr>
              <w:t xml:space="preserve">1101- </w:t>
            </w:r>
            <w:r xmlns:w="http://schemas.openxmlformats.org/wordprocessingml/2006/main" w:rsidRPr="00BA7F42">
              <w:rPr>
                <w:rFonts w:ascii="Arial" w:eastAsia="Times New Roman" w:hAnsi="Arial" w:cs="Arial"/>
                <w:sz w:val="18"/>
                <w:szCs w:val="18"/>
                <w:lang w:val="hy-AM" w:eastAsia="ru-RU"/>
              </w:rPr>
              <w:t xml:space="preserve">N</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decision</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according to</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pressed</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natural</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of gas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for</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defined</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requirements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of default</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case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must</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is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her</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means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compensate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To the client</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caused by</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damages </w:t>
            </w:r>
            <w:r xmlns:w="http://schemas.openxmlformats.org/wordprocessingml/2006/main" w:rsidRPr="00BA7F42">
              <w:rPr>
                <w:rFonts w:ascii="GHEA Grapalat" w:eastAsia="Times New Roman" w:hAnsi="GHEA Grapalat" w:cs="Arial"/>
                <w:sz w:val="18"/>
                <w:szCs w:val="18"/>
                <w:lang w:val="hy-AM" w:eastAsia="ru-RU"/>
              </w:rPr>
              <w:t xml:space="preserve">.</w:t>
            </w:r>
          </w:p>
          <w:p w:rsidR="0081474C" w:rsidRPr="00DC7120" w:rsidRDefault="0081474C" w:rsidP="00106D44">
            <w:pPr xmlns:w="http://schemas.openxmlformats.org/wordprocessingml/2006/main">
              <w:numPr>
                <w:ilvl w:val="0"/>
                <w:numId w:val="33"/>
              </w:numPr>
              <w:tabs>
                <w:tab w:val="left" w:pos="426"/>
              </w:tabs>
              <w:spacing w:after="0" w:line="240" w:lineRule="auto"/>
              <w:ind w:left="0" w:right="-180" w:firstLine="0"/>
              <w:contextualSpacing/>
              <w:rPr>
                <w:rFonts w:ascii="GHEA Grapalat" w:eastAsia="Times New Roman" w:hAnsi="GHEA Grapalat" w:cs="Arial"/>
                <w:sz w:val="18"/>
                <w:szCs w:val="18"/>
                <w:lang w:val="hy-AM" w:eastAsia="ru-RU"/>
              </w:rPr>
            </w:pPr>
            <w:r xmlns:w="http://schemas.openxmlformats.org/wordprocessingml/2006/main" w:rsidRPr="00BA7F42">
              <w:rPr>
                <w:rFonts w:ascii="Arial" w:eastAsia="Times New Roman" w:hAnsi="Arial" w:cs="Arial"/>
                <w:sz w:val="18"/>
                <w:szCs w:val="18"/>
                <w:lang w:val="hy-AM" w:eastAsia="ru-RU"/>
              </w:rPr>
              <w:t xml:space="preserve">Gas: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methane </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transportation</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funds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internal</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combustion</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in engines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as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fuel</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to use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for </w:t>
            </w:r>
            <w:r xmlns:w="http://schemas.openxmlformats.org/wordprocessingml/2006/main" w:rsidRPr="00BA7F42">
              <w:rPr>
                <w:rFonts w:ascii="GHEA Grapalat" w:eastAsia="Times New Roman" w:hAnsi="GHEA Grapalat" w:cs="Arial"/>
                <w:sz w:val="18"/>
                <w:szCs w:val="18"/>
                <w:lang w:val="hy-AM" w:eastAsia="ru-RU"/>
              </w:rPr>
              <w:t xml:space="preserve">which</w:t>
            </w:r>
            <w:r xmlns:w="http://schemas.openxmlformats.org/wordprocessingml/2006/main" w:rsidRPr="00BA7F42">
              <w:rPr>
                <w:rFonts w:ascii="Arial" w:eastAsia="Times New Roman" w:hAnsi="Arial" w:cs="Arial"/>
                <w:sz w:val="18"/>
                <w:szCs w:val="18"/>
                <w:lang w:val="hy-AM" w:eastAsia="ru-RU"/>
              </w:rPr>
              <w:t xml:space="preserv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turns out</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is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CNG </w:t>
            </w:r>
            <w:r xmlns:w="http://schemas.openxmlformats.org/wordprocessingml/2006/main" w:rsidRPr="00BA7F42">
              <w:rPr>
                <w:rFonts w:ascii="Arial" w:eastAsia="Times New Roman" w:hAnsi="Arial" w:cs="Arial"/>
                <w:sz w:val="18"/>
                <w:szCs w:val="18"/>
                <w:lang w:val="hy-AM" w:eastAsia="ru-RU"/>
              </w:rPr>
              <w:t xml:space="preserve">plants</w:t>
            </w:r>
            <w:r xmlns:w="http://schemas.openxmlformats.org/wordprocessingml/2006/main" w:rsidRPr="00BA7F42">
              <w:rPr>
                <w:rFonts w:ascii="GHEA Grapalat" w:eastAsia="Times New Roman" w:hAnsi="GHEA Grapalat" w:cs="Arial"/>
                <w:sz w:val="18"/>
                <w:szCs w:val="18"/>
                <w:lang w:val="hy-AM" w:eastAsia="ru-RU"/>
              </w:rPr>
              <w:t xml:space="preserv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technological</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processes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for</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next</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of gas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development</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don't</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how many</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from the stage </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Kharnurdi</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cleaning</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of moisture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and:</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other</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of pollutants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removal</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and</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click </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which</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no</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provide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components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composition</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change </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cylinder</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charging</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during</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natural</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of gas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compressed</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fuel</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excess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the pressure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need</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is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to match</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GHEA Grapalat" w:eastAsia="Times New Roman" w:hAnsi="GHEA Grapalat" w:cs="Arial"/>
                <w:sz w:val="18"/>
                <w:szCs w:val="18"/>
                <w:lang w:val="hy-AM" w:eastAsia="ru-RU"/>
              </w:rPr>
              <w:t xml:space="preserve">of </w:t>
            </w:r>
            <w:r xmlns:w="http://schemas.openxmlformats.org/wordprocessingml/2006/main" w:rsidRPr="00BA7F42">
              <w:rPr>
                <w:rFonts w:ascii="Arial" w:eastAsia="Times New Roman" w:hAnsi="Arial" w:cs="Arial"/>
                <w:sz w:val="18"/>
                <w:szCs w:val="18"/>
                <w:lang w:val="hy-AM" w:eastAsia="ru-RU"/>
              </w:rPr>
              <w:t xml:space="preserve">CNG</w:t>
            </w:r>
            <w:r xmlns:w="http://schemas.openxmlformats.org/wordprocessingml/2006/main" w:rsidRPr="00BA7F42">
              <w:rPr>
                <w:rFonts w:ascii="Arial" w:eastAsia="Times New Roman" w:hAnsi="Arial" w:cs="Arial"/>
                <w:sz w:val="18"/>
                <w:szCs w:val="18"/>
                <w:lang w:val="hy-AM" w:eastAsia="ru-RU"/>
              </w:rPr>
              <w:t xml:space="preserv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and:</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rechargeable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gas cylinder</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funds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technical</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conditions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and:</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shouldn't</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is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exceed </w:t>
            </w:r>
            <w:r xmlns:w="http://schemas.openxmlformats.org/wordprocessingml/2006/main" w:rsidRPr="00BA7F42">
              <w:rPr>
                <w:rFonts w:ascii="GHEA Grapalat" w:eastAsia="Times New Roman" w:hAnsi="GHEA Grapalat" w:cs="Arial"/>
                <w:sz w:val="18"/>
                <w:szCs w:val="18"/>
                <w:lang w:val="hy-AM" w:eastAsia="ru-RU"/>
              </w:rPr>
              <w:t xml:space="preserve">19.6 </w:t>
            </w:r>
            <w:r xmlns:w="http://schemas.openxmlformats.org/wordprocessingml/2006/main" w:rsidRPr="00BA7F42">
              <w:rPr>
                <w:rFonts w:ascii="Arial" w:eastAsia="Times New Roman" w:hAnsi="Arial" w:cs="Arial"/>
                <w:sz w:val="18"/>
                <w:szCs w:val="18"/>
                <w:lang w:val="hy-AM" w:eastAsia="ru-RU"/>
              </w:rPr>
              <w:t xml:space="preserve">MPa</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of pressure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border </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cylinder</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rechargeable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of gas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the temperature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can</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is</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high</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to be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surrounding</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environment</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from temperature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no</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more </w:t>
            </w:r>
            <w:r xmlns:w="http://schemas.openxmlformats.org/wordprocessingml/2006/main" w:rsidRPr="00BA7F42">
              <w:rPr>
                <w:rFonts w:ascii="GHEA Grapalat" w:eastAsia="Times New Roman" w:hAnsi="GHEA Grapalat" w:cs="Arial"/>
                <w:sz w:val="18"/>
                <w:szCs w:val="18"/>
                <w:lang w:val="hy-AM" w:eastAsia="ru-RU"/>
              </w:rPr>
              <w:t xml:space="preserve">than </w:t>
            </w:r>
            <w:r xmlns:w="http://schemas.openxmlformats.org/wordprocessingml/2006/main" w:rsidRPr="00BA7F42">
              <w:rPr>
                <w:rFonts w:ascii="GHEA Grapalat" w:eastAsia="Times New Roman" w:hAnsi="GHEA Grapalat" w:cs="Arial"/>
                <w:sz w:val="18"/>
                <w:szCs w:val="18"/>
                <w:lang w:val="hy-AM" w:eastAsia="ru-RU"/>
              </w:rPr>
              <w:t xml:space="preserve">15C</w:t>
            </w:r>
            <w:r xmlns:w="http://schemas.openxmlformats.org/wordprocessingml/2006/main" w:rsidRPr="00BA7F42">
              <w:rPr>
                <w:rFonts w:ascii="Arial" w:eastAsia="Times New Roman" w:hAnsi="Arial" w:cs="Arial"/>
                <w:sz w:val="18"/>
                <w:szCs w:val="18"/>
                <w:lang w:val="hy-AM" w:eastAsia="ru-RU"/>
              </w:rPr>
              <w:t xml:space="preserve">​</w:t>
            </w:r>
            <w:r xmlns:w="http://schemas.openxmlformats.org/wordprocessingml/2006/main" w:rsidRPr="00BA7F42">
              <w:rPr>
                <w:rFonts w:ascii="Arial" w:eastAsia="Times New Roman" w:hAnsi="Arial" w:cs="Arial"/>
                <w:sz w:val="18"/>
                <w:szCs w:val="18"/>
                <w:lang w:val="hy-AM" w:eastAsia="ru-RU"/>
              </w:rPr>
              <w:t xml:space="preserv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GHEA Grapalat" w:eastAsia="Times New Roman" w:hAnsi="GHEA Grapalat" w:cs="Arial"/>
                <w:sz w:val="18"/>
                <w:szCs w:val="18"/>
                <w:lang w:val="hy-AM" w:eastAsia="ru-RU"/>
              </w:rPr>
              <w:t xml:space="preserve">in </w:t>
            </w:r>
            <w:r xmlns:w="http://schemas.openxmlformats.org/wordprocessingml/2006/main" w:rsidRPr="00BA7F42">
              <w:rPr>
                <w:rFonts w:ascii="Arial" w:eastAsia="Times New Roman" w:hAnsi="Arial" w:cs="Arial"/>
                <w:sz w:val="18"/>
                <w:szCs w:val="18"/>
                <w:lang w:val="hy-AM" w:eastAsia="ru-RU"/>
              </w:rPr>
              <w:t xml:space="preserve">RA</w:t>
            </w:r>
            <w:r xmlns:w="http://schemas.openxmlformats.org/wordprocessingml/2006/main" w:rsidRPr="00BA7F42">
              <w:rPr>
                <w:rFonts w:ascii="Arial" w:eastAsia="Times New Roman" w:hAnsi="Arial" w:cs="Arial"/>
                <w:sz w:val="18"/>
                <w:szCs w:val="18"/>
                <w:lang w:val="hy-AM" w:eastAsia="ru-RU"/>
              </w:rPr>
              <w:t xml:space="preserv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active</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Technical</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of the regulation </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Arial" w:eastAsia="Times New Roman" w:hAnsi="Arial" w:cs="Arial"/>
                <w:sz w:val="18"/>
                <w:szCs w:val="18"/>
                <w:lang w:val="hy-AM" w:eastAsia="ru-RU"/>
              </w:rPr>
              <w:t xml:space="preserve">GOST</w:t>
            </w:r>
            <w:r xmlns:w="http://schemas.openxmlformats.org/wordprocessingml/2006/main" w:rsidRPr="00BA7F42">
              <w:rPr>
                <w:rFonts w:ascii="GHEA Grapalat" w:eastAsia="Times New Roman" w:hAnsi="GHEA Grapalat" w:cs="Arial"/>
                <w:sz w:val="18"/>
                <w:szCs w:val="18"/>
                <w:lang w:val="hy-AM" w:eastAsia="ru-RU"/>
              </w:rPr>
              <w:t xml:space="preserve"> </w:t>
            </w:r>
            <w:r xmlns:w="http://schemas.openxmlformats.org/wordprocessingml/2006/main" w:rsidRPr="00BA7F42">
              <w:rPr>
                <w:rFonts w:ascii="GHEA Grapalat" w:eastAsia="Times New Roman" w:hAnsi="GHEA Grapalat" w:cs="Arial"/>
                <w:sz w:val="18"/>
                <w:szCs w:val="18"/>
                <w:lang w:val="hy-AM" w:eastAsia="ru-RU"/>
              </w:rPr>
              <w:lastRenderedPageBreak xmlns:w="http://schemas.openxmlformats.org/wordprocessingml/2006/main"/>
            </w:r>
            <w:r xmlns:w="http://schemas.openxmlformats.org/wordprocessingml/2006/main" w:rsidRPr="00BA7F42">
              <w:rPr>
                <w:rFonts w:ascii="GHEA Grapalat" w:eastAsia="Times New Roman" w:hAnsi="GHEA Grapalat" w:cs="Arial"/>
                <w:sz w:val="18"/>
                <w:szCs w:val="18"/>
                <w:lang w:val="hy-AM" w:eastAsia="ru-RU"/>
              </w:rPr>
              <w:t xml:space="preserve">27577-2000</w:t>
            </w:r>
          </w:p>
          <w:p w:rsidR="0081474C" w:rsidRPr="00BA7F42" w:rsidRDefault="0081474C" w:rsidP="00106D44">
            <w:pPr xmlns:w="http://schemas.openxmlformats.org/wordprocessingml/2006/main">
              <w:tabs>
                <w:tab w:val="left" w:pos="426"/>
              </w:tabs>
              <w:spacing w:after="0" w:line="240" w:lineRule="auto"/>
              <w:rPr>
                <w:rFonts w:ascii="GHEA Grapalat" w:eastAsia="Times New Roman" w:hAnsi="GHEA Grapalat" w:cs="Times New Roman"/>
                <w:sz w:val="20"/>
                <w:szCs w:val="24"/>
                <w:lang w:val="hy-AM"/>
              </w:rPr>
            </w:pPr>
            <w:r xmlns:w="http://schemas.openxmlformats.org/wordprocessingml/2006/main" w:rsidRPr="00BA7F42">
              <w:rPr>
                <w:rFonts w:ascii="Arial" w:eastAsia="Times New Roman" w:hAnsi="Arial" w:cs="Arial"/>
                <w:sz w:val="18"/>
                <w:szCs w:val="18"/>
                <w:lang w:val="hy-AM"/>
              </w:rPr>
              <w:t xml:space="preserve">Provided</w:t>
            </w:r>
            <w:r xmlns:w="http://schemas.openxmlformats.org/wordprocessingml/2006/main" w:rsidRPr="00BA7F42">
              <w:rPr>
                <w:rFonts w:ascii="GHEA Grapalat" w:eastAsia="Times New Roman" w:hAnsi="GHEA Grapalat" w:cs="Arial"/>
                <w:sz w:val="18"/>
                <w:szCs w:val="18"/>
                <w:lang w:val="hy-AM"/>
              </w:rPr>
              <w:t xml:space="preserve"> </w:t>
            </w:r>
            <w:r xmlns:w="http://schemas.openxmlformats.org/wordprocessingml/2006/main" w:rsidRPr="00BA7F42">
              <w:rPr>
                <w:rFonts w:ascii="Arial" w:eastAsia="Times New Roman" w:hAnsi="Arial" w:cs="Arial"/>
                <w:sz w:val="18"/>
                <w:szCs w:val="18"/>
                <w:lang w:val="hy-AM"/>
              </w:rPr>
              <w:t xml:space="preserve">coupons</w:t>
            </w:r>
            <w:r xmlns:w="http://schemas.openxmlformats.org/wordprocessingml/2006/main" w:rsidRPr="00BA7F42">
              <w:rPr>
                <w:rFonts w:ascii="GHEA Grapalat" w:eastAsia="Times New Roman" w:hAnsi="GHEA Grapalat" w:cs="Arial"/>
                <w:sz w:val="18"/>
                <w:szCs w:val="18"/>
                <w:lang w:val="hy-AM"/>
              </w:rPr>
              <w:t xml:space="preserve"> </w:t>
            </w:r>
            <w:r xmlns:w="http://schemas.openxmlformats.org/wordprocessingml/2006/main" w:rsidRPr="00BA7F42">
              <w:rPr>
                <w:rFonts w:ascii="Arial" w:eastAsia="Times New Roman" w:hAnsi="Arial" w:cs="Arial"/>
                <w:sz w:val="18"/>
                <w:szCs w:val="18"/>
                <w:lang w:val="hy-AM"/>
              </w:rPr>
              <w:t xml:space="preserve">need</w:t>
            </w:r>
            <w:r xmlns:w="http://schemas.openxmlformats.org/wordprocessingml/2006/main" w:rsidRPr="00BA7F42">
              <w:rPr>
                <w:rFonts w:ascii="GHEA Grapalat" w:eastAsia="Times New Roman" w:hAnsi="GHEA Grapalat" w:cs="Arial"/>
                <w:sz w:val="18"/>
                <w:szCs w:val="18"/>
                <w:lang w:val="hy-AM"/>
              </w:rPr>
              <w:t xml:space="preserve"> </w:t>
            </w:r>
            <w:r xmlns:w="http://schemas.openxmlformats.org/wordprocessingml/2006/main" w:rsidRPr="00BA7F42">
              <w:rPr>
                <w:rFonts w:ascii="Arial" w:eastAsia="Times New Roman" w:hAnsi="Arial" w:cs="Arial"/>
                <w:sz w:val="18"/>
                <w:szCs w:val="18"/>
                <w:lang w:val="hy-AM"/>
              </w:rPr>
              <w:t xml:space="preserve">is</w:t>
            </w:r>
            <w:r xmlns:w="http://schemas.openxmlformats.org/wordprocessingml/2006/main" w:rsidRPr="00BA7F42">
              <w:rPr>
                <w:rFonts w:ascii="GHEA Grapalat" w:eastAsia="Times New Roman" w:hAnsi="GHEA Grapalat" w:cs="Arial"/>
                <w:sz w:val="18"/>
                <w:szCs w:val="18"/>
                <w:lang w:val="hy-AM"/>
              </w:rPr>
              <w:t xml:space="preserve"> </w:t>
            </w:r>
            <w:r xmlns:w="http://schemas.openxmlformats.org/wordprocessingml/2006/main" w:rsidRPr="00BA7F42">
              <w:rPr>
                <w:rFonts w:ascii="Arial" w:eastAsia="Times New Roman" w:hAnsi="Arial" w:cs="Arial"/>
                <w:sz w:val="18"/>
                <w:szCs w:val="18"/>
                <w:lang w:val="hy-AM"/>
              </w:rPr>
              <w:t xml:space="preserve">be</w:t>
            </w:r>
            <w:r xmlns:w="http://schemas.openxmlformats.org/wordprocessingml/2006/main" w:rsidRPr="00BA7F42">
              <w:rPr>
                <w:rFonts w:ascii="GHEA Grapalat" w:eastAsia="Times New Roman" w:hAnsi="GHEA Grapalat" w:cs="Arial"/>
                <w:sz w:val="18"/>
                <w:szCs w:val="18"/>
                <w:lang w:val="hy-AM"/>
              </w:rPr>
              <w:t xml:space="preserve"> </w:t>
            </w:r>
            <w:r xmlns:w="http://schemas.openxmlformats.org/wordprocessingml/2006/main" w:rsidRPr="00BA7F42">
              <w:rPr>
                <w:rFonts w:ascii="Arial" w:eastAsia="Times New Roman" w:hAnsi="Arial" w:cs="Arial"/>
                <w:sz w:val="18"/>
                <w:szCs w:val="18"/>
                <w:lang w:val="hy-AM"/>
              </w:rPr>
              <w:t xml:space="preserve">indefinite</w:t>
            </w:r>
          </w:p>
        </w:tc>
        <w:tc>
          <w:tcPr>
            <w:tcW w:w="966" w:type="dxa"/>
            <w:vAlign w:val="center"/>
          </w:tcPr>
          <w:p w:rsidR="0081474C" w:rsidRPr="00BA7F42" w:rsidRDefault="0081474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4"/>
                <w:lang w:val="en-US"/>
              </w:rPr>
            </w:pPr>
            <w:r xmlns:w="http://schemas.openxmlformats.org/wordprocessingml/2006/main" w:rsidRPr="00BA7F42">
              <w:rPr>
                <w:rFonts w:ascii="Arial" w:eastAsia="Times New Roman" w:hAnsi="Arial" w:cs="Arial"/>
                <w:sz w:val="18"/>
                <w:szCs w:val="18"/>
                <w:lang w:val="en-US"/>
              </w:rPr>
              <w:lastRenderedPageBreak xmlns:w="http://schemas.openxmlformats.org/wordprocessingml/2006/main"/>
            </w:r>
            <w:r xmlns:w="http://schemas.openxmlformats.org/wordprocessingml/2006/main" w:rsidRPr="00BA7F42">
              <w:rPr>
                <w:rFonts w:ascii="Arial" w:eastAsia="Times New Roman" w:hAnsi="Arial" w:cs="Arial"/>
                <w:sz w:val="18"/>
                <w:szCs w:val="18"/>
                <w:lang w:val="en-US"/>
              </w:rPr>
              <w:t xml:space="preserve">kg</w:t>
            </w:r>
          </w:p>
        </w:tc>
        <w:tc>
          <w:tcPr>
            <w:tcW w:w="924" w:type="dxa"/>
            <w:vAlign w:val="center"/>
          </w:tcPr>
          <w:p w:rsidR="0081474C" w:rsidRPr="004C0DFD" w:rsidRDefault="004C0DFD"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4"/>
                <w:lang w:val="hy-AM"/>
              </w:rPr>
            </w:pPr>
            <w:r xmlns:w="http://schemas.openxmlformats.org/wordprocessingml/2006/main">
              <w:rPr>
                <w:rFonts w:ascii="GHEA Grapalat" w:eastAsia="Times New Roman" w:hAnsi="GHEA Grapalat" w:cs="Times New Roman"/>
                <w:sz w:val="20"/>
                <w:szCs w:val="24"/>
                <w:lang w:val="hy-AM"/>
              </w:rPr>
              <w:t xml:space="preserve">310:</w:t>
            </w:r>
          </w:p>
        </w:tc>
        <w:tc>
          <w:tcPr>
            <w:tcW w:w="1127" w:type="dxa"/>
            <w:vAlign w:val="center"/>
          </w:tcPr>
          <w:p w:rsidR="0081474C" w:rsidRPr="004C0DFD" w:rsidRDefault="004C0DFD" w:rsidP="00835269">
            <w:pPr xmlns:w="http://schemas.openxmlformats.org/wordprocessingml/2006/main">
              <w:tabs>
                <w:tab w:val="left" w:pos="426"/>
              </w:tabs>
              <w:spacing w:after="0" w:line="240" w:lineRule="auto"/>
              <w:jc w:val="center"/>
              <w:rPr>
                <w:rFonts w:ascii="Sylfaen" w:eastAsia="Times New Roman" w:hAnsi="Sylfaen" w:cs="Times New Roman"/>
                <w:sz w:val="20"/>
                <w:szCs w:val="24"/>
                <w:lang w:val="hy-AM"/>
              </w:rPr>
            </w:pPr>
            <w:r xmlns:w="http://schemas.openxmlformats.org/wordprocessingml/2006/main">
              <w:rPr>
                <w:rFonts w:ascii="Sylfaen" w:eastAsia="Times New Roman" w:hAnsi="Sylfaen" w:cs="Times New Roman"/>
                <w:sz w:val="20"/>
                <w:szCs w:val="24"/>
                <w:lang w:val="hy-AM"/>
              </w:rPr>
              <w:t xml:space="preserve">1999500</w:t>
            </w:r>
          </w:p>
        </w:tc>
        <w:tc>
          <w:tcPr>
            <w:tcW w:w="1127" w:type="dxa"/>
            <w:vAlign w:val="center"/>
          </w:tcPr>
          <w:p w:rsidR="0081474C" w:rsidRPr="004C0DFD" w:rsidRDefault="004C0DFD" w:rsidP="00835269">
            <w:pPr xmlns:w="http://schemas.openxmlformats.org/wordprocessingml/2006/main">
              <w:tabs>
                <w:tab w:val="left" w:pos="426"/>
              </w:tabs>
              <w:spacing w:after="0" w:line="240" w:lineRule="auto"/>
              <w:jc w:val="center"/>
              <w:rPr>
                <w:rFonts w:ascii="Sylfaen" w:eastAsia="Times New Roman" w:hAnsi="Sylfaen" w:cs="Times New Roman"/>
                <w:sz w:val="20"/>
                <w:szCs w:val="24"/>
                <w:lang w:val="hy-AM"/>
              </w:rPr>
            </w:pPr>
            <w:r xmlns:w="http://schemas.openxmlformats.org/wordprocessingml/2006/main">
              <w:rPr>
                <w:rFonts w:ascii="Sylfaen" w:eastAsia="Times New Roman" w:hAnsi="Sylfaen" w:cs="Times New Roman"/>
                <w:sz w:val="20"/>
                <w:szCs w:val="24"/>
                <w:lang w:val="hy-AM"/>
              </w:rPr>
              <w:t xml:space="preserve">6450</w:t>
            </w:r>
          </w:p>
        </w:tc>
        <w:tc>
          <w:tcPr>
            <w:tcW w:w="1262" w:type="dxa"/>
            <w:vAlign w:val="center"/>
          </w:tcPr>
          <w:p w:rsidR="0081474C" w:rsidRPr="00F31A11" w:rsidRDefault="0081474C" w:rsidP="00106D44">
            <w:pPr xmlns:w="http://schemas.openxmlformats.org/wordprocessingml/2006/main">
              <w:tabs>
                <w:tab w:val="left" w:pos="426"/>
              </w:tabs>
              <w:spacing w:after="0" w:line="240" w:lineRule="auto"/>
              <w:rPr>
                <w:rFonts w:ascii="Cambria Math" w:eastAsia="Times New Roman" w:hAnsi="Cambria Math" w:cs="Arial"/>
                <w:sz w:val="20"/>
                <w:szCs w:val="24"/>
                <w:lang w:val="hy-AM"/>
              </w:rPr>
            </w:pPr>
            <w:r xmlns:w="http://schemas.openxmlformats.org/wordprocessingml/2006/main">
              <w:rPr>
                <w:rFonts w:ascii="Arial" w:eastAsia="Times New Roman" w:hAnsi="Arial" w:cs="Arial"/>
                <w:sz w:val="20"/>
                <w:szCs w:val="24"/>
                <w:lang w:val="hy-AM"/>
              </w:rPr>
              <w:t xml:space="preserve">Tumanyan city</w:t>
            </w:r>
          </w:p>
        </w:tc>
        <w:tc>
          <w:tcPr>
            <w:tcW w:w="792" w:type="dxa"/>
            <w:vAlign w:val="center"/>
          </w:tcPr>
          <w:p w:rsidR="0081474C" w:rsidRPr="00F31A11" w:rsidRDefault="004C0DFD" w:rsidP="00106D44">
            <w:pPr xmlns:w="http://schemas.openxmlformats.org/wordprocessingml/2006/main">
              <w:tabs>
                <w:tab w:val="left" w:pos="426"/>
              </w:tabs>
              <w:spacing w:after="0" w:line="240" w:lineRule="auto"/>
              <w:jc w:val="center"/>
              <w:rPr>
                <w:rFonts w:ascii="Arial" w:eastAsia="Times New Roman" w:hAnsi="Arial" w:cs="Arial"/>
                <w:sz w:val="20"/>
                <w:szCs w:val="24"/>
                <w:lang w:val="hy-AM"/>
              </w:rPr>
            </w:pPr>
            <w:r xmlns:w="http://schemas.openxmlformats.org/wordprocessingml/2006/main">
              <w:rPr>
                <w:rFonts w:ascii="Sylfaen" w:eastAsia="Times New Roman" w:hAnsi="Sylfaen" w:cs="Times New Roman"/>
                <w:sz w:val="20"/>
                <w:szCs w:val="24"/>
                <w:lang w:val="hy-AM"/>
              </w:rPr>
              <w:t xml:space="preserve">6450</w:t>
            </w:r>
          </w:p>
        </w:tc>
        <w:tc>
          <w:tcPr>
            <w:tcW w:w="1293" w:type="dxa"/>
            <w:vAlign w:val="center"/>
          </w:tcPr>
          <w:p w:rsidR="0081474C" w:rsidRPr="00BF1D8A" w:rsidRDefault="0081474C" w:rsidP="004C0DFD">
            <w:pPr xmlns:w="http://schemas.openxmlformats.org/wordprocessingml/2006/main">
              <w:tabs>
                <w:tab w:val="left" w:pos="426"/>
              </w:tabs>
              <w:spacing w:after="0" w:line="240" w:lineRule="auto"/>
              <w:jc w:val="center"/>
              <w:rPr>
                <w:rFonts w:ascii="GHEA Grapalat" w:eastAsia="Times New Roman" w:hAnsi="GHEA Grapalat" w:cs="Times New Roman"/>
                <w:sz w:val="20"/>
                <w:szCs w:val="24"/>
                <w:lang w:val="hy-AM"/>
              </w:rPr>
            </w:pPr>
            <w:r xmlns:w="http://schemas.openxmlformats.org/wordprocessingml/2006/main" w:rsidRPr="00BF1D8A">
              <w:rPr>
                <w:rFonts w:ascii="Arial" w:eastAsia="Times New Roman" w:hAnsi="Arial" w:cs="Arial"/>
                <w:sz w:val="18"/>
                <w:szCs w:val="18"/>
                <w:lang w:val="hy-AM"/>
              </w:rPr>
              <w:t xml:space="preserve">The contract</w:t>
            </w:r>
            <w:r xmlns:w="http://schemas.openxmlformats.org/wordprocessingml/2006/main" w:rsidRPr="00BF1D8A">
              <w:rPr>
                <w:rFonts w:ascii="GHEA Grapalat" w:eastAsia="Times New Roman" w:hAnsi="GHEA Grapalat" w:cs="Times New Roman"/>
                <w:sz w:val="18"/>
                <w:szCs w:val="18"/>
                <w:lang w:val="hy-AM"/>
              </w:rPr>
              <w:t xml:space="preserve"> </w:t>
            </w:r>
            <w:r xmlns:w="http://schemas.openxmlformats.org/wordprocessingml/2006/main" w:rsidRPr="00BF1D8A">
              <w:rPr>
                <w:rFonts w:ascii="Arial" w:eastAsia="Times New Roman" w:hAnsi="Arial" w:cs="Arial"/>
                <w:sz w:val="18"/>
                <w:szCs w:val="18"/>
                <w:lang w:val="hy-AM"/>
              </w:rPr>
              <w:t xml:space="preserve">to be sealed</w:t>
            </w:r>
            <w:r xmlns:w="http://schemas.openxmlformats.org/wordprocessingml/2006/main" w:rsidRPr="00BF1D8A">
              <w:rPr>
                <w:rFonts w:ascii="GHEA Grapalat" w:eastAsia="Times New Roman" w:hAnsi="GHEA Grapalat" w:cs="Times New Roman"/>
                <w:sz w:val="18"/>
                <w:szCs w:val="18"/>
                <w:lang w:val="hy-AM"/>
              </w:rPr>
              <w:t xml:space="preserve"> </w:t>
            </w:r>
            <w:r xmlns:w="http://schemas.openxmlformats.org/wordprocessingml/2006/main" w:rsidRPr="00BF1D8A">
              <w:rPr>
                <w:rFonts w:ascii="Arial" w:eastAsia="Times New Roman" w:hAnsi="Arial" w:cs="Arial"/>
                <w:sz w:val="18"/>
                <w:szCs w:val="18"/>
                <w:lang w:val="hy-AM"/>
              </w:rPr>
              <w:t xml:space="preserve">is</w:t>
            </w:r>
            <w:r xmlns:w="http://schemas.openxmlformats.org/wordprocessingml/2006/main" w:rsidRPr="00BF1D8A">
              <w:rPr>
                <w:rFonts w:ascii="GHEA Grapalat" w:eastAsia="Times New Roman" w:hAnsi="GHEA Grapalat" w:cs="Times New Roman"/>
                <w:sz w:val="18"/>
                <w:szCs w:val="18"/>
                <w:lang w:val="hy-AM"/>
              </w:rPr>
              <w:t xml:space="preserve"> </w:t>
            </w:r>
            <w:r xmlns:w="http://schemas.openxmlformats.org/wordprocessingml/2006/main" w:rsidRPr="00BF1D8A">
              <w:rPr>
                <w:rFonts w:ascii="Franklin Gothic Medium Cond" w:eastAsia="Times New Roman" w:hAnsi="Franklin Gothic Medium Cond" w:cs="Franklin Gothic Medium Cond"/>
                <w:sz w:val="18"/>
                <w:szCs w:val="18"/>
                <w:lang w:val="hy-AM"/>
              </w:rPr>
              <w:t xml:space="preserve">Shopping</w:t>
            </w:r>
            <w:r xmlns:w="http://schemas.openxmlformats.org/wordprocessingml/2006/main" w:rsidRPr="00BF1D8A">
              <w:rPr>
                <w:rFonts w:ascii="Arial" w:eastAsia="Times New Roman" w:hAnsi="Arial" w:cs="Arial"/>
                <w:sz w:val="18"/>
                <w:szCs w:val="18"/>
                <w:lang w:val="hy-AM"/>
              </w:rPr>
              <w:t xml:space="preserve">​</w:t>
            </w:r>
            <w:r xmlns:w="http://schemas.openxmlformats.org/wordprocessingml/2006/main" w:rsidRPr="00BF1D8A">
              <w:rPr>
                <w:rFonts w:ascii="GHEA Grapalat" w:eastAsia="Times New Roman" w:hAnsi="GHEA Grapalat" w:cs="Times New Roman"/>
                <w:sz w:val="18"/>
                <w:szCs w:val="18"/>
                <w:lang w:val="hy-AM"/>
              </w:rPr>
              <w:t xml:space="preserve"> </w:t>
            </w:r>
            <w:r xmlns:w="http://schemas.openxmlformats.org/wordprocessingml/2006/main" w:rsidRPr="00BF1D8A">
              <w:rPr>
                <w:rFonts w:ascii="Arial" w:eastAsia="Times New Roman" w:hAnsi="Arial" w:cs="Arial"/>
                <w:sz w:val="18"/>
                <w:szCs w:val="18"/>
                <w:lang w:val="hy-AM"/>
              </w:rPr>
              <w:t xml:space="preserve">about </w:t>
            </w:r>
            <w:r xmlns:w="http://schemas.openxmlformats.org/wordprocessingml/2006/main" w:rsidRPr="00BF1D8A">
              <w:rPr>
                <w:rFonts w:ascii="Franklin Gothic Medium Cond" w:eastAsia="Times New Roman" w:hAnsi="Franklin Gothic Medium Cond" w:cs="Franklin Gothic Medium Cond"/>
                <w:sz w:val="18"/>
                <w:szCs w:val="18"/>
                <w:lang w:val="hy-AM"/>
              </w:rPr>
              <w:t xml:space="preserve">»</w:t>
            </w:r>
            <w:r xmlns:w="http://schemas.openxmlformats.org/wordprocessingml/2006/main" w:rsidRPr="00BF1D8A">
              <w:rPr>
                <w:rFonts w:ascii="GHEA Grapalat" w:eastAsia="Times New Roman" w:hAnsi="GHEA Grapalat" w:cs="Times New Roman"/>
                <w:sz w:val="18"/>
                <w:szCs w:val="18"/>
                <w:lang w:val="hy-AM"/>
              </w:rPr>
              <w:t xml:space="preserve"> </w:t>
            </w:r>
            <w:r xmlns:w="http://schemas.openxmlformats.org/wordprocessingml/2006/main" w:rsidRPr="00BF1D8A">
              <w:rPr>
                <w:rFonts w:ascii="Arial" w:eastAsia="Times New Roman" w:hAnsi="Arial" w:cs="Arial"/>
                <w:sz w:val="18"/>
                <w:szCs w:val="18"/>
                <w:lang w:val="hy-AM"/>
              </w:rPr>
              <w:t xml:space="preserve">RA:</w:t>
            </w:r>
            <w:r xmlns:w="http://schemas.openxmlformats.org/wordprocessingml/2006/main" w:rsidRPr="00BF1D8A">
              <w:rPr>
                <w:rFonts w:ascii="GHEA Grapalat" w:eastAsia="Times New Roman" w:hAnsi="GHEA Grapalat" w:cs="Times New Roman"/>
                <w:sz w:val="18"/>
                <w:szCs w:val="18"/>
                <w:lang w:val="hy-AM"/>
              </w:rPr>
              <w:t xml:space="preserve"> </w:t>
            </w:r>
            <w:r xmlns:w="http://schemas.openxmlformats.org/wordprocessingml/2006/main" w:rsidRPr="00BF1D8A">
              <w:rPr>
                <w:rFonts w:ascii="Arial" w:eastAsia="Times New Roman" w:hAnsi="Arial" w:cs="Arial"/>
                <w:sz w:val="18"/>
                <w:szCs w:val="18"/>
                <w:lang w:val="hy-AM"/>
              </w:rPr>
              <w:t xml:space="preserve">of the law</w:t>
            </w:r>
            <w:r xmlns:w="http://schemas.openxmlformats.org/wordprocessingml/2006/main" w:rsidRPr="00BF1D8A">
              <w:rPr>
                <w:rFonts w:ascii="GHEA Grapalat" w:eastAsia="Times New Roman" w:hAnsi="GHEA Grapalat" w:cs="Times New Roman"/>
                <w:sz w:val="18"/>
                <w:szCs w:val="18"/>
                <w:lang w:val="hy-AM"/>
              </w:rPr>
              <w:t xml:space="preserve"> </w:t>
            </w:r>
            <w:r xmlns:w="http://schemas.openxmlformats.org/wordprocessingml/2006/main" w:rsidRPr="00BF1D8A">
              <w:rPr>
                <w:rFonts w:ascii="Arial" w:eastAsia="Times New Roman" w:hAnsi="Arial" w:cs="Arial"/>
                <w:sz w:val="18"/>
                <w:szCs w:val="18"/>
                <w:lang w:val="hy-AM"/>
              </w:rPr>
              <w:t xml:space="preserve">based on</w:t>
            </w:r>
            <w:r xmlns:w="http://schemas.openxmlformats.org/wordprocessingml/2006/main" w:rsidRPr="00BF1D8A">
              <w:rPr>
                <w:rFonts w:ascii="GHEA Grapalat" w:eastAsia="Times New Roman" w:hAnsi="GHEA Grapalat" w:cs="Times New Roman"/>
                <w:sz w:val="18"/>
                <w:szCs w:val="18"/>
                <w:lang w:val="hy-AM"/>
              </w:rPr>
              <w:t xml:space="preserve"> </w:t>
            </w:r>
            <w:r xmlns:w="http://schemas.openxmlformats.org/wordprocessingml/2006/main" w:rsidRPr="00BF1D8A">
              <w:rPr>
                <w:rFonts w:ascii="Arial" w:eastAsia="Times New Roman" w:hAnsi="Arial" w:cs="Arial"/>
                <w:sz w:val="18"/>
                <w:szCs w:val="18"/>
                <w:lang w:val="hy-AM"/>
              </w:rPr>
              <w:t xml:space="preserve">on</w:t>
            </w:r>
            <w:r xmlns:w="http://schemas.openxmlformats.org/wordprocessingml/2006/main" w:rsidRPr="00BF1D8A">
              <w:rPr>
                <w:rFonts w:ascii="GHEA Grapalat" w:eastAsia="Times New Roman" w:hAnsi="GHEA Grapalat" w:cs="Times New Roman"/>
                <w:sz w:val="18"/>
                <w:szCs w:val="18"/>
                <w:lang w:val="hy-AM"/>
              </w:rPr>
              <w:t xml:space="preserve"> </w:t>
            </w:r>
            <w:r xmlns:w="http://schemas.openxmlformats.org/wordprocessingml/2006/main" w:rsidRPr="00BF1D8A">
              <w:rPr>
                <w:rFonts w:ascii="Arial" w:eastAsia="Times New Roman" w:hAnsi="Arial" w:cs="Arial"/>
                <w:sz w:val="18"/>
                <w:szCs w:val="18"/>
                <w:lang w:val="hy-AM"/>
              </w:rPr>
              <w:t xml:space="preserve">until </w:t>
            </w:r>
            <w:r xmlns:w="http://schemas.openxmlformats.org/wordprocessingml/2006/main" w:rsidRPr="00BF1D8A">
              <w:rPr>
                <w:rFonts w:ascii="GHEA Grapalat" w:eastAsia="Times New Roman" w:hAnsi="GHEA Grapalat" w:cs="Calibri"/>
                <w:sz w:val="18"/>
                <w:szCs w:val="18"/>
                <w:lang w:val="hy-AM"/>
              </w:rPr>
              <w:t xml:space="preserve">2025</w:t>
            </w:r>
            <w:r xmlns:w="http://schemas.openxmlformats.org/wordprocessingml/2006/main" w:rsidRPr="00BF1D8A">
              <w:rPr>
                <w:rFonts w:ascii="Arial" w:eastAsia="Times New Roman" w:hAnsi="Arial" w:cs="Arial"/>
                <w:sz w:val="18"/>
                <w:szCs w:val="18"/>
                <w:lang w:val="hy-AM"/>
              </w:rPr>
              <w:t xml:space="preserve">​</w:t>
            </w:r>
            <w:r xmlns:w="http://schemas.openxmlformats.org/wordprocessingml/2006/main" w:rsidRPr="00BF1D8A">
              <w:rPr>
                <w:rFonts w:ascii="GHEA Grapalat" w:eastAsia="Times New Roman" w:hAnsi="GHEA Grapalat" w:cs="Calibri"/>
                <w:sz w:val="18"/>
                <w:szCs w:val="18"/>
                <w:lang w:val="hy-AM"/>
              </w:rPr>
              <w:t xml:space="preserve"> </w:t>
            </w:r>
            <w:r xmlns:w="http://schemas.openxmlformats.org/wordprocessingml/2006/main" w:rsidRPr="00BF1D8A">
              <w:rPr>
                <w:rFonts w:ascii="Arial" w:eastAsia="Times New Roman" w:hAnsi="Arial" w:cs="Arial"/>
                <w:sz w:val="18"/>
                <w:szCs w:val="18"/>
                <w:lang w:val="hy-AM"/>
              </w:rPr>
              <w:t xml:space="preserve">December </w:t>
            </w:r>
            <w:r xmlns:w="http://schemas.openxmlformats.org/wordprocessingml/2006/main" w:rsidRPr="00BF1D8A">
              <w:rPr>
                <w:rFonts w:ascii="GHEA Grapalat" w:eastAsia="Times New Roman" w:hAnsi="GHEA Grapalat" w:cs="Calibri"/>
                <w:sz w:val="18"/>
                <w:szCs w:val="18"/>
                <w:lang w:val="hy-AM"/>
              </w:rPr>
              <w:t xml:space="preserve">31 </w:t>
            </w:r>
            <w:r xmlns:w="http://schemas.openxmlformats.org/wordprocessingml/2006/main" w:rsidRPr="00BF1D8A">
              <w:rPr>
                <w:rFonts w:ascii="GHEA Grapalat" w:eastAsia="Times New Roman" w:hAnsi="GHEA Grapalat" w:cs="Calibri"/>
                <w:sz w:val="18"/>
                <w:szCs w:val="18"/>
                <w:lang w:val="hy-AM"/>
              </w:rPr>
              <w:t xml:space="preserve">.</w:t>
            </w:r>
            <w:r xmlns:w="http://schemas.openxmlformats.org/wordprocessingml/2006/main" w:rsidRPr="00BF1D8A">
              <w:rPr>
                <w:rFonts w:ascii="Arial" w:eastAsia="Times New Roman" w:hAnsi="Arial" w:cs="Arial"/>
                <w:sz w:val="18"/>
                <w:szCs w:val="18"/>
                <w:lang w:val="hy-AM"/>
              </w:rPr>
              <w:t xml:space="preserve">​</w:t>
            </w:r>
          </w:p>
        </w:tc>
      </w:tr>
    </w:tbl>
    <w:p w:rsidR="00532D6C" w:rsidRPr="007A411A" w:rsidRDefault="00532D6C" w:rsidP="00106D44">
      <w:pPr>
        <w:tabs>
          <w:tab w:val="left" w:pos="426"/>
        </w:tabs>
        <w:spacing w:after="0" w:line="240" w:lineRule="auto"/>
        <w:jc w:val="both"/>
        <w:rPr>
          <w:rFonts w:ascii="GHEA Grapalat" w:eastAsia="Times New Roman" w:hAnsi="GHEA Grapalat" w:cs="Times New Roman"/>
          <w:sz w:val="20"/>
          <w:szCs w:val="24"/>
          <w:lang w:val="hy-AM"/>
        </w:rPr>
      </w:pPr>
    </w:p>
    <w:p w:rsidR="00532D6C" w:rsidRPr="007A411A" w:rsidRDefault="00532D6C" w:rsidP="00106D44">
      <w:pPr>
        <w:keepNext/>
        <w:tabs>
          <w:tab w:val="left" w:pos="426"/>
        </w:tabs>
        <w:spacing w:after="0" w:line="240" w:lineRule="auto"/>
        <w:outlineLvl w:val="2"/>
        <w:rPr>
          <w:rFonts w:ascii="GHEA Grapalat" w:eastAsia="Times New Roman" w:hAnsi="GHEA Grapalat" w:cs="Times New Roman"/>
          <w:b/>
          <w:sz w:val="20"/>
          <w:szCs w:val="20"/>
          <w:lang w:val="hy-AM"/>
        </w:rPr>
      </w:pPr>
    </w:p>
    <w:p w:rsidR="00532D6C" w:rsidRPr="007A411A" w:rsidRDefault="00532D6C" w:rsidP="00106D44">
      <w:pPr>
        <w:keepNext/>
        <w:tabs>
          <w:tab w:val="left" w:pos="426"/>
        </w:tabs>
        <w:spacing w:after="0" w:line="240" w:lineRule="auto"/>
        <w:outlineLvl w:val="2"/>
        <w:rPr>
          <w:rFonts w:ascii="GHEA Grapalat" w:eastAsia="Times New Roman" w:hAnsi="GHEA Grapalat" w:cs="Times New Roman"/>
          <w:b/>
          <w:sz w:val="20"/>
          <w:szCs w:val="20"/>
          <w:lang w:val="hy-AM"/>
        </w:rPr>
      </w:pPr>
    </w:p>
    <w:p w:rsidR="00532D6C" w:rsidRPr="007A411A" w:rsidRDefault="00532D6C" w:rsidP="00106D44">
      <w:pPr>
        <w:tabs>
          <w:tab w:val="left" w:pos="426"/>
        </w:tabs>
        <w:spacing w:after="0" w:line="240" w:lineRule="auto"/>
        <w:jc w:val="both"/>
        <w:rPr>
          <w:rFonts w:ascii="GHEA Grapalat" w:eastAsia="Times New Roman" w:hAnsi="GHEA Grapalat" w:cs="Times New Roman"/>
          <w:sz w:val="20"/>
          <w:szCs w:val="24"/>
          <w:lang w:val="hy-AM"/>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4"/>
          <w:lang w:val="pt-BR"/>
        </w:rPr>
      </w:pPr>
      <w:r xmlns:w="http://schemas.openxmlformats.org/wordprocessingml/2006/main" w:rsidRPr="007A411A">
        <w:rPr>
          <w:rFonts w:ascii="GHEA Grapalat" w:eastAsia="Times New Roman" w:hAnsi="GHEA Grapalat" w:cs="Times New Roman"/>
          <w:sz w:val="20"/>
          <w:szCs w:val="24"/>
          <w:lang w:val="hy-AM"/>
        </w:rPr>
        <w:t xml:space="preserve">*</w:t>
      </w:r>
    </w:p>
    <w:tbl>
      <w:tblPr>
        <w:tblW w:w="9639" w:type="dxa"/>
        <w:jc w:val="center"/>
        <w:tblLayout w:type="fixed"/>
        <w:tblLook w:val="0000" w:firstRow="0" w:lastRow="0" w:firstColumn="0" w:lastColumn="0" w:noHBand="0" w:noVBand="0"/>
      </w:tblPr>
      <w:tblGrid>
        <w:gridCol w:w="4536"/>
        <w:gridCol w:w="760"/>
        <w:gridCol w:w="4343"/>
      </w:tblGrid>
      <w:tr w:rsidR="00532D6C" w:rsidRPr="00532D6C" w:rsidTr="00532D6C">
        <w:trPr>
          <w:jc w:val="center"/>
        </w:trPr>
        <w:tc>
          <w:tcPr>
            <w:tcW w:w="4536" w:type="dxa"/>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Sylfaen"/>
                <w:b/>
                <w:bCs/>
                <w:sz w:val="24"/>
                <w:szCs w:val="24"/>
                <w:lang w:val="nb-NO"/>
              </w:rPr>
            </w:pPr>
            <w:r xmlns:w="http://schemas.openxmlformats.org/wordprocessingml/2006/main" w:rsidRPr="00532D6C">
              <w:rPr>
                <w:rFonts w:ascii="GHEA Grapalat" w:eastAsia="Times New Roman" w:hAnsi="GHEA Grapalat" w:cs="Arial"/>
                <w:b/>
                <w:bCs/>
                <w:sz w:val="24"/>
                <w:szCs w:val="24"/>
                <w:lang w:val="nb-NO"/>
              </w:rPr>
              <w:t xml:space="preserve">BUYER:</w:t>
            </w:r>
          </w:p>
          <w:p w:rsidR="00532D6C" w:rsidRPr="00532D6C" w:rsidRDefault="00532D6C" w:rsidP="00106D44">
            <w:pPr>
              <w:tabs>
                <w:tab w:val="left" w:pos="426"/>
              </w:tabs>
              <w:spacing w:after="0" w:line="240" w:lineRule="auto"/>
              <w:rPr>
                <w:rFonts w:ascii="GHEA Grapalat" w:eastAsia="Times New Roman" w:hAnsi="GHEA Grapalat" w:cs="Times New Roman"/>
              </w:rPr>
            </w:pPr>
          </w:p>
          <w:p w:rsidR="00532D6C" w:rsidRPr="00532D6C" w:rsidRDefault="00532D6C" w:rsidP="00106D44">
            <w:pPr>
              <w:tabs>
                <w:tab w:val="left" w:pos="426"/>
              </w:tabs>
              <w:spacing w:after="0" w:line="240" w:lineRule="auto"/>
              <w:rPr>
                <w:rFonts w:ascii="GHEA Grapalat" w:eastAsia="Times New Roman" w:hAnsi="GHEA Grapalat" w:cs="Times New Roman"/>
                <w:sz w:val="24"/>
                <w:szCs w:val="24"/>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4"/>
                <w:szCs w:val="24"/>
              </w:rPr>
            </w:pPr>
            <w:r xmlns:w="http://schemas.openxmlformats.org/wordprocessingml/2006/main" w:rsidRPr="00532D6C">
              <w:rPr>
                <w:rFonts w:ascii="GHEA Grapalat" w:eastAsia="Times New Roman" w:hAnsi="GHEA Grapalat" w:cs="Times New Roman"/>
                <w:sz w:val="24"/>
                <w:szCs w:val="24"/>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rPr>
              <w:t xml:space="preserve">signature </w:t>
            </w:r>
            <w:r xmlns:w="http://schemas.openxmlformats.org/wordprocessingml/2006/main" w:rsidRPr="00532D6C">
              <w:rPr>
                <w:rFonts w:ascii="GHEA Grapalat" w:eastAsia="Times New Roman" w:hAnsi="GHEA Grapalat" w:cs="Times New Roman"/>
                <w:sz w:val="18"/>
                <w:szCs w:val="18"/>
                <w:lang w:val="en-US"/>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rPr>
            </w:pPr>
            <w:r xmlns:w="http://schemas.openxmlformats.org/wordprocessingml/2006/main" w:rsidRPr="00532D6C">
              <w:rPr>
                <w:rFonts w:ascii="GHEA Grapalat" w:eastAsia="Times New Roman" w:hAnsi="GHEA Grapalat" w:cs="Arial"/>
                <w:sz w:val="18"/>
                <w:szCs w:val="18"/>
              </w:rPr>
              <w:t xml:space="preserve">K.</w:t>
            </w:r>
            <w:r xmlns:w="http://schemas.openxmlformats.org/wordprocessingml/2006/main" w:rsidRPr="00532D6C">
              <w:rPr>
                <w:rFonts w:ascii="GHEA Grapalat" w:eastAsia="Times New Roman" w:hAnsi="GHEA Grapalat" w:cs="Times New Roman"/>
                <w:sz w:val="18"/>
                <w:szCs w:val="18"/>
              </w:rPr>
              <w:t xml:space="preserve">​ </w:t>
            </w:r>
            <w:r xmlns:w="http://schemas.openxmlformats.org/wordprocessingml/2006/main" w:rsidRPr="00532D6C">
              <w:rPr>
                <w:rFonts w:ascii="GHEA Grapalat" w:eastAsia="Times New Roman" w:hAnsi="GHEA Grapalat" w:cs="Arial"/>
                <w:sz w:val="18"/>
                <w:szCs w:val="18"/>
              </w:rPr>
              <w:t xml:space="preserve">T:</w:t>
            </w:r>
          </w:p>
        </w:tc>
        <w:tc>
          <w:tcPr>
            <w:tcW w:w="760" w:type="dxa"/>
          </w:tcPr>
          <w:p w:rsidR="00532D6C" w:rsidRPr="00532D6C" w:rsidRDefault="00532D6C" w:rsidP="00106D44">
            <w:pPr>
              <w:tabs>
                <w:tab w:val="left" w:pos="426"/>
              </w:tabs>
              <w:spacing w:after="0" w:line="240" w:lineRule="auto"/>
              <w:jc w:val="center"/>
              <w:rPr>
                <w:rFonts w:ascii="GHEA Grapalat" w:eastAsia="Times New Roman" w:hAnsi="GHEA Grapalat" w:cs="Times New Roman"/>
                <w:sz w:val="24"/>
                <w:szCs w:val="24"/>
              </w:rPr>
            </w:pPr>
          </w:p>
        </w:tc>
        <w:tc>
          <w:tcPr>
            <w:tcW w:w="4343" w:type="dxa"/>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Sylfaen"/>
                <w:b/>
                <w:bCs/>
                <w:sz w:val="24"/>
                <w:szCs w:val="24"/>
              </w:rPr>
            </w:pPr>
            <w:r xmlns:w="http://schemas.openxmlformats.org/wordprocessingml/2006/main" w:rsidRPr="00532D6C">
              <w:rPr>
                <w:rFonts w:ascii="GHEA Grapalat" w:eastAsia="Times New Roman" w:hAnsi="GHEA Grapalat" w:cs="Arial"/>
                <w:b/>
                <w:bCs/>
                <w:sz w:val="24"/>
                <w:szCs w:val="24"/>
                <w:lang w:val="pt-BR"/>
              </w:rPr>
              <w:t xml:space="preserve">SELLER</w:t>
            </w:r>
          </w:p>
          <w:p w:rsidR="00532D6C" w:rsidRPr="00532D6C" w:rsidRDefault="00532D6C" w:rsidP="00106D44">
            <w:pPr>
              <w:tabs>
                <w:tab w:val="left" w:pos="426"/>
              </w:tabs>
              <w:spacing w:after="0" w:line="240" w:lineRule="auto"/>
              <w:jc w:val="center"/>
              <w:rPr>
                <w:rFonts w:ascii="GHEA Grapalat" w:eastAsia="Times New Roman" w:hAnsi="GHEA Grapalat" w:cs="Times New Roman"/>
                <w:sz w:val="24"/>
                <w:szCs w:val="24"/>
              </w:rPr>
            </w:pPr>
          </w:p>
          <w:p w:rsidR="00532D6C" w:rsidRPr="00532D6C" w:rsidRDefault="00532D6C" w:rsidP="00106D44">
            <w:pPr>
              <w:tabs>
                <w:tab w:val="left" w:pos="426"/>
              </w:tabs>
              <w:spacing w:after="0" w:line="240" w:lineRule="auto"/>
              <w:jc w:val="center"/>
              <w:rPr>
                <w:rFonts w:ascii="GHEA Grapalat" w:eastAsia="Times New Roman" w:hAnsi="GHEA Grapalat" w:cs="Times New Roman"/>
                <w:sz w:val="24"/>
                <w:szCs w:val="24"/>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4"/>
                <w:szCs w:val="24"/>
              </w:rPr>
            </w:pPr>
            <w:r xmlns:w="http://schemas.openxmlformats.org/wordprocessingml/2006/main" w:rsidRPr="00532D6C">
              <w:rPr>
                <w:rFonts w:ascii="GHEA Grapalat" w:eastAsia="Times New Roman" w:hAnsi="GHEA Grapalat" w:cs="Times New Roman"/>
                <w:sz w:val="24"/>
                <w:szCs w:val="24"/>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rPr>
              <w:t xml:space="preserve">signature </w:t>
            </w:r>
            <w:r xmlns:w="http://schemas.openxmlformats.org/wordprocessingml/2006/main" w:rsidRPr="00532D6C">
              <w:rPr>
                <w:rFonts w:ascii="GHEA Grapalat" w:eastAsia="Times New Roman" w:hAnsi="GHEA Grapalat" w:cs="Times New Roman"/>
                <w:sz w:val="18"/>
                <w:szCs w:val="18"/>
                <w:lang w:val="en-US"/>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rPr>
            </w:pPr>
            <w:r xmlns:w="http://schemas.openxmlformats.org/wordprocessingml/2006/main" w:rsidRPr="00532D6C">
              <w:rPr>
                <w:rFonts w:ascii="GHEA Grapalat" w:eastAsia="Times New Roman" w:hAnsi="GHEA Grapalat" w:cs="Arial"/>
                <w:sz w:val="18"/>
                <w:szCs w:val="18"/>
              </w:rPr>
              <w:t xml:space="preserve">K.</w:t>
            </w:r>
            <w:r xmlns:w="http://schemas.openxmlformats.org/wordprocessingml/2006/main" w:rsidRPr="00532D6C">
              <w:rPr>
                <w:rFonts w:ascii="GHEA Grapalat" w:eastAsia="Times New Roman" w:hAnsi="GHEA Grapalat" w:cs="Times New Roman"/>
                <w:sz w:val="18"/>
                <w:szCs w:val="18"/>
              </w:rPr>
              <w:t xml:space="preserve">​ </w:t>
            </w:r>
            <w:r xmlns:w="http://schemas.openxmlformats.org/wordprocessingml/2006/main" w:rsidRPr="00532D6C">
              <w:rPr>
                <w:rFonts w:ascii="GHEA Grapalat" w:eastAsia="Times New Roman" w:hAnsi="GHEA Grapalat" w:cs="Arial"/>
                <w:sz w:val="18"/>
                <w:szCs w:val="18"/>
              </w:rPr>
              <w:t xml:space="preserve">T:</w:t>
            </w:r>
          </w:p>
        </w:tc>
      </w:tr>
    </w:tbl>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Times New Roman"/>
          <w:sz w:val="18"/>
          <w:szCs w:val="24"/>
          <w:lang w:val="hy-AM"/>
        </w:rPr>
      </w:pPr>
      <w:r xmlns:w="http://schemas.openxmlformats.org/wordprocessingml/2006/main" w:rsidRPr="00532D6C">
        <w:rPr>
          <w:rFonts w:ascii="GHEA Grapalat" w:eastAsia="Times New Roman" w:hAnsi="GHEA Grapalat" w:cs="Times New Roman"/>
          <w:sz w:val="20"/>
          <w:szCs w:val="24"/>
        </w:rPr>
        <w:br xmlns:w="http://schemas.openxmlformats.org/wordprocessingml/2006/main" w:type="page"/>
      </w:r>
      <w:r xmlns:w="http://schemas.openxmlformats.org/wordprocessingml/2006/main" w:rsidRPr="00532D6C">
        <w:rPr>
          <w:rFonts w:ascii="GHEA Grapalat" w:eastAsia="Times New Roman" w:hAnsi="GHEA Grapalat" w:cs="Arial"/>
          <w:sz w:val="18"/>
          <w:szCs w:val="24"/>
          <w:lang w:val="hy-AM"/>
        </w:rPr>
        <w:lastRenderedPageBreak xmlns:w="http://schemas.openxmlformats.org/wordprocessingml/2006/main"/>
      </w:r>
      <w:r xmlns:w="http://schemas.openxmlformats.org/wordprocessingml/2006/main" w:rsidRPr="00532D6C">
        <w:rPr>
          <w:rFonts w:ascii="GHEA Grapalat" w:eastAsia="Times New Roman" w:hAnsi="GHEA Grapalat" w:cs="Arial"/>
          <w:sz w:val="18"/>
          <w:szCs w:val="24"/>
          <w:lang w:val="hy-AM"/>
        </w:rPr>
        <w:t xml:space="preserve">Appendix </w:t>
      </w:r>
      <w:r xmlns:w="http://schemas.openxmlformats.org/wordprocessingml/2006/main" w:rsidRPr="00532D6C">
        <w:rPr>
          <w:rFonts w:ascii="GHEA Grapalat" w:eastAsia="Times New Roman" w:hAnsi="GHEA Grapalat" w:cs="Times New Roman"/>
          <w:sz w:val="18"/>
          <w:szCs w:val="24"/>
          <w:lang w:val="hy-AM"/>
        </w:rPr>
        <w:t xml:space="preserve">N 2</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Times New Roman"/>
          <w:sz w:val="18"/>
          <w:szCs w:val="24"/>
          <w:lang w:val="hy-AM"/>
        </w:rPr>
      </w:pPr>
      <w:r xmlns:w="http://schemas.openxmlformats.org/wordprocessingml/2006/main" w:rsidRPr="00532D6C">
        <w:rPr>
          <w:rFonts w:ascii="GHEA Grapalat" w:eastAsia="Times New Roman" w:hAnsi="GHEA Grapalat" w:cs="Times New Roman"/>
          <w:sz w:val="18"/>
          <w:szCs w:val="24"/>
          <w:lang w:val="hy-AM"/>
        </w:rPr>
        <w:t xml:space="preserve">" " </w:t>
      </w:r>
      <w:r xmlns:w="http://schemas.openxmlformats.org/wordprocessingml/2006/main" w:rsidRPr="00532D6C">
        <w:rPr>
          <w:rFonts w:ascii="GHEA Grapalat" w:eastAsia="Times New Roman" w:hAnsi="GHEA Grapalat" w:cs="Times New Roman"/>
          <w:sz w:val="18"/>
          <w:szCs w:val="24"/>
          <w:lang w:val="hy-AM"/>
        </w:rPr>
        <w:t xml:space="preserve">20 </w:t>
      </w:r>
      <w:r xmlns:w="http://schemas.openxmlformats.org/wordprocessingml/2006/main" w:rsidRPr="00532D6C">
        <w:rPr>
          <w:rFonts w:ascii="GHEA Grapalat" w:eastAsia="Times New Roman" w:hAnsi="GHEA Grapalat" w:cs="Arial"/>
          <w:sz w:val="18"/>
          <w:szCs w:val="24"/>
          <w:lang w:val="hy-AM"/>
        </w:rPr>
        <w:t xml:space="preserve">years </w:t>
      </w:r>
      <w:r xmlns:w="http://schemas.openxmlformats.org/wordprocessingml/2006/main" w:rsidRPr="00532D6C">
        <w:rPr>
          <w:rFonts w:ascii="GHEA Grapalat" w:eastAsia="Times New Roman" w:hAnsi="GHEA Grapalat" w:cs="Arial"/>
          <w:sz w:val="18"/>
          <w:szCs w:val="24"/>
          <w:lang w:val="hy-AM"/>
        </w:rPr>
        <w:t xml:space="preserve">sealed</w:t>
      </w:r>
      <w:r xmlns:w="http://schemas.openxmlformats.org/wordprocessingml/2006/main" w:rsidRPr="00532D6C">
        <w:rPr>
          <w:rFonts w:ascii="GHEA Grapalat" w:eastAsia="Times New Roman" w:hAnsi="GHEA Grapalat" w:cs="Times New Roman"/>
          <w:sz w:val="18"/>
          <w:szCs w:val="24"/>
          <w:lang w:val="hy-AM"/>
        </w:rPr>
        <w:t xml:space="preserve"> </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Times New Roman"/>
          <w:sz w:val="18"/>
          <w:szCs w:val="24"/>
          <w:lang w:val="hy-AM"/>
        </w:rPr>
      </w:pPr>
      <w:r xmlns:w="http://schemas.openxmlformats.org/wordprocessingml/2006/main" w:rsidRPr="00532D6C">
        <w:rPr>
          <w:rFonts w:ascii="GHEA Grapalat" w:eastAsia="Times New Roman" w:hAnsi="GHEA Grapalat" w:cs="Times New Roman"/>
          <w:sz w:val="18"/>
          <w:szCs w:val="24"/>
          <w:lang w:val="hy-AM"/>
        </w:rPr>
        <w:t xml:space="preserve">                      </w:t>
      </w:r>
      <w:r xmlns:w="http://schemas.openxmlformats.org/wordprocessingml/2006/main" w:rsidRPr="00532D6C">
        <w:rPr>
          <w:rFonts w:ascii="GHEA Grapalat" w:eastAsia="Times New Roman" w:hAnsi="GHEA Grapalat" w:cs="Arial"/>
          <w:sz w:val="18"/>
          <w:szCs w:val="24"/>
          <w:lang w:val="hy-AM"/>
        </w:rPr>
        <w:t xml:space="preserve">with code</w:t>
      </w:r>
      <w:r xmlns:w="http://schemas.openxmlformats.org/wordprocessingml/2006/main" w:rsidRPr="00532D6C">
        <w:rPr>
          <w:rFonts w:ascii="GHEA Grapalat" w:eastAsia="Times New Roman" w:hAnsi="GHEA Grapalat" w:cs="Times New Roman"/>
          <w:sz w:val="18"/>
          <w:szCs w:val="24"/>
          <w:lang w:val="hy-AM"/>
        </w:rPr>
        <w:t xml:space="preserve"> </w:t>
      </w:r>
      <w:r xmlns:w="http://schemas.openxmlformats.org/wordprocessingml/2006/main" w:rsidRPr="00532D6C">
        <w:rPr>
          <w:rFonts w:ascii="GHEA Grapalat" w:eastAsia="Times New Roman" w:hAnsi="GHEA Grapalat" w:cs="Arial"/>
          <w:sz w:val="18"/>
          <w:szCs w:val="24"/>
          <w:lang w:val="hy-AM"/>
        </w:rPr>
        <w:t xml:space="preserve">of the contract</w:t>
      </w:r>
    </w:p>
    <w:p w:rsidR="00532D6C" w:rsidRPr="00532D6C" w:rsidRDefault="00532D6C" w:rsidP="00106D44">
      <w:pPr>
        <w:tabs>
          <w:tab w:val="left" w:pos="426"/>
          <w:tab w:val="left" w:pos="9540"/>
        </w:tabs>
        <w:spacing w:after="0" w:line="240" w:lineRule="auto"/>
        <w:rPr>
          <w:rFonts w:ascii="GHEA Grapalat" w:eastAsia="Times New Roman" w:hAnsi="GHEA Grapalat" w:cs="Times New Roman"/>
          <w:sz w:val="20"/>
          <w:szCs w:val="24"/>
        </w:rPr>
      </w:pPr>
    </w:p>
    <w:p w:rsidR="00532D6C" w:rsidRPr="00532D6C" w:rsidRDefault="00532D6C" w:rsidP="00106D44">
      <w:pPr>
        <w:tabs>
          <w:tab w:val="left" w:pos="426"/>
          <w:tab w:val="left" w:pos="9540"/>
        </w:tabs>
        <w:spacing w:after="0" w:line="240" w:lineRule="auto"/>
        <w:rPr>
          <w:rFonts w:ascii="GHEA Grapalat" w:eastAsia="Times New Roman" w:hAnsi="GHEA Grapalat" w:cs="Times New Roman"/>
          <w:sz w:val="20"/>
          <w:szCs w:val="24"/>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4"/>
          <w:lang w:val="en-US"/>
        </w:rPr>
      </w:pPr>
      <w:r xmlns:w="http://schemas.openxmlformats.org/wordprocessingml/2006/main" w:rsidRPr="00532D6C">
        <w:rPr>
          <w:rFonts w:ascii="GHEA Grapalat" w:eastAsia="Times New Roman" w:hAnsi="GHEA Grapalat" w:cs="Sylfaen"/>
          <w:b/>
          <w:lang w:val="en-US"/>
        </w:rPr>
        <w:softHyphen xmlns:w="http://schemas.openxmlformats.org/wordprocessingml/2006/main"/>
      </w:r>
      <w:r xmlns:w="http://schemas.openxmlformats.org/wordprocessingml/2006/main" w:rsidRPr="00532D6C">
        <w:rPr>
          <w:rFonts w:ascii="GHEA Grapalat" w:eastAsia="Times New Roman" w:hAnsi="GHEA Grapalat" w:cs="Sylfaen"/>
          <w:b/>
          <w:lang w:val="en-US"/>
        </w:rPr>
        <w:softHyphen xmlns:w="http://schemas.openxmlformats.org/wordprocessingml/2006/main"/>
      </w:r>
      <w:r xmlns:w="http://schemas.openxmlformats.org/wordprocessingml/2006/main" w:rsidRPr="00532D6C">
        <w:rPr>
          <w:rFonts w:ascii="GHEA Grapalat" w:eastAsia="Times New Roman" w:hAnsi="GHEA Grapalat" w:cs="Sylfaen"/>
          <w:b/>
          <w:lang w:val="en-US"/>
        </w:rPr>
        <w:softHyphen xmlns:w="http://schemas.openxmlformats.org/wordprocessingml/2006/main"/>
      </w:r>
      <w:r xmlns:w="http://schemas.openxmlformats.org/wordprocessingml/2006/main" w:rsidRPr="00532D6C">
        <w:rPr>
          <w:rFonts w:ascii="GHEA Grapalat" w:eastAsia="Times New Roman" w:hAnsi="GHEA Grapalat" w:cs="Sylfaen"/>
          <w:b/>
          <w:lang w:val="en-US"/>
        </w:rPr>
        <w:softHyphen xmlns:w="http://schemas.openxmlformats.org/wordprocessingml/2006/main"/>
      </w:r>
      <w:r xmlns:w="http://schemas.openxmlformats.org/wordprocessingml/2006/main" w:rsidRPr="00532D6C">
        <w:rPr>
          <w:rFonts w:ascii="GHEA Grapalat" w:eastAsia="Times New Roman" w:hAnsi="GHEA Grapalat" w:cs="Sylfaen"/>
          <w:b/>
          <w:lang w:val="en-US"/>
        </w:rPr>
        <w:softHyphen xmlns:w="http://schemas.openxmlformats.org/wordprocessingml/2006/main"/>
      </w:r>
      <w:r xmlns:w="http://schemas.openxmlformats.org/wordprocessingml/2006/main" w:rsidRPr="00532D6C">
        <w:rPr>
          <w:rFonts w:ascii="GHEA Grapalat" w:eastAsia="Times New Roman" w:hAnsi="GHEA Grapalat" w:cs="Sylfaen"/>
          <w:b/>
          <w:lang w:val="en-US"/>
        </w:rPr>
        <w:softHyphen xmlns:w="http://schemas.openxmlformats.org/wordprocessingml/2006/main"/>
      </w:r>
      <w:r xmlns:w="http://schemas.openxmlformats.org/wordprocessingml/2006/main" w:rsidRPr="00532D6C">
        <w:rPr>
          <w:rFonts w:ascii="GHEA Grapalat" w:eastAsia="Times New Roman" w:hAnsi="GHEA Grapalat" w:cs="Sylfaen"/>
          <w:b/>
          <w:lang w:val="en-US"/>
        </w:rPr>
        <w:softHyphen xmlns:w="http://schemas.openxmlformats.org/wordprocessingml/2006/main"/>
      </w:r>
      <w:r xmlns:w="http://schemas.openxmlformats.org/wordprocessingml/2006/main" w:rsidRPr="00532D6C">
        <w:rPr>
          <w:rFonts w:ascii="GHEA Grapalat" w:eastAsia="Times New Roman" w:hAnsi="GHEA Grapalat" w:cs="Sylfaen"/>
          <w:b/>
          <w:lang w:val="en-US"/>
        </w:rPr>
        <w:softHyphen xmlns:w="http://schemas.openxmlformats.org/wordprocessingml/2006/main"/>
      </w:r>
      <w:r xmlns:w="http://schemas.openxmlformats.org/wordprocessingml/2006/main" w:rsidRPr="00532D6C">
        <w:rPr>
          <w:rFonts w:ascii="GHEA Grapalat" w:eastAsia="Times New Roman" w:hAnsi="GHEA Grapalat" w:cs="Sylfaen"/>
          <w:b/>
          <w:lang w:val="en-US"/>
        </w:rPr>
        <w:softHyphen xmlns:w="http://schemas.openxmlformats.org/wordprocessingml/2006/main"/>
      </w:r>
      <w:r xmlns:w="http://schemas.openxmlformats.org/wordprocessingml/2006/main" w:rsidRPr="00532D6C">
        <w:rPr>
          <w:rFonts w:ascii="GHEA Grapalat" w:eastAsia="Times New Roman" w:hAnsi="GHEA Grapalat" w:cs="Sylfaen"/>
          <w:b/>
          <w:lang w:val="en-US"/>
        </w:rPr>
        <w:softHyphen xmlns:w="http://schemas.openxmlformats.org/wordprocessingml/2006/main"/>
      </w:r>
      <w:r xmlns:w="http://schemas.openxmlformats.org/wordprocessingml/2006/main" w:rsidRPr="00532D6C">
        <w:rPr>
          <w:rFonts w:ascii="GHEA Grapalat" w:eastAsia="Times New Roman" w:hAnsi="GHEA Grapalat" w:cs="Sylfaen"/>
          <w:b/>
          <w:lang w:val="en-US"/>
        </w:rPr>
        <w:softHyphen xmlns:w="http://schemas.openxmlformats.org/wordprocessingml/2006/main"/>
      </w:r>
      <w:r xmlns:w="http://schemas.openxmlformats.org/wordprocessingml/2006/main" w:rsidRPr="00532D6C">
        <w:rPr>
          <w:rFonts w:ascii="GHEA Grapalat" w:eastAsia="Times New Roman" w:hAnsi="GHEA Grapalat" w:cs="Sylfaen"/>
          <w:b/>
          <w:lang w:val="en-US"/>
        </w:rPr>
        <w:softHyphen xmlns:w="http://schemas.openxmlformats.org/wordprocessingml/2006/main"/>
      </w:r>
      <w:r xmlns:w="http://schemas.openxmlformats.org/wordprocessingml/2006/main" w:rsidRPr="00532D6C">
        <w:rPr>
          <w:rFonts w:ascii="GHEA Grapalat" w:eastAsia="Times New Roman" w:hAnsi="GHEA Grapalat" w:cs="Sylfaen"/>
          <w:b/>
          <w:lang w:val="en-US"/>
        </w:rPr>
        <w:softHyphen xmlns:w="http://schemas.openxmlformats.org/wordprocessingml/2006/main"/>
      </w:r>
      <w:r xmlns:w="http://schemas.openxmlformats.org/wordprocessingml/2006/main" w:rsidRPr="00532D6C">
        <w:rPr>
          <w:rFonts w:ascii="GHEA Grapalat" w:eastAsia="Times New Roman" w:hAnsi="GHEA Grapalat" w:cs="Sylfaen"/>
          <w:b/>
          <w:lang w:val="en-US"/>
        </w:rPr>
        <w:softHyphen xmlns:w="http://schemas.openxmlformats.org/wordprocessingml/2006/main"/>
      </w:r>
      <w:r xmlns:w="http://schemas.openxmlformats.org/wordprocessingml/2006/main" w:rsidRPr="00532D6C">
        <w:rPr>
          <w:rFonts w:ascii="GHEA Grapalat" w:eastAsia="Times New Roman" w:hAnsi="GHEA Grapalat" w:cs="Arial"/>
          <w:sz w:val="20"/>
          <w:szCs w:val="24"/>
          <w:lang w:val="en-US"/>
        </w:rPr>
        <w:t xml:space="preserve">PAYMENT:</w:t>
      </w:r>
      <w:r xmlns:w="http://schemas.openxmlformats.org/wordprocessingml/2006/main" w:rsidRPr="00532D6C">
        <w:rPr>
          <w:rFonts w:ascii="GHEA Grapalat" w:eastAsia="Times New Roman" w:hAnsi="GHEA Grapalat" w:cs="Times New Roman"/>
          <w:sz w:val="20"/>
          <w:szCs w:val="24"/>
          <w:lang w:val="en-US"/>
        </w:rPr>
        <w:t xml:space="preserve"> </w:t>
      </w:r>
      <w:r xmlns:w="http://schemas.openxmlformats.org/wordprocessingml/2006/main" w:rsidRPr="00532D6C">
        <w:rPr>
          <w:rFonts w:ascii="GHEA Grapalat" w:eastAsia="Times New Roman" w:hAnsi="GHEA Grapalat" w:cs="Arial"/>
          <w:sz w:val="20"/>
          <w:szCs w:val="24"/>
          <w:lang w:val="en-US"/>
        </w:rPr>
        <w:t xml:space="preserve">SCHEDULE </w:t>
      </w:r>
      <w:r xmlns:w="http://schemas.openxmlformats.org/wordprocessingml/2006/main" w:rsidRPr="00532D6C">
        <w:rPr>
          <w:rFonts w:ascii="GHEA Grapalat" w:eastAsia="Times New Roman" w:hAnsi="GHEA Grapalat" w:cs="Times New Roman"/>
          <w:sz w:val="20"/>
          <w:szCs w:val="24"/>
          <w:lang w:val="en-US"/>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0"/>
          <w:szCs w:val="24"/>
          <w:lang w:val="en-US"/>
        </w:rPr>
      </w:pPr>
      <w:r xmlns:w="http://schemas.openxmlformats.org/wordprocessingml/2006/main" w:rsidRPr="00532D6C">
        <w:rPr>
          <w:rFonts w:ascii="GHEA Grapalat" w:eastAsia="Times New Roman" w:hAnsi="GHEA Grapalat" w:cs="Times New Roman"/>
          <w:sz w:val="20"/>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RA:</w:t>
      </w:r>
      <w:r xmlns:w="http://schemas.openxmlformats.org/wordprocessingml/2006/main" w:rsidRPr="00532D6C">
        <w:rPr>
          <w:rFonts w:ascii="GHEA Grapalat" w:eastAsia="Times New Roman" w:hAnsi="GHEA Grapalat" w:cs="Sylfaen"/>
          <w:sz w:val="18"/>
          <w:szCs w:val="24"/>
          <w:lang w:val="es-ES"/>
        </w:rPr>
        <w:t xml:space="preserve"> </w:t>
      </w:r>
      <w:r xmlns:w="http://schemas.openxmlformats.org/wordprocessingml/2006/main" w:rsidRPr="00532D6C">
        <w:rPr>
          <w:rFonts w:ascii="GHEA Grapalat" w:eastAsia="Times New Roman" w:hAnsi="GHEA Grapalat" w:cs="Arial"/>
          <w:sz w:val="18"/>
          <w:szCs w:val="24"/>
          <w:lang w:val="en-US"/>
        </w:rPr>
        <w:t xml:space="preserve">AMD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4"/>
        <w:gridCol w:w="2303"/>
        <w:gridCol w:w="2062"/>
        <w:gridCol w:w="470"/>
        <w:gridCol w:w="571"/>
        <w:gridCol w:w="679"/>
        <w:gridCol w:w="682"/>
        <w:gridCol w:w="682"/>
        <w:gridCol w:w="679"/>
        <w:gridCol w:w="682"/>
        <w:gridCol w:w="682"/>
        <w:gridCol w:w="682"/>
        <w:gridCol w:w="682"/>
        <w:gridCol w:w="684"/>
        <w:gridCol w:w="681"/>
        <w:gridCol w:w="1668"/>
      </w:tblGrid>
      <w:tr w:rsidR="00532D6C" w:rsidRPr="00532D6C" w:rsidTr="00532D6C">
        <w:tc>
          <w:tcPr>
            <w:tcW w:w="15693" w:type="dxa"/>
            <w:gridSpan w:val="16"/>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24"/>
                <w:lang w:val="es-ES"/>
              </w:rPr>
            </w:pPr>
            <w:r xmlns:w="http://schemas.openxmlformats.org/wordprocessingml/2006/main" w:rsidRPr="00532D6C">
              <w:rPr>
                <w:rFonts w:ascii="GHEA Grapalat" w:eastAsia="Times New Roman" w:hAnsi="GHEA Grapalat" w:cs="Arial"/>
                <w:sz w:val="18"/>
                <w:szCs w:val="24"/>
                <w:lang w:val="es-ES"/>
              </w:rPr>
              <w:t xml:space="preserve">Product:</w:t>
            </w:r>
          </w:p>
        </w:tc>
      </w:tr>
      <w:tr w:rsidR="00532D6C" w:rsidRPr="004C0DFD" w:rsidTr="00532D6C">
        <w:tc>
          <w:tcPr>
            <w:tcW w:w="1812" w:type="dxa"/>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24"/>
                <w:lang w:val="es-ES"/>
              </w:rPr>
            </w:pPr>
            <w:r xmlns:w="http://schemas.openxmlformats.org/wordprocessingml/2006/main" w:rsidRPr="00532D6C">
              <w:rPr>
                <w:rFonts w:ascii="GHEA Grapalat" w:eastAsia="Times New Roman" w:hAnsi="GHEA Grapalat" w:cs="Arial"/>
                <w:sz w:val="18"/>
                <w:szCs w:val="24"/>
                <w:lang w:val="en-US"/>
              </w:rPr>
              <w:t xml:space="preserve">by invitation</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planned</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dose</w:t>
            </w: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szCs w:val="24"/>
                <w:lang w:val="en-US"/>
              </w:rPr>
              <w:t xml:space="preserve">the number</w:t>
            </w:r>
          </w:p>
        </w:tc>
        <w:tc>
          <w:tcPr>
            <w:tcW w:w="2323" w:type="dxa"/>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24"/>
                <w:lang w:val="es-ES"/>
              </w:rPr>
            </w:pPr>
            <w:r xmlns:w="http://schemas.openxmlformats.org/wordprocessingml/2006/main" w:rsidRPr="00532D6C">
              <w:rPr>
                <w:rFonts w:ascii="GHEA Grapalat" w:eastAsia="Times New Roman" w:hAnsi="GHEA Grapalat" w:cs="Arial"/>
                <w:sz w:val="18"/>
                <w:szCs w:val="24"/>
                <w:lang w:val="en-US"/>
              </w:rPr>
              <w:t xml:space="preserve">shopping</w:t>
            </w:r>
            <w:r xmlns:w="http://schemas.openxmlformats.org/wordprocessingml/2006/main" w:rsidRPr="00532D6C">
              <w:rPr>
                <w:rFonts w:ascii="GHEA Grapalat" w:eastAsia="Times New Roman" w:hAnsi="GHEA Grapalat" w:cs="Times New Roman"/>
                <w:sz w:val="18"/>
                <w:szCs w:val="24"/>
                <w:lang w:val="es-ES"/>
              </w:rPr>
              <w:t xml:space="preserve"> </w:t>
            </w:r>
            <w:r xmlns:w="http://schemas.openxmlformats.org/wordprocessingml/2006/main" w:rsidRPr="00532D6C">
              <w:rPr>
                <w:rFonts w:ascii="GHEA Grapalat" w:eastAsia="Times New Roman" w:hAnsi="GHEA Grapalat" w:cs="Arial"/>
                <w:sz w:val="18"/>
                <w:szCs w:val="24"/>
                <w:lang w:val="en-US"/>
              </w:rPr>
              <w:t xml:space="preserve">with a plan</w:t>
            </w:r>
            <w:r xmlns:w="http://schemas.openxmlformats.org/wordprocessingml/2006/main" w:rsidRPr="00532D6C">
              <w:rPr>
                <w:rFonts w:ascii="GHEA Grapalat" w:eastAsia="Times New Roman" w:hAnsi="GHEA Grapalat" w:cs="Times New Roman"/>
                <w:sz w:val="18"/>
                <w:szCs w:val="24"/>
                <w:lang w:val="es-ES"/>
              </w:rPr>
              <w:t xml:space="preserve"> </w:t>
            </w:r>
            <w:r xmlns:w="http://schemas.openxmlformats.org/wordprocessingml/2006/main" w:rsidRPr="00532D6C">
              <w:rPr>
                <w:rFonts w:ascii="GHEA Grapalat" w:eastAsia="Times New Roman" w:hAnsi="GHEA Grapalat" w:cs="Arial"/>
                <w:sz w:val="18"/>
                <w:szCs w:val="24"/>
                <w:lang w:val="en-US"/>
              </w:rPr>
              <w:t xml:space="preserve">planned</w:t>
            </w:r>
            <w:r xmlns:w="http://schemas.openxmlformats.org/wordprocessingml/2006/main" w:rsidRPr="00532D6C">
              <w:rPr>
                <w:rFonts w:ascii="GHEA Grapalat" w:eastAsia="Times New Roman" w:hAnsi="GHEA Grapalat" w:cs="Times New Roman"/>
                <w:sz w:val="18"/>
                <w:szCs w:val="24"/>
                <w:lang w:val="es-ES"/>
              </w:rPr>
              <w:t xml:space="preserve"> </w:t>
            </w:r>
            <w:r xmlns:w="http://schemas.openxmlformats.org/wordprocessingml/2006/main" w:rsidRPr="00532D6C">
              <w:rPr>
                <w:rFonts w:ascii="GHEA Grapalat" w:eastAsia="Times New Roman" w:hAnsi="GHEA Grapalat" w:cs="Arial"/>
                <w:sz w:val="18"/>
                <w:szCs w:val="24"/>
                <w:lang w:val="en-US"/>
              </w:rPr>
              <w:t xml:space="preserve">through</w:t>
            </w:r>
            <w:r xmlns:w="http://schemas.openxmlformats.org/wordprocessingml/2006/main" w:rsidRPr="00532D6C">
              <w:rPr>
                <w:rFonts w:ascii="GHEA Grapalat" w:eastAsia="Times New Roman" w:hAnsi="GHEA Grapalat" w:cs="Times New Roman"/>
                <w:sz w:val="18"/>
                <w:szCs w:val="24"/>
                <w:lang w:val="es-ES"/>
              </w:rPr>
              <w:t xml:space="preserve"> </w:t>
            </w:r>
            <w:r xmlns:w="http://schemas.openxmlformats.org/wordprocessingml/2006/main" w:rsidRPr="00532D6C">
              <w:rPr>
                <w:rFonts w:ascii="GHEA Grapalat" w:eastAsia="Times New Roman" w:hAnsi="GHEA Grapalat" w:cs="Arial"/>
                <w:sz w:val="18"/>
                <w:szCs w:val="24"/>
                <w:lang w:val="en-US"/>
              </w:rPr>
              <w:t xml:space="preserve">code </w:t>
            </w:r>
            <w:r xmlns:w="http://schemas.openxmlformats.org/wordprocessingml/2006/main" w:rsidRPr="00532D6C">
              <w:rPr>
                <w:rFonts w:ascii="GHEA Grapalat" w:eastAsia="Times New Roman" w:hAnsi="GHEA Grapalat" w:cs="Times New Roman"/>
                <w:sz w:val="18"/>
                <w:szCs w:val="24"/>
                <w:lang w:val="es-ES"/>
              </w:rPr>
              <w:t xml:space="preserve">: </w:t>
            </w:r>
            <w:r xmlns:w="http://schemas.openxmlformats.org/wordprocessingml/2006/main" w:rsidRPr="00532D6C">
              <w:rPr>
                <w:rFonts w:ascii="GHEA Grapalat" w:eastAsia="Times New Roman" w:hAnsi="GHEA Grapalat" w:cs="Arial"/>
                <w:sz w:val="18"/>
                <w:szCs w:val="24"/>
                <w:lang w:val="en-US"/>
              </w:rPr>
              <w:t xml:space="preserve">according to</w:t>
            </w:r>
            <w:r xmlns:w="http://schemas.openxmlformats.org/wordprocessingml/2006/main" w:rsidRPr="00532D6C">
              <w:rPr>
                <w:rFonts w:ascii="GHEA Grapalat" w:eastAsia="Times New Roman" w:hAnsi="GHEA Grapalat" w:cs="Times New Roman"/>
                <w:sz w:val="18"/>
                <w:szCs w:val="24"/>
                <w:lang w:val="es-ES"/>
              </w:rPr>
              <w:t xml:space="preserve"> </w:t>
            </w:r>
            <w:r xmlns:w="http://schemas.openxmlformats.org/wordprocessingml/2006/main" w:rsidRPr="00532D6C">
              <w:rPr>
                <w:rFonts w:ascii="GHEA Grapalat" w:eastAsia="Times New Roman" w:hAnsi="GHEA Grapalat" w:cs="Arial"/>
                <w:sz w:val="18"/>
                <w:szCs w:val="24"/>
                <w:lang w:val="en-US"/>
              </w:rPr>
              <w:t xml:space="preserve">GMA:</w:t>
            </w:r>
            <w:r xmlns:w="http://schemas.openxmlformats.org/wordprocessingml/2006/main" w:rsidRPr="00532D6C">
              <w:rPr>
                <w:rFonts w:ascii="GHEA Grapalat" w:eastAsia="Times New Roman" w:hAnsi="GHEA Grapalat" w:cs="Times New Roman"/>
                <w:sz w:val="18"/>
                <w:szCs w:val="24"/>
                <w:lang w:val="es-ES"/>
              </w:rPr>
              <w:t xml:space="preserve"> </w:t>
            </w:r>
            <w:r xmlns:w="http://schemas.openxmlformats.org/wordprocessingml/2006/main" w:rsidRPr="00532D6C">
              <w:rPr>
                <w:rFonts w:ascii="GHEA Grapalat" w:eastAsia="Times New Roman" w:hAnsi="GHEA Grapalat" w:cs="Arial"/>
                <w:sz w:val="18"/>
                <w:szCs w:val="24"/>
                <w:lang w:val="en-US"/>
              </w:rPr>
              <w:t xml:space="preserve">classification </w:t>
            </w:r>
            <w:r xmlns:w="http://schemas.openxmlformats.org/wordprocessingml/2006/main" w:rsidRPr="00532D6C">
              <w:rPr>
                <w:rFonts w:ascii="GHEA Grapalat" w:eastAsia="Times New Roman" w:hAnsi="GHEA Grapalat" w:cs="Times New Roman"/>
                <w:sz w:val="18"/>
                <w:szCs w:val="24"/>
                <w:lang w:val="es-ES"/>
              </w:rPr>
              <w:t xml:space="preserve">(CPV)</w:t>
            </w:r>
          </w:p>
        </w:tc>
        <w:tc>
          <w:tcPr>
            <w:tcW w:w="2085" w:type="dxa"/>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24"/>
                <w:lang w:val="es-ES"/>
              </w:rPr>
            </w:pPr>
            <w:r xmlns:w="http://schemas.openxmlformats.org/wordprocessingml/2006/main" w:rsidRPr="00532D6C">
              <w:rPr>
                <w:rFonts w:ascii="GHEA Grapalat" w:eastAsia="Times New Roman" w:hAnsi="GHEA Grapalat" w:cs="Arial"/>
                <w:sz w:val="18"/>
                <w:szCs w:val="24"/>
                <w:lang w:val="en-US"/>
              </w:rPr>
              <w:t xml:space="preserve">name:</w:t>
            </w:r>
          </w:p>
        </w:tc>
        <w:tc>
          <w:tcPr>
            <w:tcW w:w="9473" w:type="dxa"/>
            <w:gridSpan w:val="13"/>
            <w:vAlign w:val="center"/>
          </w:tcPr>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sz w:val="18"/>
                <w:szCs w:val="24"/>
                <w:lang w:val="es-ES"/>
              </w:rPr>
            </w:pPr>
            <w:r xmlns:w="http://schemas.openxmlformats.org/wordprocessingml/2006/main" w:rsidRPr="00532D6C">
              <w:rPr>
                <w:rFonts w:ascii="GHEA Grapalat" w:eastAsia="Times New Roman" w:hAnsi="GHEA Grapalat" w:cs="Arial"/>
                <w:sz w:val="18"/>
                <w:szCs w:val="24"/>
                <w:lang w:val="es-ES"/>
              </w:rPr>
              <w:t xml:space="preserve">in front of</w:t>
            </w:r>
            <w:r xmlns:w="http://schemas.openxmlformats.org/wordprocessingml/2006/main" w:rsidRPr="00532D6C">
              <w:rPr>
                <w:rFonts w:ascii="GHEA Grapalat" w:eastAsia="Times New Roman" w:hAnsi="GHEA Grapalat" w:cs="Times New Roman"/>
                <w:sz w:val="18"/>
                <w:szCs w:val="24"/>
                <w:lang w:val="es-ES"/>
              </w:rPr>
              <w:t xml:space="preserve"> </w:t>
            </w:r>
            <w:r xmlns:w="http://schemas.openxmlformats.org/wordprocessingml/2006/main" w:rsidRPr="00532D6C">
              <w:rPr>
                <w:rFonts w:ascii="GHEA Grapalat" w:eastAsia="Times New Roman" w:hAnsi="GHEA Grapalat" w:cs="Arial"/>
                <w:sz w:val="18"/>
                <w:szCs w:val="24"/>
                <w:lang w:val="es-ES"/>
              </w:rPr>
              <w:t xml:space="preserve">payments</w:t>
            </w:r>
            <w:r xmlns:w="http://schemas.openxmlformats.org/wordprocessingml/2006/main" w:rsidRPr="00532D6C">
              <w:rPr>
                <w:rFonts w:ascii="GHEA Grapalat" w:eastAsia="Times New Roman" w:hAnsi="GHEA Grapalat" w:cs="Times New Roman"/>
                <w:sz w:val="18"/>
                <w:szCs w:val="24"/>
                <w:lang w:val="es-ES"/>
              </w:rPr>
              <w:t xml:space="preserve"> </w:t>
            </w:r>
            <w:r xmlns:w="http://schemas.openxmlformats.org/wordprocessingml/2006/main" w:rsidRPr="00532D6C">
              <w:rPr>
                <w:rFonts w:ascii="GHEA Grapalat" w:eastAsia="Times New Roman" w:hAnsi="GHEA Grapalat" w:cs="Arial"/>
                <w:sz w:val="18"/>
                <w:szCs w:val="24"/>
                <w:lang w:val="es-ES"/>
              </w:rPr>
              <w:t xml:space="preserve">planned</w:t>
            </w:r>
            <w:r xmlns:w="http://schemas.openxmlformats.org/wordprocessingml/2006/main" w:rsidRPr="00532D6C">
              <w:rPr>
                <w:rFonts w:ascii="GHEA Grapalat" w:eastAsia="Times New Roman" w:hAnsi="GHEA Grapalat" w:cs="Times New Roman"/>
                <w:sz w:val="18"/>
                <w:szCs w:val="24"/>
                <w:lang w:val="es-ES"/>
              </w:rPr>
              <w:t xml:space="preserve"> </w:t>
            </w:r>
            <w:r xmlns:w="http://schemas.openxmlformats.org/wordprocessingml/2006/main" w:rsidRPr="00532D6C">
              <w:rPr>
                <w:rFonts w:ascii="GHEA Grapalat" w:eastAsia="Times New Roman" w:hAnsi="GHEA Grapalat" w:cs="Arial"/>
                <w:sz w:val="18"/>
                <w:szCs w:val="24"/>
                <w:lang w:val="es-ES"/>
              </w:rPr>
              <w:t xml:space="preserve">is</w:t>
            </w:r>
            <w:r xmlns:w="http://schemas.openxmlformats.org/wordprocessingml/2006/main" w:rsidRPr="00532D6C">
              <w:rPr>
                <w:rFonts w:ascii="GHEA Grapalat" w:eastAsia="Times New Roman" w:hAnsi="GHEA Grapalat" w:cs="Times New Roman"/>
                <w:sz w:val="18"/>
                <w:szCs w:val="24"/>
                <w:lang w:val="es-ES"/>
              </w:rPr>
              <w:t xml:space="preserve"> </w:t>
            </w:r>
            <w:r xmlns:w="http://schemas.openxmlformats.org/wordprocessingml/2006/main" w:rsidRPr="00532D6C">
              <w:rPr>
                <w:rFonts w:ascii="GHEA Grapalat" w:eastAsia="Times New Roman" w:hAnsi="GHEA Grapalat" w:cs="Arial"/>
                <w:sz w:val="18"/>
                <w:szCs w:val="24"/>
                <w:lang w:val="es-ES"/>
              </w:rPr>
              <w:t xml:space="preserve">to </w:t>
            </w:r>
            <w:r xmlns:w="http://schemas.openxmlformats.org/wordprocessingml/2006/main" w:rsidRPr="00532D6C">
              <w:rPr>
                <w:rFonts w:ascii="GHEA Grapalat" w:eastAsia="Times New Roman" w:hAnsi="GHEA Grapalat" w:cs="Times New Roman"/>
                <w:sz w:val="18"/>
                <w:szCs w:val="24"/>
                <w:lang w:val="es-ES"/>
              </w:rPr>
              <w:t xml:space="preserve">be </w:t>
            </w:r>
            <w:r xmlns:w="http://schemas.openxmlformats.org/wordprocessingml/2006/main" w:rsidRPr="00532D6C">
              <w:rPr>
                <w:rFonts w:ascii="GHEA Grapalat" w:eastAsia="Times New Roman" w:hAnsi="GHEA Grapalat" w:cs="Arial"/>
                <w:sz w:val="18"/>
                <w:szCs w:val="24"/>
                <w:lang w:val="es-ES"/>
              </w:rPr>
              <w:t xml:space="preserve">implemented </w:t>
            </w:r>
            <w:r xmlns:w="http://schemas.openxmlformats.org/wordprocessingml/2006/main" w:rsidRPr="00532D6C">
              <w:rPr>
                <w:rFonts w:ascii="GHEA Grapalat" w:eastAsia="Times New Roman" w:hAnsi="GHEA Grapalat" w:cs="Arial"/>
                <w:sz w:val="18"/>
                <w:szCs w:val="24"/>
                <w:lang w:val="es-ES"/>
              </w:rPr>
              <w:t xml:space="preserve">in </w:t>
            </w:r>
            <w:r xmlns:w="http://schemas.openxmlformats.org/wordprocessingml/2006/main" w:rsidRPr="00532D6C">
              <w:rPr>
                <w:rFonts w:ascii="GHEA Grapalat" w:eastAsia="Times New Roman" w:hAnsi="GHEA Grapalat" w:cs="Times New Roman"/>
                <w:sz w:val="18"/>
                <w:szCs w:val="24"/>
                <w:lang w:val="es-ES"/>
              </w:rPr>
              <w:t xml:space="preserve">2022 </w:t>
            </w:r>
            <w:r xmlns:w="http://schemas.openxmlformats.org/wordprocessingml/2006/main" w:rsidRPr="00532D6C">
              <w:rPr>
                <w:rFonts w:ascii="GHEA Grapalat" w:eastAsia="Times New Roman" w:hAnsi="GHEA Grapalat" w:cs="Arial"/>
                <w:sz w:val="18"/>
                <w:szCs w:val="24"/>
                <w:lang w:val="es-ES"/>
              </w:rPr>
              <w:t xml:space="preserve">according </w:t>
            </w:r>
            <w:r xmlns:w="http://schemas.openxmlformats.org/wordprocessingml/2006/main" w:rsidRPr="00532D6C">
              <w:rPr>
                <w:rFonts w:ascii="GHEA Grapalat" w:eastAsia="Times New Roman" w:hAnsi="GHEA Grapalat" w:cs="Times New Roman"/>
                <w:sz w:val="18"/>
                <w:szCs w:val="24"/>
                <w:lang w:val="es-ES"/>
              </w:rPr>
              <w:t xml:space="preserve">to</w:t>
            </w:r>
            <w:r xmlns:w="http://schemas.openxmlformats.org/wordprocessingml/2006/main" w:rsidRPr="00532D6C">
              <w:rPr>
                <w:rFonts w:ascii="GHEA Grapalat" w:eastAsia="Times New Roman" w:hAnsi="GHEA Grapalat" w:cs="Times New Roman"/>
                <w:sz w:val="18"/>
                <w:szCs w:val="24"/>
                <w:lang w:val="es-ES"/>
              </w:rPr>
              <w:t xml:space="preserve"> </w:t>
            </w:r>
            <w:r xmlns:w="http://schemas.openxmlformats.org/wordprocessingml/2006/main" w:rsidRPr="00532D6C">
              <w:rPr>
                <w:rFonts w:ascii="GHEA Grapalat" w:eastAsia="Times New Roman" w:hAnsi="GHEA Grapalat" w:cs="Arial"/>
                <w:sz w:val="18"/>
                <w:szCs w:val="24"/>
                <w:lang w:val="es-ES"/>
              </w:rPr>
              <w:t xml:space="preserve">of months </w:t>
            </w:r>
            <w:r xmlns:w="http://schemas.openxmlformats.org/wordprocessingml/2006/main" w:rsidRPr="00532D6C">
              <w:rPr>
                <w:rFonts w:ascii="GHEA Grapalat" w:eastAsia="Times New Roman" w:hAnsi="GHEA Grapalat" w:cs="Times New Roman"/>
                <w:sz w:val="18"/>
                <w:szCs w:val="24"/>
                <w:lang w:val="es-ES"/>
              </w:rPr>
              <w:t xml:space="preserve">, </w:t>
            </w:r>
            <w:r xmlns:w="http://schemas.openxmlformats.org/wordprocessingml/2006/main" w:rsidRPr="00532D6C">
              <w:rPr>
                <w:rFonts w:ascii="GHEA Grapalat" w:eastAsia="Times New Roman" w:hAnsi="GHEA Grapalat" w:cs="Arial"/>
                <w:sz w:val="18"/>
                <w:szCs w:val="24"/>
                <w:lang w:val="es-ES"/>
              </w:rPr>
              <w:t xml:space="preserve">that</w:t>
            </w:r>
            <w:r xmlns:w="http://schemas.openxmlformats.org/wordprocessingml/2006/main" w:rsidRPr="00532D6C">
              <w:rPr>
                <w:rFonts w:ascii="GHEA Grapalat" w:eastAsia="Times New Roman" w:hAnsi="GHEA Grapalat" w:cs="Times New Roman"/>
                <w:sz w:val="18"/>
                <w:szCs w:val="24"/>
                <w:lang w:val="es-ES"/>
              </w:rPr>
              <w:t xml:space="preserve"> </w:t>
            </w:r>
            <w:r xmlns:w="http://schemas.openxmlformats.org/wordprocessingml/2006/main" w:rsidRPr="00532D6C">
              <w:rPr>
                <w:rFonts w:ascii="GHEA Grapalat" w:eastAsia="Times New Roman" w:hAnsi="GHEA Grapalat" w:cs="Arial"/>
                <w:sz w:val="18"/>
                <w:szCs w:val="24"/>
                <w:lang w:val="es-ES"/>
              </w:rPr>
              <w:t xml:space="preserve">among </w:t>
            </w:r>
            <w:r xmlns:w="http://schemas.openxmlformats.org/wordprocessingml/2006/main" w:rsidRPr="00532D6C">
              <w:rPr>
                <w:rFonts w:ascii="GHEA Grapalat" w:eastAsia="Times New Roman" w:hAnsi="GHEA Grapalat" w:cs="Times New Roman"/>
                <w:sz w:val="18"/>
                <w:szCs w:val="24"/>
                <w:lang w:val="es-ES"/>
              </w:rPr>
              <w:t xml:space="preserve">**</w:t>
            </w:r>
          </w:p>
        </w:tc>
      </w:tr>
      <w:tr w:rsidR="003A21E6" w:rsidRPr="00532D6C" w:rsidTr="00532D6C">
        <w:trPr>
          <w:trHeight w:val="1538"/>
        </w:trPr>
        <w:tc>
          <w:tcPr>
            <w:tcW w:w="1812" w:type="dxa"/>
          </w:tcPr>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4"/>
                <w:lang w:val="es-ES"/>
              </w:rPr>
            </w:pPr>
          </w:p>
        </w:tc>
        <w:tc>
          <w:tcPr>
            <w:tcW w:w="2323" w:type="dxa"/>
          </w:tcPr>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4"/>
                <w:lang w:val="es-ES"/>
              </w:rPr>
            </w:pPr>
          </w:p>
        </w:tc>
        <w:tc>
          <w:tcPr>
            <w:tcW w:w="2085" w:type="dxa"/>
          </w:tcPr>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4"/>
                <w:lang w:val="es-ES"/>
              </w:rPr>
            </w:pPr>
          </w:p>
        </w:tc>
        <w:tc>
          <w:tcPr>
            <w:tcW w:w="470" w:type="dxa"/>
            <w:textDirection w:val="btLr"/>
            <w:vAlign w:val="center"/>
          </w:tcPr>
          <w:p w:rsidR="00532D6C" w:rsidRPr="00532D6C" w:rsidRDefault="00532D6C" w:rsidP="00106D44">
            <w:pPr xmlns:w="http://schemas.openxmlformats.org/wordprocessingml/2006/main">
              <w:tabs>
                <w:tab w:val="left" w:pos="426"/>
              </w:tabs>
              <w:spacing w:after="0" w:line="240" w:lineRule="auto"/>
              <w:ind w:right="-7"/>
              <w:jc w:val="center"/>
              <w:rPr>
                <w:rFonts w:ascii="GHEA Grapalat" w:eastAsia="Times New Roman" w:hAnsi="GHEA Grapalat" w:cs="Times New Roman"/>
                <w:sz w:val="18"/>
                <w:lang w:val="pt-BR"/>
              </w:rPr>
            </w:pPr>
            <w:r xmlns:w="http://schemas.openxmlformats.org/wordprocessingml/2006/main" w:rsidRPr="00532D6C">
              <w:rPr>
                <w:rFonts w:ascii="GHEA Grapalat" w:eastAsia="Times New Roman" w:hAnsi="GHEA Grapalat" w:cs="Arial"/>
                <w:sz w:val="18"/>
                <w:lang w:val="pt-BR"/>
              </w:rPr>
              <w:t xml:space="preserve">january</w:t>
            </w:r>
          </w:p>
        </w:tc>
        <w:tc>
          <w:tcPr>
            <w:tcW w:w="470" w:type="dxa"/>
            <w:textDirection w:val="btLr"/>
            <w:vAlign w:val="center"/>
          </w:tcPr>
          <w:p w:rsidR="00532D6C" w:rsidRPr="00532D6C" w:rsidRDefault="00532D6C" w:rsidP="00106D44">
            <w:pPr xmlns:w="http://schemas.openxmlformats.org/wordprocessingml/2006/main">
              <w:tabs>
                <w:tab w:val="left" w:pos="426"/>
              </w:tabs>
              <w:spacing w:after="0" w:line="240" w:lineRule="auto"/>
              <w:ind w:right="-7"/>
              <w:jc w:val="center"/>
              <w:rPr>
                <w:rFonts w:ascii="GHEA Grapalat" w:eastAsia="Times New Roman" w:hAnsi="GHEA Grapalat" w:cs="Sylfaen"/>
                <w:sz w:val="18"/>
                <w:lang w:val="pt-BR"/>
              </w:rPr>
            </w:pPr>
            <w:r xmlns:w="http://schemas.openxmlformats.org/wordprocessingml/2006/main" w:rsidRPr="00532D6C">
              <w:rPr>
                <w:rFonts w:ascii="GHEA Grapalat" w:eastAsia="Times New Roman" w:hAnsi="GHEA Grapalat" w:cs="Arial"/>
                <w:sz w:val="18"/>
                <w:lang w:val="pt-BR"/>
              </w:rPr>
              <w:t xml:space="preserve">February</w:t>
            </w:r>
          </w:p>
        </w:tc>
        <w:tc>
          <w:tcPr>
            <w:tcW w:w="685" w:type="dxa"/>
            <w:textDirection w:val="btLr"/>
            <w:vAlign w:val="center"/>
          </w:tcPr>
          <w:p w:rsidR="00532D6C" w:rsidRPr="00532D6C" w:rsidRDefault="00532D6C" w:rsidP="00106D44">
            <w:pPr xmlns:w="http://schemas.openxmlformats.org/wordprocessingml/2006/main">
              <w:tabs>
                <w:tab w:val="left" w:pos="426"/>
              </w:tabs>
              <w:spacing w:after="0" w:line="240" w:lineRule="auto"/>
              <w:ind w:right="-7"/>
              <w:jc w:val="center"/>
              <w:rPr>
                <w:rFonts w:ascii="GHEA Grapalat" w:eastAsia="Times New Roman" w:hAnsi="GHEA Grapalat" w:cs="Times New Roman"/>
                <w:sz w:val="18"/>
                <w:lang w:val="pt-BR"/>
              </w:rPr>
            </w:pPr>
            <w:r xmlns:w="http://schemas.openxmlformats.org/wordprocessingml/2006/main" w:rsidRPr="00532D6C">
              <w:rPr>
                <w:rFonts w:ascii="GHEA Grapalat" w:eastAsia="Times New Roman" w:hAnsi="GHEA Grapalat" w:cs="Arial"/>
                <w:sz w:val="18"/>
                <w:lang w:val="pt-BR"/>
              </w:rPr>
              <w:t xml:space="preserve">march</w:t>
            </w:r>
          </w:p>
        </w:tc>
        <w:tc>
          <w:tcPr>
            <w:tcW w:w="685" w:type="dxa"/>
            <w:textDirection w:val="btLr"/>
            <w:vAlign w:val="center"/>
          </w:tcPr>
          <w:p w:rsidR="00532D6C" w:rsidRPr="00532D6C" w:rsidRDefault="00532D6C" w:rsidP="00106D44">
            <w:pPr xmlns:w="http://schemas.openxmlformats.org/wordprocessingml/2006/main">
              <w:tabs>
                <w:tab w:val="left" w:pos="426"/>
              </w:tabs>
              <w:spacing w:after="0" w:line="240" w:lineRule="auto"/>
              <w:ind w:right="-7"/>
              <w:jc w:val="center"/>
              <w:rPr>
                <w:rFonts w:ascii="GHEA Grapalat" w:eastAsia="Times New Roman" w:hAnsi="GHEA Grapalat" w:cs="Sylfaen"/>
                <w:sz w:val="18"/>
                <w:lang w:val="pt-BR"/>
              </w:rPr>
            </w:pPr>
            <w:r xmlns:w="http://schemas.openxmlformats.org/wordprocessingml/2006/main" w:rsidRPr="00532D6C">
              <w:rPr>
                <w:rFonts w:ascii="GHEA Grapalat" w:eastAsia="Times New Roman" w:hAnsi="GHEA Grapalat" w:cs="Arial"/>
                <w:sz w:val="18"/>
                <w:lang w:val="pt-BR"/>
              </w:rPr>
              <w:t xml:space="preserve">april</w:t>
            </w:r>
          </w:p>
        </w:tc>
        <w:tc>
          <w:tcPr>
            <w:tcW w:w="685" w:type="dxa"/>
            <w:textDirection w:val="btLr"/>
            <w:vAlign w:val="center"/>
          </w:tcPr>
          <w:p w:rsidR="00532D6C" w:rsidRPr="00532D6C" w:rsidRDefault="00532D6C" w:rsidP="00106D44">
            <w:pPr xmlns:w="http://schemas.openxmlformats.org/wordprocessingml/2006/main">
              <w:tabs>
                <w:tab w:val="left" w:pos="426"/>
              </w:tabs>
              <w:spacing w:after="0" w:line="240" w:lineRule="auto"/>
              <w:ind w:right="-7"/>
              <w:jc w:val="center"/>
              <w:rPr>
                <w:rFonts w:ascii="GHEA Grapalat" w:eastAsia="Times New Roman" w:hAnsi="GHEA Grapalat" w:cs="Times New Roman"/>
                <w:sz w:val="18"/>
                <w:lang w:val="pt-BR"/>
              </w:rPr>
            </w:pPr>
            <w:r xmlns:w="http://schemas.openxmlformats.org/wordprocessingml/2006/main" w:rsidRPr="00532D6C">
              <w:rPr>
                <w:rFonts w:ascii="GHEA Grapalat" w:eastAsia="Times New Roman" w:hAnsi="GHEA Grapalat" w:cs="Arial"/>
                <w:sz w:val="18"/>
                <w:lang w:val="pt-BR"/>
              </w:rPr>
              <w:t xml:space="preserve">may</w:t>
            </w:r>
          </w:p>
        </w:tc>
        <w:tc>
          <w:tcPr>
            <w:tcW w:w="685" w:type="dxa"/>
            <w:textDirection w:val="btLr"/>
            <w:vAlign w:val="center"/>
          </w:tcPr>
          <w:p w:rsidR="00532D6C" w:rsidRPr="00532D6C" w:rsidRDefault="00532D6C" w:rsidP="00106D44">
            <w:pPr xmlns:w="http://schemas.openxmlformats.org/wordprocessingml/2006/main">
              <w:tabs>
                <w:tab w:val="left" w:pos="426"/>
              </w:tabs>
              <w:spacing w:after="0" w:line="240" w:lineRule="auto"/>
              <w:ind w:right="-7"/>
              <w:jc w:val="center"/>
              <w:rPr>
                <w:rFonts w:ascii="GHEA Grapalat" w:eastAsia="Times New Roman" w:hAnsi="GHEA Grapalat" w:cs="Times New Roman"/>
                <w:sz w:val="18"/>
                <w:lang w:val="pt-BR"/>
              </w:rPr>
            </w:pPr>
            <w:r xmlns:w="http://schemas.openxmlformats.org/wordprocessingml/2006/main" w:rsidRPr="00532D6C">
              <w:rPr>
                <w:rFonts w:ascii="GHEA Grapalat" w:eastAsia="Times New Roman" w:hAnsi="GHEA Grapalat" w:cs="Arial"/>
                <w:sz w:val="18"/>
                <w:lang w:val="pt-BR"/>
              </w:rPr>
              <w:t xml:space="preserve">june</w:t>
            </w:r>
          </w:p>
        </w:tc>
        <w:tc>
          <w:tcPr>
            <w:tcW w:w="685" w:type="dxa"/>
            <w:textDirection w:val="btLr"/>
            <w:vAlign w:val="center"/>
          </w:tcPr>
          <w:p w:rsidR="00532D6C" w:rsidRPr="00532D6C" w:rsidRDefault="00532D6C" w:rsidP="00106D44">
            <w:pPr xmlns:w="http://schemas.openxmlformats.org/wordprocessingml/2006/main">
              <w:tabs>
                <w:tab w:val="left" w:pos="426"/>
              </w:tabs>
              <w:spacing w:after="0" w:line="240" w:lineRule="auto"/>
              <w:ind w:right="-7"/>
              <w:jc w:val="center"/>
              <w:rPr>
                <w:rFonts w:ascii="GHEA Grapalat" w:eastAsia="Times New Roman" w:hAnsi="GHEA Grapalat" w:cs="Times New Roman"/>
                <w:sz w:val="18"/>
                <w:lang w:val="pt-BR"/>
              </w:rPr>
            </w:pPr>
            <w:r xmlns:w="http://schemas.openxmlformats.org/wordprocessingml/2006/main" w:rsidRPr="00532D6C">
              <w:rPr>
                <w:rFonts w:ascii="GHEA Grapalat" w:eastAsia="Times New Roman" w:hAnsi="GHEA Grapalat" w:cs="Arial"/>
                <w:sz w:val="18"/>
                <w:lang w:val="pt-BR"/>
              </w:rPr>
              <w:t xml:space="preserve">July</w:t>
            </w:r>
            <w:r xmlns:w="http://schemas.openxmlformats.org/wordprocessingml/2006/main" w:rsidRPr="00532D6C">
              <w:rPr>
                <w:rFonts w:ascii="GHEA Grapalat" w:eastAsia="Times New Roman" w:hAnsi="GHEA Grapalat" w:cs="Times Armenian"/>
                <w:sz w:val="18"/>
                <w:lang w:val="pt-BR"/>
              </w:rPr>
              <w:t xml:space="preserve"> </w:t>
            </w:r>
          </w:p>
        </w:tc>
        <w:tc>
          <w:tcPr>
            <w:tcW w:w="685" w:type="dxa"/>
            <w:textDirection w:val="btLr"/>
            <w:vAlign w:val="center"/>
          </w:tcPr>
          <w:p w:rsidR="00532D6C" w:rsidRPr="00532D6C" w:rsidRDefault="00532D6C" w:rsidP="00106D44">
            <w:pPr xmlns:w="http://schemas.openxmlformats.org/wordprocessingml/2006/main">
              <w:tabs>
                <w:tab w:val="left" w:pos="426"/>
              </w:tabs>
              <w:spacing w:after="0" w:line="240" w:lineRule="auto"/>
              <w:ind w:right="-7"/>
              <w:jc w:val="center"/>
              <w:rPr>
                <w:rFonts w:ascii="GHEA Grapalat" w:eastAsia="Times New Roman" w:hAnsi="GHEA Grapalat" w:cs="Times New Roman"/>
                <w:sz w:val="18"/>
                <w:lang w:val="pt-BR"/>
              </w:rPr>
            </w:pPr>
            <w:r xmlns:w="http://schemas.openxmlformats.org/wordprocessingml/2006/main" w:rsidRPr="00532D6C">
              <w:rPr>
                <w:rFonts w:ascii="GHEA Grapalat" w:eastAsia="Times New Roman" w:hAnsi="GHEA Grapalat" w:cs="Arial"/>
                <w:sz w:val="18"/>
                <w:lang w:val="pt-BR"/>
              </w:rPr>
              <w:t xml:space="preserve">august</w:t>
            </w:r>
          </w:p>
        </w:tc>
        <w:tc>
          <w:tcPr>
            <w:tcW w:w="685" w:type="dxa"/>
            <w:textDirection w:val="btLr"/>
            <w:vAlign w:val="center"/>
          </w:tcPr>
          <w:p w:rsidR="00532D6C" w:rsidRPr="00532D6C" w:rsidRDefault="00532D6C" w:rsidP="00106D44">
            <w:pPr xmlns:w="http://schemas.openxmlformats.org/wordprocessingml/2006/main">
              <w:tabs>
                <w:tab w:val="left" w:pos="426"/>
              </w:tabs>
              <w:spacing w:after="0" w:line="240" w:lineRule="auto"/>
              <w:ind w:right="-7"/>
              <w:jc w:val="center"/>
              <w:rPr>
                <w:rFonts w:ascii="GHEA Grapalat" w:eastAsia="Times New Roman" w:hAnsi="GHEA Grapalat" w:cs="Times New Roman"/>
                <w:sz w:val="18"/>
                <w:lang w:val="pt-BR"/>
              </w:rPr>
            </w:pPr>
            <w:r xmlns:w="http://schemas.openxmlformats.org/wordprocessingml/2006/main" w:rsidRPr="00532D6C">
              <w:rPr>
                <w:rFonts w:ascii="GHEA Grapalat" w:eastAsia="Times New Roman" w:hAnsi="GHEA Grapalat" w:cs="Arial"/>
                <w:sz w:val="18"/>
                <w:lang w:val="pt-BR"/>
              </w:rPr>
              <w:t xml:space="preserve">September</w:t>
            </w:r>
            <w:r xmlns:w="http://schemas.openxmlformats.org/wordprocessingml/2006/main" w:rsidRPr="00532D6C">
              <w:rPr>
                <w:rFonts w:ascii="GHEA Grapalat" w:eastAsia="Times New Roman" w:hAnsi="GHEA Grapalat" w:cs="Times Armenian"/>
                <w:sz w:val="18"/>
                <w:lang w:val="pt-BR"/>
              </w:rPr>
              <w:t xml:space="preserve"> </w:t>
            </w:r>
          </w:p>
        </w:tc>
        <w:tc>
          <w:tcPr>
            <w:tcW w:w="685" w:type="dxa"/>
            <w:textDirection w:val="btLr"/>
            <w:vAlign w:val="center"/>
          </w:tcPr>
          <w:p w:rsidR="00532D6C" w:rsidRPr="00532D6C" w:rsidRDefault="00532D6C" w:rsidP="00106D44">
            <w:pPr xmlns:w="http://schemas.openxmlformats.org/wordprocessingml/2006/main">
              <w:tabs>
                <w:tab w:val="left" w:pos="426"/>
              </w:tabs>
              <w:spacing w:after="0" w:line="240" w:lineRule="auto"/>
              <w:ind w:right="-7"/>
              <w:jc w:val="center"/>
              <w:rPr>
                <w:rFonts w:ascii="GHEA Grapalat" w:eastAsia="Times New Roman" w:hAnsi="GHEA Grapalat" w:cs="Times New Roman"/>
                <w:sz w:val="18"/>
                <w:lang w:val="pt-BR"/>
              </w:rPr>
            </w:pPr>
            <w:r xmlns:w="http://schemas.openxmlformats.org/wordprocessingml/2006/main" w:rsidRPr="00532D6C">
              <w:rPr>
                <w:rFonts w:ascii="GHEA Grapalat" w:eastAsia="Times New Roman" w:hAnsi="GHEA Grapalat" w:cs="Arial"/>
                <w:sz w:val="18"/>
                <w:lang w:val="pt-BR"/>
              </w:rPr>
              <w:t xml:space="preserve">October</w:t>
            </w:r>
          </w:p>
        </w:tc>
        <w:tc>
          <w:tcPr>
            <w:tcW w:w="685" w:type="dxa"/>
            <w:textDirection w:val="btLr"/>
            <w:vAlign w:val="center"/>
          </w:tcPr>
          <w:p w:rsidR="00532D6C" w:rsidRPr="00532D6C" w:rsidRDefault="00532D6C" w:rsidP="00106D44">
            <w:pPr xmlns:w="http://schemas.openxmlformats.org/wordprocessingml/2006/main">
              <w:tabs>
                <w:tab w:val="left" w:pos="426"/>
              </w:tabs>
              <w:spacing w:after="0" w:line="240" w:lineRule="auto"/>
              <w:ind w:right="-7"/>
              <w:jc w:val="center"/>
              <w:rPr>
                <w:rFonts w:ascii="GHEA Grapalat" w:eastAsia="Times New Roman" w:hAnsi="GHEA Grapalat" w:cs="Times New Roman"/>
                <w:sz w:val="18"/>
                <w:lang w:val="pt-BR"/>
              </w:rPr>
            </w:pPr>
            <w:r xmlns:w="http://schemas.openxmlformats.org/wordprocessingml/2006/main" w:rsidRPr="00532D6C">
              <w:rPr>
                <w:rFonts w:ascii="GHEA Grapalat" w:eastAsia="Times New Roman" w:hAnsi="GHEA Grapalat" w:cs="Times New Roman"/>
                <w:sz w:val="18"/>
                <w:szCs w:val="24"/>
                <w:lang w:val="en-US"/>
              </w:rPr>
              <w:t xml:space="preserve"> </w:t>
            </w:r>
            <w:r xmlns:w="http://schemas.openxmlformats.org/wordprocessingml/2006/main" w:rsidRPr="00532D6C">
              <w:rPr>
                <w:rFonts w:ascii="GHEA Grapalat" w:eastAsia="Times New Roman" w:hAnsi="GHEA Grapalat" w:cs="Arial"/>
                <w:sz w:val="18"/>
                <w:lang w:val="pt-BR"/>
              </w:rPr>
              <w:t xml:space="preserve">november</w:t>
            </w:r>
          </w:p>
        </w:tc>
        <w:tc>
          <w:tcPr>
            <w:tcW w:w="685" w:type="dxa"/>
            <w:textDirection w:val="btLr"/>
            <w:vAlign w:val="center"/>
          </w:tcPr>
          <w:p w:rsidR="00532D6C" w:rsidRPr="00532D6C" w:rsidRDefault="00532D6C" w:rsidP="00106D44">
            <w:pPr xmlns:w="http://schemas.openxmlformats.org/wordprocessingml/2006/main">
              <w:tabs>
                <w:tab w:val="left" w:pos="426"/>
              </w:tabs>
              <w:spacing w:after="0" w:line="240" w:lineRule="auto"/>
              <w:ind w:right="-7"/>
              <w:jc w:val="center"/>
              <w:rPr>
                <w:rFonts w:ascii="GHEA Grapalat" w:eastAsia="Times New Roman" w:hAnsi="GHEA Grapalat" w:cs="Times New Roman"/>
                <w:sz w:val="18"/>
                <w:lang w:val="pt-BR"/>
              </w:rPr>
            </w:pPr>
            <w:r xmlns:w="http://schemas.openxmlformats.org/wordprocessingml/2006/main" w:rsidRPr="00532D6C">
              <w:rPr>
                <w:rFonts w:ascii="GHEA Grapalat" w:eastAsia="Times New Roman" w:hAnsi="GHEA Grapalat" w:cs="Arial"/>
                <w:sz w:val="18"/>
                <w:lang w:val="pt-BR"/>
              </w:rPr>
              <w:t xml:space="preserve">december</w:t>
            </w:r>
          </w:p>
        </w:tc>
        <w:tc>
          <w:tcPr>
            <w:tcW w:w="1683" w:type="dxa"/>
            <w:vAlign w:val="center"/>
          </w:tcPr>
          <w:p w:rsidR="00532D6C" w:rsidRPr="00532D6C" w:rsidRDefault="00532D6C" w:rsidP="00106D44">
            <w:pPr xmlns:w="http://schemas.openxmlformats.org/wordprocessingml/2006/main">
              <w:tabs>
                <w:tab w:val="left" w:pos="426"/>
              </w:tabs>
              <w:spacing w:after="0" w:line="240" w:lineRule="auto"/>
              <w:ind w:right="-1"/>
              <w:jc w:val="center"/>
              <w:rPr>
                <w:rFonts w:ascii="GHEA Grapalat" w:eastAsia="Times New Roman" w:hAnsi="GHEA Grapalat" w:cs="Times New Roman"/>
                <w:sz w:val="18"/>
                <w:lang w:val="pt-BR"/>
              </w:rPr>
            </w:pPr>
            <w:r xmlns:w="http://schemas.openxmlformats.org/wordprocessingml/2006/main" w:rsidRPr="00532D6C">
              <w:rPr>
                <w:rFonts w:ascii="GHEA Grapalat" w:eastAsia="Times New Roman" w:hAnsi="GHEA Grapalat" w:cs="Arial"/>
                <w:sz w:val="18"/>
                <w:lang w:val="pt-BR"/>
              </w:rPr>
              <w:t xml:space="preserve">That's all</w:t>
            </w:r>
          </w:p>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24"/>
                <w:lang w:val="es-ES"/>
              </w:rPr>
            </w:pPr>
          </w:p>
        </w:tc>
      </w:tr>
      <w:tr w:rsidR="00C64296" w:rsidRPr="00532D6C" w:rsidTr="005522A6">
        <w:trPr>
          <w:trHeight w:val="1538"/>
        </w:trPr>
        <w:tc>
          <w:tcPr>
            <w:tcW w:w="1812" w:type="dxa"/>
            <w:vAlign w:val="center"/>
          </w:tcPr>
          <w:p w:rsidR="00C64296" w:rsidRPr="00532D6C" w:rsidRDefault="00C64296" w:rsidP="00C64296">
            <w:pPr xmlns:w="http://schemas.openxmlformats.org/wordprocessingml/2006/main">
              <w:tabs>
                <w:tab w:val="left" w:pos="426"/>
              </w:tabs>
              <w:spacing w:after="0" w:line="240" w:lineRule="auto"/>
              <w:jc w:val="center"/>
              <w:rPr>
                <w:rFonts w:ascii="GHEA Grapalat" w:eastAsia="Times New Roman" w:hAnsi="GHEA Grapalat" w:cs="Times New Roman"/>
                <w:sz w:val="20"/>
                <w:szCs w:val="24"/>
                <w:lang w:val="es-ES"/>
              </w:rPr>
            </w:pPr>
            <w:r xmlns:w="http://schemas.openxmlformats.org/wordprocessingml/2006/main" w:rsidRPr="00532D6C">
              <w:rPr>
                <w:rFonts w:ascii="GHEA Grapalat" w:eastAsia="Times New Roman" w:hAnsi="GHEA Grapalat" w:cs="Times New Roman"/>
                <w:sz w:val="20"/>
                <w:szCs w:val="24"/>
                <w:lang w:val="es-ES"/>
              </w:rPr>
              <w:t xml:space="preserve">1:</w:t>
            </w:r>
          </w:p>
        </w:tc>
        <w:tc>
          <w:tcPr>
            <w:tcW w:w="2323" w:type="dxa"/>
            <w:vAlign w:val="center"/>
          </w:tcPr>
          <w:p w:rsidR="00C64296" w:rsidRPr="00521B36" w:rsidRDefault="00C64296" w:rsidP="00C64296">
            <w:pPr xmlns:w="http://schemas.openxmlformats.org/wordprocessingml/2006/main">
              <w:tabs>
                <w:tab w:val="left" w:pos="426"/>
              </w:tabs>
              <w:spacing w:after="0" w:line="240" w:lineRule="auto"/>
              <w:jc w:val="center"/>
              <w:rPr>
                <w:rFonts w:eastAsia="Times New Roman" w:cs="Times New Roman"/>
                <w:sz w:val="20"/>
                <w:szCs w:val="24"/>
                <w:lang w:val="hy-AM"/>
              </w:rPr>
            </w:pPr>
            <w:r xmlns:w="http://schemas.openxmlformats.org/wordprocessingml/2006/main" w:rsidRPr="00BA7F42">
              <w:rPr>
                <w:rFonts w:ascii="GHEA Grapalat" w:eastAsia="Times New Roman" w:hAnsi="GHEA Grapalat" w:cs="Arial"/>
                <w:sz w:val="18"/>
                <w:szCs w:val="18"/>
                <w:lang w:val="hy-AM"/>
              </w:rPr>
              <w:t xml:space="preserve">09411710</w:t>
            </w:r>
          </w:p>
        </w:tc>
        <w:tc>
          <w:tcPr>
            <w:tcW w:w="2085" w:type="dxa"/>
            <w:vAlign w:val="center"/>
          </w:tcPr>
          <w:p w:rsidR="00C64296" w:rsidRPr="00BA7F42" w:rsidRDefault="00C64296" w:rsidP="00C64296">
            <w:pPr xmlns:w="http://schemas.openxmlformats.org/wordprocessingml/2006/main">
              <w:tabs>
                <w:tab w:val="left" w:pos="426"/>
              </w:tabs>
              <w:spacing w:after="0" w:line="240" w:lineRule="auto"/>
              <w:jc w:val="center"/>
              <w:rPr>
                <w:rFonts w:ascii="GHEA Grapalat" w:eastAsia="Times New Roman" w:hAnsi="GHEA Grapalat" w:cs="Times New Roman"/>
                <w:sz w:val="20"/>
                <w:szCs w:val="24"/>
                <w:lang w:val="en-US"/>
              </w:rPr>
            </w:pPr>
            <w:r xmlns:w="http://schemas.openxmlformats.org/wordprocessingml/2006/main" w:rsidRPr="00BA7F42">
              <w:rPr>
                <w:rFonts w:ascii="Arial" w:eastAsia="Times New Roman" w:hAnsi="Arial" w:cs="Arial"/>
                <w:sz w:val="18"/>
                <w:szCs w:val="18"/>
                <w:lang w:val="hy-AM"/>
              </w:rPr>
              <w:t xml:space="preserve">Pressed</w:t>
            </w:r>
            <w:r xmlns:w="http://schemas.openxmlformats.org/wordprocessingml/2006/main" w:rsidRPr="00BA7F42">
              <w:rPr>
                <w:rFonts w:ascii="GHEA Grapalat" w:eastAsia="Times New Roman" w:hAnsi="GHEA Grapalat" w:cs="Arial"/>
                <w:sz w:val="18"/>
                <w:szCs w:val="18"/>
              </w:rPr>
              <w:t xml:space="preserve"> </w:t>
            </w:r>
            <w:r xmlns:w="http://schemas.openxmlformats.org/wordprocessingml/2006/main" w:rsidRPr="00BA7F42">
              <w:rPr>
                <w:rFonts w:ascii="Arial" w:eastAsia="Times New Roman" w:hAnsi="Arial" w:cs="Arial"/>
                <w:sz w:val="18"/>
                <w:szCs w:val="18"/>
              </w:rPr>
              <w:t xml:space="preserve">natural</w:t>
            </w:r>
            <w:r xmlns:w="http://schemas.openxmlformats.org/wordprocessingml/2006/main" w:rsidRPr="00BA7F42">
              <w:rPr>
                <w:rFonts w:ascii="GHEA Grapalat" w:eastAsia="Times New Roman" w:hAnsi="GHEA Grapalat" w:cs="Arial"/>
                <w:sz w:val="18"/>
                <w:szCs w:val="18"/>
                <w:lang w:val="hy-AM"/>
              </w:rPr>
              <w:t xml:space="preserve"> </w:t>
            </w:r>
            <w:r xmlns:w="http://schemas.openxmlformats.org/wordprocessingml/2006/main" w:rsidRPr="00BA7F42">
              <w:rPr>
                <w:rFonts w:ascii="Arial" w:eastAsia="Times New Roman" w:hAnsi="Arial" w:cs="Arial"/>
                <w:sz w:val="18"/>
                <w:szCs w:val="18"/>
                <w:lang w:val="hy-AM"/>
              </w:rPr>
              <w:t xml:space="preserve">gas </w:t>
            </w:r>
            <w:r xmlns:w="http://schemas.openxmlformats.org/wordprocessingml/2006/main" w:rsidRPr="00BA7F42">
              <w:rPr>
                <w:rFonts w:ascii="GHEA Grapalat" w:eastAsia="Times New Roman" w:hAnsi="GHEA Grapalat" w:cs="Arial"/>
                <w:sz w:val="18"/>
                <w:szCs w:val="18"/>
              </w:rPr>
              <w:t xml:space="preserve">1:</w:t>
            </w:r>
          </w:p>
        </w:tc>
        <w:tc>
          <w:tcPr>
            <w:tcW w:w="470" w:type="dxa"/>
            <w:vAlign w:val="center"/>
          </w:tcPr>
          <w:p w:rsidR="00C64296" w:rsidRPr="00532D6C" w:rsidRDefault="00C64296" w:rsidP="00C64296">
            <w:pPr>
              <w:tabs>
                <w:tab w:val="left" w:pos="426"/>
              </w:tabs>
              <w:spacing w:after="0" w:line="240" w:lineRule="auto"/>
              <w:jc w:val="center"/>
              <w:rPr>
                <w:rFonts w:ascii="GHEA Grapalat" w:eastAsia="Times New Roman" w:hAnsi="GHEA Grapalat" w:cs="Times New Roman"/>
                <w:sz w:val="20"/>
                <w:szCs w:val="24"/>
                <w:lang w:val="pt-BR"/>
              </w:rPr>
            </w:pPr>
          </w:p>
          <w:p w:rsidR="00C64296" w:rsidRPr="00532D6C" w:rsidRDefault="00C64296" w:rsidP="00C64296">
            <w:pPr xmlns:w="http://schemas.openxmlformats.org/wordprocessingml/2006/main">
              <w:tabs>
                <w:tab w:val="left" w:pos="426"/>
              </w:tabs>
              <w:spacing w:after="0" w:line="240" w:lineRule="auto"/>
              <w:rPr>
                <w:rFonts w:ascii="GHEA Grapalat" w:eastAsia="Times New Roman" w:hAnsi="GHEA Grapalat" w:cs="Times New Roman"/>
                <w:sz w:val="24"/>
                <w:szCs w:val="24"/>
                <w:lang w:val="pt-BR"/>
              </w:rPr>
            </w:pPr>
            <w:r xmlns:w="http://schemas.openxmlformats.org/wordprocessingml/2006/main">
              <w:rPr>
                <w:rFonts w:eastAsia="Times New Roman" w:cs="Times New Roman"/>
                <w:sz w:val="20"/>
                <w:szCs w:val="24"/>
                <w:lang w:val="hy-AM"/>
              </w:rPr>
              <w:t xml:space="preserve">8.3 </w:t>
            </w:r>
            <w:r xmlns:w="http://schemas.openxmlformats.org/wordprocessingml/2006/main" w:rsidRPr="00532D6C">
              <w:rPr>
                <w:rFonts w:ascii="GHEA Grapalat" w:eastAsia="Times New Roman" w:hAnsi="GHEA Grapalat" w:cs="Times New Roman"/>
                <w:sz w:val="20"/>
                <w:szCs w:val="24"/>
                <w:lang w:val="pt-BR"/>
              </w:rPr>
              <w:t xml:space="preserve">%</w:t>
            </w:r>
          </w:p>
        </w:tc>
        <w:tc>
          <w:tcPr>
            <w:tcW w:w="470" w:type="dxa"/>
            <w:vAlign w:val="center"/>
          </w:tcPr>
          <w:p w:rsidR="00C64296" w:rsidRPr="00532D6C" w:rsidRDefault="00C64296" w:rsidP="00C64296">
            <w:pPr>
              <w:tabs>
                <w:tab w:val="left" w:pos="426"/>
              </w:tabs>
              <w:spacing w:after="0" w:line="240" w:lineRule="auto"/>
              <w:jc w:val="center"/>
              <w:rPr>
                <w:rFonts w:ascii="GHEA Grapalat" w:eastAsia="Times New Roman" w:hAnsi="GHEA Grapalat" w:cs="Times New Roman"/>
                <w:sz w:val="20"/>
                <w:szCs w:val="24"/>
                <w:lang w:val="pt-BR"/>
              </w:rPr>
            </w:pPr>
          </w:p>
          <w:p w:rsidR="00C64296" w:rsidRPr="00532D6C" w:rsidRDefault="00C64296" w:rsidP="00C64296">
            <w:pPr xmlns:w="http://schemas.openxmlformats.org/wordprocessingml/2006/main">
              <w:tabs>
                <w:tab w:val="left" w:pos="426"/>
              </w:tabs>
              <w:spacing w:after="0" w:line="240" w:lineRule="auto"/>
              <w:jc w:val="center"/>
              <w:rPr>
                <w:rFonts w:ascii="GHEA Grapalat" w:eastAsia="Times New Roman" w:hAnsi="GHEA Grapalat" w:cs="Times New Roman"/>
                <w:sz w:val="24"/>
                <w:szCs w:val="24"/>
                <w:lang w:val="pt-BR"/>
              </w:rPr>
            </w:pPr>
            <w:r xmlns:w="http://schemas.openxmlformats.org/wordprocessingml/2006/main">
              <w:rPr>
                <w:rFonts w:eastAsia="Times New Roman" w:cs="Times New Roman"/>
                <w:sz w:val="20"/>
                <w:szCs w:val="24"/>
                <w:lang w:val="hy-AM"/>
              </w:rPr>
              <w:t xml:space="preserve">16.6 </w:t>
            </w:r>
            <w:r xmlns:w="http://schemas.openxmlformats.org/wordprocessingml/2006/main" w:rsidRPr="00532D6C">
              <w:rPr>
                <w:rFonts w:ascii="GHEA Grapalat" w:eastAsia="Times New Roman" w:hAnsi="GHEA Grapalat" w:cs="Times New Roman"/>
                <w:sz w:val="20"/>
                <w:szCs w:val="24"/>
                <w:lang w:val="pt-BR"/>
              </w:rPr>
              <w:t xml:space="preserve">%</w:t>
            </w:r>
          </w:p>
        </w:tc>
        <w:tc>
          <w:tcPr>
            <w:tcW w:w="685" w:type="dxa"/>
            <w:vAlign w:val="center"/>
          </w:tcPr>
          <w:p w:rsidR="00C64296" w:rsidRPr="00532D6C" w:rsidRDefault="00C64296" w:rsidP="00C64296">
            <w:pPr xmlns:w="http://schemas.openxmlformats.org/wordprocessingml/2006/main">
              <w:tabs>
                <w:tab w:val="left" w:pos="426"/>
              </w:tabs>
              <w:spacing w:after="0" w:line="240" w:lineRule="auto"/>
              <w:jc w:val="center"/>
              <w:rPr>
                <w:rFonts w:ascii="GHEA Grapalat" w:eastAsia="Times New Roman" w:hAnsi="GHEA Grapalat" w:cs="Times New Roman"/>
                <w:sz w:val="24"/>
                <w:szCs w:val="24"/>
                <w:lang w:val="en-US"/>
              </w:rPr>
            </w:pPr>
            <w:r xmlns:w="http://schemas.openxmlformats.org/wordprocessingml/2006/main">
              <w:rPr>
                <w:rFonts w:eastAsia="Times New Roman" w:cs="Times New Roman"/>
                <w:sz w:val="20"/>
                <w:szCs w:val="24"/>
                <w:lang w:val="hy-AM"/>
              </w:rPr>
              <w:t xml:space="preserve">25 </w:t>
            </w:r>
            <w:r xmlns:w="http://schemas.openxmlformats.org/wordprocessingml/2006/main" w:rsidRPr="00532D6C">
              <w:rPr>
                <w:rFonts w:ascii="GHEA Grapalat" w:eastAsia="Times New Roman" w:hAnsi="GHEA Grapalat" w:cs="Times New Roman"/>
                <w:sz w:val="20"/>
                <w:szCs w:val="24"/>
                <w:lang w:val="pt-BR"/>
              </w:rPr>
              <w:t xml:space="preserve">%</w:t>
            </w:r>
          </w:p>
        </w:tc>
        <w:tc>
          <w:tcPr>
            <w:tcW w:w="685" w:type="dxa"/>
            <w:vAlign w:val="center"/>
          </w:tcPr>
          <w:p w:rsidR="00C64296" w:rsidRDefault="00C64296" w:rsidP="00C64296">
            <w:pPr>
              <w:tabs>
                <w:tab w:val="left" w:pos="426"/>
              </w:tabs>
              <w:spacing w:after="0" w:line="240" w:lineRule="auto"/>
              <w:jc w:val="center"/>
              <w:rPr>
                <w:rFonts w:eastAsia="Times New Roman" w:cs="Times New Roman"/>
                <w:sz w:val="20"/>
                <w:szCs w:val="24"/>
                <w:lang w:val="hy-AM"/>
              </w:rPr>
            </w:pPr>
          </w:p>
          <w:p w:rsidR="00C64296" w:rsidRPr="00532D6C" w:rsidRDefault="00C64296" w:rsidP="00C64296">
            <w:pPr xmlns:w="http://schemas.openxmlformats.org/wordprocessingml/2006/main">
              <w:tabs>
                <w:tab w:val="left" w:pos="426"/>
              </w:tabs>
              <w:spacing w:after="0" w:line="240" w:lineRule="auto"/>
              <w:jc w:val="center"/>
              <w:rPr>
                <w:rFonts w:ascii="GHEA Grapalat" w:eastAsia="Times New Roman" w:hAnsi="GHEA Grapalat" w:cs="Times New Roman"/>
                <w:sz w:val="24"/>
                <w:szCs w:val="24"/>
                <w:lang w:val="en-US"/>
              </w:rPr>
            </w:pPr>
            <w:r xmlns:w="http://schemas.openxmlformats.org/wordprocessingml/2006/main">
              <w:rPr>
                <w:rFonts w:eastAsia="Times New Roman" w:cs="Times New Roman"/>
                <w:sz w:val="20"/>
                <w:szCs w:val="24"/>
                <w:lang w:val="hy-AM"/>
              </w:rPr>
              <w:t xml:space="preserve">33.3 </w:t>
            </w:r>
            <w:r xmlns:w="http://schemas.openxmlformats.org/wordprocessingml/2006/main" w:rsidRPr="00532D6C">
              <w:rPr>
                <w:rFonts w:ascii="GHEA Grapalat" w:eastAsia="Times New Roman" w:hAnsi="GHEA Grapalat" w:cs="Times New Roman"/>
                <w:sz w:val="20"/>
                <w:szCs w:val="24"/>
                <w:lang w:val="pt-BR"/>
              </w:rPr>
              <w:t xml:space="preserve">%</w:t>
            </w:r>
          </w:p>
        </w:tc>
        <w:tc>
          <w:tcPr>
            <w:tcW w:w="685" w:type="dxa"/>
            <w:vAlign w:val="center"/>
          </w:tcPr>
          <w:p w:rsidR="00C64296" w:rsidRDefault="00C64296" w:rsidP="00C64296">
            <w:pPr>
              <w:tabs>
                <w:tab w:val="left" w:pos="426"/>
              </w:tabs>
              <w:spacing w:after="0" w:line="240" w:lineRule="auto"/>
              <w:jc w:val="center"/>
              <w:rPr>
                <w:rFonts w:eastAsia="Times New Roman" w:cs="Times New Roman"/>
                <w:sz w:val="20"/>
                <w:szCs w:val="24"/>
                <w:lang w:val="hy-AM"/>
              </w:rPr>
            </w:pPr>
          </w:p>
          <w:p w:rsidR="00C64296" w:rsidRPr="00532D6C" w:rsidRDefault="00C64296" w:rsidP="00C64296">
            <w:pPr xmlns:w="http://schemas.openxmlformats.org/wordprocessingml/2006/main">
              <w:tabs>
                <w:tab w:val="left" w:pos="426"/>
              </w:tabs>
              <w:spacing w:after="0" w:line="240" w:lineRule="auto"/>
              <w:jc w:val="center"/>
              <w:rPr>
                <w:rFonts w:ascii="GHEA Grapalat" w:eastAsia="Times New Roman" w:hAnsi="GHEA Grapalat" w:cs="Times New Roman"/>
                <w:sz w:val="24"/>
                <w:szCs w:val="24"/>
                <w:lang w:val="en-US"/>
              </w:rPr>
            </w:pPr>
            <w:r xmlns:w="http://schemas.openxmlformats.org/wordprocessingml/2006/main">
              <w:rPr>
                <w:rFonts w:eastAsia="Times New Roman" w:cs="Times New Roman"/>
                <w:sz w:val="20"/>
                <w:szCs w:val="24"/>
                <w:lang w:val="hy-AM"/>
              </w:rPr>
              <w:t xml:space="preserve">41.6 </w:t>
            </w:r>
            <w:r xmlns:w="http://schemas.openxmlformats.org/wordprocessingml/2006/main" w:rsidRPr="00532D6C">
              <w:rPr>
                <w:rFonts w:ascii="GHEA Grapalat" w:eastAsia="Times New Roman" w:hAnsi="GHEA Grapalat" w:cs="Times New Roman"/>
                <w:sz w:val="20"/>
                <w:szCs w:val="24"/>
                <w:lang w:val="pt-BR"/>
              </w:rPr>
              <w:t xml:space="preserve">%</w:t>
            </w:r>
          </w:p>
        </w:tc>
        <w:tc>
          <w:tcPr>
            <w:tcW w:w="685" w:type="dxa"/>
            <w:vAlign w:val="center"/>
          </w:tcPr>
          <w:p w:rsidR="00C64296" w:rsidRPr="00532D6C" w:rsidRDefault="00C64296" w:rsidP="00C64296">
            <w:pPr xmlns:w="http://schemas.openxmlformats.org/wordprocessingml/2006/main">
              <w:tabs>
                <w:tab w:val="left" w:pos="426"/>
              </w:tabs>
              <w:spacing w:after="0" w:line="240" w:lineRule="auto"/>
              <w:jc w:val="center"/>
              <w:rPr>
                <w:rFonts w:ascii="GHEA Grapalat" w:eastAsia="Times New Roman" w:hAnsi="GHEA Grapalat" w:cs="Times New Roman"/>
                <w:sz w:val="24"/>
                <w:szCs w:val="24"/>
                <w:lang w:val="en-US"/>
              </w:rPr>
            </w:pPr>
            <w:r xmlns:w="http://schemas.openxmlformats.org/wordprocessingml/2006/main">
              <w:rPr>
                <w:rFonts w:eastAsia="Times New Roman" w:cs="Times New Roman"/>
                <w:sz w:val="20"/>
                <w:szCs w:val="24"/>
                <w:lang w:val="hy-AM"/>
              </w:rPr>
              <w:t xml:space="preserve">50 </w:t>
            </w:r>
            <w:r xmlns:w="http://schemas.openxmlformats.org/wordprocessingml/2006/main" w:rsidRPr="00532D6C">
              <w:rPr>
                <w:rFonts w:ascii="GHEA Grapalat" w:eastAsia="Times New Roman" w:hAnsi="GHEA Grapalat" w:cs="Times New Roman"/>
                <w:sz w:val="20"/>
                <w:szCs w:val="24"/>
                <w:lang w:val="pt-BR"/>
              </w:rPr>
              <w:t xml:space="preserve">%</w:t>
            </w:r>
          </w:p>
        </w:tc>
        <w:tc>
          <w:tcPr>
            <w:tcW w:w="685" w:type="dxa"/>
            <w:vAlign w:val="center"/>
          </w:tcPr>
          <w:p w:rsidR="00C64296" w:rsidRDefault="00C64296" w:rsidP="00C64296">
            <w:pPr>
              <w:tabs>
                <w:tab w:val="left" w:pos="426"/>
              </w:tabs>
              <w:spacing w:after="0" w:line="240" w:lineRule="auto"/>
              <w:jc w:val="center"/>
              <w:rPr>
                <w:rFonts w:eastAsia="Times New Roman" w:cs="Times New Roman"/>
                <w:sz w:val="20"/>
                <w:szCs w:val="24"/>
                <w:lang w:val="hy-AM"/>
              </w:rPr>
            </w:pPr>
          </w:p>
          <w:p w:rsidR="00C64296" w:rsidRPr="00532D6C" w:rsidRDefault="00C64296" w:rsidP="00C64296">
            <w:pPr xmlns:w="http://schemas.openxmlformats.org/wordprocessingml/2006/main">
              <w:tabs>
                <w:tab w:val="left" w:pos="426"/>
              </w:tabs>
              <w:spacing w:after="0" w:line="240" w:lineRule="auto"/>
              <w:jc w:val="center"/>
              <w:rPr>
                <w:rFonts w:ascii="GHEA Grapalat" w:eastAsia="Times New Roman" w:hAnsi="GHEA Grapalat" w:cs="Times New Roman"/>
                <w:sz w:val="24"/>
                <w:szCs w:val="24"/>
                <w:lang w:val="en-US"/>
              </w:rPr>
            </w:pPr>
            <w:r xmlns:w="http://schemas.openxmlformats.org/wordprocessingml/2006/main">
              <w:rPr>
                <w:rFonts w:eastAsia="Times New Roman" w:cs="Times New Roman"/>
                <w:sz w:val="20"/>
                <w:szCs w:val="24"/>
                <w:lang w:val="hy-AM"/>
              </w:rPr>
              <w:t xml:space="preserve">58.3 </w:t>
            </w:r>
            <w:r xmlns:w="http://schemas.openxmlformats.org/wordprocessingml/2006/main" w:rsidRPr="00532D6C">
              <w:rPr>
                <w:rFonts w:ascii="GHEA Grapalat" w:eastAsia="Times New Roman" w:hAnsi="GHEA Grapalat" w:cs="Times New Roman"/>
                <w:sz w:val="20"/>
                <w:szCs w:val="24"/>
                <w:lang w:val="pt-BR"/>
              </w:rPr>
              <w:t xml:space="preserve">%</w:t>
            </w:r>
          </w:p>
        </w:tc>
        <w:tc>
          <w:tcPr>
            <w:tcW w:w="685" w:type="dxa"/>
            <w:vAlign w:val="center"/>
          </w:tcPr>
          <w:p w:rsidR="00C64296" w:rsidRDefault="00C64296" w:rsidP="00C64296">
            <w:pPr>
              <w:tabs>
                <w:tab w:val="left" w:pos="426"/>
              </w:tabs>
              <w:spacing w:after="0" w:line="240" w:lineRule="auto"/>
              <w:jc w:val="center"/>
              <w:rPr>
                <w:rFonts w:eastAsia="Times New Roman" w:cs="Times New Roman"/>
                <w:sz w:val="20"/>
                <w:szCs w:val="24"/>
                <w:lang w:val="hy-AM"/>
              </w:rPr>
            </w:pPr>
          </w:p>
          <w:p w:rsidR="00C64296" w:rsidRPr="00532D6C" w:rsidRDefault="00C64296" w:rsidP="00C64296">
            <w:pPr xmlns:w="http://schemas.openxmlformats.org/wordprocessingml/2006/main">
              <w:tabs>
                <w:tab w:val="left" w:pos="426"/>
              </w:tabs>
              <w:spacing w:after="0" w:line="240" w:lineRule="auto"/>
              <w:jc w:val="center"/>
              <w:rPr>
                <w:rFonts w:ascii="GHEA Grapalat" w:eastAsia="Times New Roman" w:hAnsi="GHEA Grapalat" w:cs="Times New Roman"/>
                <w:sz w:val="24"/>
                <w:szCs w:val="24"/>
                <w:lang w:val="en-US"/>
              </w:rPr>
            </w:pPr>
            <w:r xmlns:w="http://schemas.openxmlformats.org/wordprocessingml/2006/main">
              <w:rPr>
                <w:rFonts w:eastAsia="Times New Roman" w:cs="Times New Roman"/>
                <w:sz w:val="20"/>
                <w:szCs w:val="24"/>
                <w:lang w:val="hy-AM"/>
              </w:rPr>
              <w:t xml:space="preserve">66.6 </w:t>
            </w:r>
            <w:r xmlns:w="http://schemas.openxmlformats.org/wordprocessingml/2006/main" w:rsidRPr="00532D6C">
              <w:rPr>
                <w:rFonts w:ascii="GHEA Grapalat" w:eastAsia="Times New Roman" w:hAnsi="GHEA Grapalat" w:cs="Times New Roman"/>
                <w:sz w:val="20"/>
                <w:szCs w:val="24"/>
                <w:lang w:val="pt-BR"/>
              </w:rPr>
              <w:t xml:space="preserve">%</w:t>
            </w:r>
          </w:p>
        </w:tc>
        <w:tc>
          <w:tcPr>
            <w:tcW w:w="685" w:type="dxa"/>
            <w:vAlign w:val="center"/>
          </w:tcPr>
          <w:p w:rsidR="00C64296" w:rsidRDefault="00C64296" w:rsidP="00C64296">
            <w:pPr>
              <w:tabs>
                <w:tab w:val="left" w:pos="426"/>
              </w:tabs>
              <w:spacing w:after="0" w:line="240" w:lineRule="auto"/>
              <w:jc w:val="center"/>
              <w:rPr>
                <w:rFonts w:eastAsia="Times New Roman" w:cs="Times New Roman"/>
                <w:sz w:val="20"/>
                <w:szCs w:val="24"/>
                <w:lang w:val="hy-AM"/>
              </w:rPr>
            </w:pPr>
          </w:p>
          <w:p w:rsidR="00C64296" w:rsidRPr="00532D6C" w:rsidRDefault="00C64296" w:rsidP="00C64296">
            <w:pPr xmlns:w="http://schemas.openxmlformats.org/wordprocessingml/2006/main">
              <w:tabs>
                <w:tab w:val="left" w:pos="426"/>
              </w:tabs>
              <w:spacing w:after="0" w:line="240" w:lineRule="auto"/>
              <w:jc w:val="center"/>
              <w:rPr>
                <w:rFonts w:ascii="GHEA Grapalat" w:eastAsia="Times New Roman" w:hAnsi="GHEA Grapalat" w:cs="Times New Roman"/>
                <w:sz w:val="24"/>
                <w:szCs w:val="24"/>
                <w:lang w:val="en-US"/>
              </w:rPr>
            </w:pPr>
            <w:r xmlns:w="http://schemas.openxmlformats.org/wordprocessingml/2006/main">
              <w:rPr>
                <w:rFonts w:eastAsia="Times New Roman" w:cs="Times New Roman"/>
                <w:sz w:val="20"/>
                <w:szCs w:val="24"/>
                <w:lang w:val="hy-AM"/>
              </w:rPr>
              <w:t xml:space="preserve">74.9 </w:t>
            </w:r>
            <w:r xmlns:w="http://schemas.openxmlformats.org/wordprocessingml/2006/main" w:rsidRPr="00532D6C">
              <w:rPr>
                <w:rFonts w:ascii="GHEA Grapalat" w:eastAsia="Times New Roman" w:hAnsi="GHEA Grapalat" w:cs="Times New Roman"/>
                <w:sz w:val="20"/>
                <w:szCs w:val="24"/>
                <w:lang w:val="pt-BR"/>
              </w:rPr>
              <w:t xml:space="preserve">%</w:t>
            </w:r>
          </w:p>
        </w:tc>
        <w:tc>
          <w:tcPr>
            <w:tcW w:w="685" w:type="dxa"/>
            <w:vAlign w:val="center"/>
          </w:tcPr>
          <w:p w:rsidR="00C64296" w:rsidRDefault="00C64296" w:rsidP="00C64296">
            <w:pPr>
              <w:tabs>
                <w:tab w:val="left" w:pos="426"/>
              </w:tabs>
              <w:spacing w:after="0" w:line="240" w:lineRule="auto"/>
              <w:jc w:val="center"/>
              <w:rPr>
                <w:rFonts w:eastAsia="Times New Roman" w:cs="Times New Roman"/>
                <w:sz w:val="20"/>
                <w:szCs w:val="24"/>
                <w:lang w:val="hy-AM"/>
              </w:rPr>
            </w:pPr>
          </w:p>
          <w:p w:rsidR="00C64296" w:rsidRPr="00532D6C" w:rsidRDefault="00C64296" w:rsidP="00C64296">
            <w:pPr xmlns:w="http://schemas.openxmlformats.org/wordprocessingml/2006/main">
              <w:tabs>
                <w:tab w:val="left" w:pos="426"/>
              </w:tabs>
              <w:spacing w:after="0" w:line="240" w:lineRule="auto"/>
              <w:jc w:val="center"/>
              <w:rPr>
                <w:rFonts w:ascii="GHEA Grapalat" w:eastAsia="Times New Roman" w:hAnsi="GHEA Grapalat" w:cs="Times New Roman"/>
                <w:sz w:val="24"/>
                <w:szCs w:val="24"/>
                <w:lang w:val="en-US"/>
              </w:rPr>
            </w:pPr>
            <w:r xmlns:w="http://schemas.openxmlformats.org/wordprocessingml/2006/main">
              <w:rPr>
                <w:rFonts w:eastAsia="Times New Roman" w:cs="Times New Roman"/>
                <w:sz w:val="20"/>
                <w:szCs w:val="24"/>
                <w:lang w:val="hy-AM"/>
              </w:rPr>
              <w:t xml:space="preserve">83.2 </w:t>
            </w:r>
            <w:r xmlns:w="http://schemas.openxmlformats.org/wordprocessingml/2006/main" w:rsidRPr="00532D6C">
              <w:rPr>
                <w:rFonts w:ascii="GHEA Grapalat" w:eastAsia="Times New Roman" w:hAnsi="GHEA Grapalat" w:cs="Times New Roman"/>
                <w:sz w:val="20"/>
                <w:szCs w:val="24"/>
                <w:lang w:val="pt-BR"/>
              </w:rPr>
              <w:t xml:space="preserve">%</w:t>
            </w:r>
          </w:p>
        </w:tc>
        <w:tc>
          <w:tcPr>
            <w:tcW w:w="685" w:type="dxa"/>
            <w:vAlign w:val="center"/>
          </w:tcPr>
          <w:p w:rsidR="00C64296" w:rsidRDefault="00C64296" w:rsidP="00C64296">
            <w:pPr>
              <w:tabs>
                <w:tab w:val="left" w:pos="426"/>
              </w:tabs>
              <w:spacing w:after="0" w:line="240" w:lineRule="auto"/>
              <w:jc w:val="center"/>
              <w:rPr>
                <w:rFonts w:eastAsia="Times New Roman" w:cs="Times New Roman"/>
                <w:sz w:val="20"/>
                <w:szCs w:val="24"/>
                <w:lang w:val="hy-AM"/>
              </w:rPr>
            </w:pPr>
          </w:p>
          <w:p w:rsidR="00C64296" w:rsidRPr="00532D6C" w:rsidRDefault="00C64296" w:rsidP="00C64296">
            <w:pPr xmlns:w="http://schemas.openxmlformats.org/wordprocessingml/2006/main">
              <w:tabs>
                <w:tab w:val="left" w:pos="426"/>
              </w:tabs>
              <w:spacing w:after="0" w:line="240" w:lineRule="auto"/>
              <w:jc w:val="center"/>
              <w:rPr>
                <w:rFonts w:ascii="GHEA Grapalat" w:eastAsia="Times New Roman" w:hAnsi="GHEA Grapalat" w:cs="Times New Roman"/>
                <w:sz w:val="24"/>
                <w:szCs w:val="24"/>
                <w:lang w:val="en-US"/>
              </w:rPr>
            </w:pPr>
            <w:r xmlns:w="http://schemas.openxmlformats.org/wordprocessingml/2006/main">
              <w:rPr>
                <w:rFonts w:eastAsia="Times New Roman" w:cs="Times New Roman"/>
                <w:sz w:val="20"/>
                <w:szCs w:val="24"/>
                <w:lang w:val="hy-AM"/>
              </w:rPr>
              <w:t xml:space="preserve">91.5 </w:t>
            </w:r>
            <w:r xmlns:w="http://schemas.openxmlformats.org/wordprocessingml/2006/main" w:rsidRPr="00532D6C">
              <w:rPr>
                <w:rFonts w:ascii="GHEA Grapalat" w:eastAsia="Times New Roman" w:hAnsi="GHEA Grapalat" w:cs="Times New Roman"/>
                <w:sz w:val="20"/>
                <w:szCs w:val="24"/>
                <w:lang w:val="pt-BR"/>
              </w:rPr>
              <w:t xml:space="preserve">. %</w:t>
            </w:r>
          </w:p>
        </w:tc>
        <w:tc>
          <w:tcPr>
            <w:tcW w:w="685" w:type="dxa"/>
            <w:vAlign w:val="center"/>
          </w:tcPr>
          <w:p w:rsidR="00C64296" w:rsidRPr="00532D6C" w:rsidRDefault="00C64296" w:rsidP="00C64296">
            <w:pPr xmlns:w="http://schemas.openxmlformats.org/wordprocessingml/2006/main">
              <w:tabs>
                <w:tab w:val="left" w:pos="426"/>
              </w:tabs>
              <w:spacing w:after="0" w:line="240" w:lineRule="auto"/>
              <w:jc w:val="center"/>
              <w:rPr>
                <w:rFonts w:ascii="GHEA Grapalat" w:eastAsia="Times New Roman" w:hAnsi="GHEA Grapalat" w:cs="Times New Roman"/>
                <w:sz w:val="24"/>
                <w:szCs w:val="24"/>
                <w:lang w:val="en-US"/>
              </w:rPr>
            </w:pPr>
            <w:r xmlns:w="http://schemas.openxmlformats.org/wordprocessingml/2006/main">
              <w:rPr>
                <w:rFonts w:eastAsia="Times New Roman" w:cs="Times New Roman"/>
                <w:sz w:val="20"/>
                <w:szCs w:val="24"/>
                <w:lang w:val="hy-AM"/>
              </w:rPr>
              <w:t xml:space="preserve">100 </w:t>
            </w:r>
            <w:r xmlns:w="http://schemas.openxmlformats.org/wordprocessingml/2006/main" w:rsidRPr="00532D6C">
              <w:rPr>
                <w:rFonts w:ascii="GHEA Grapalat" w:eastAsia="Times New Roman" w:hAnsi="GHEA Grapalat" w:cs="Times New Roman"/>
                <w:sz w:val="20"/>
                <w:szCs w:val="24"/>
                <w:lang w:val="pt-BR"/>
              </w:rPr>
              <w:t xml:space="preserve">%</w:t>
            </w:r>
          </w:p>
        </w:tc>
        <w:tc>
          <w:tcPr>
            <w:tcW w:w="1683" w:type="dxa"/>
            <w:vAlign w:val="center"/>
          </w:tcPr>
          <w:p w:rsidR="00C64296" w:rsidRPr="00532D6C" w:rsidRDefault="00C64296" w:rsidP="00C64296">
            <w:pPr xmlns:w="http://schemas.openxmlformats.org/wordprocessingml/2006/main">
              <w:tabs>
                <w:tab w:val="left" w:pos="426"/>
              </w:tabs>
              <w:spacing w:after="0" w:line="240" w:lineRule="auto"/>
              <w:jc w:val="center"/>
              <w:rPr>
                <w:rFonts w:ascii="GHEA Grapalat" w:eastAsia="Times New Roman" w:hAnsi="GHEA Grapalat" w:cs="Times New Roman"/>
                <w:sz w:val="24"/>
                <w:szCs w:val="24"/>
                <w:lang w:val="en-US"/>
              </w:rPr>
            </w:pPr>
            <w:r xmlns:w="http://schemas.openxmlformats.org/wordprocessingml/2006/main">
              <w:rPr>
                <w:rFonts w:eastAsia="Times New Roman" w:cs="Times New Roman"/>
                <w:sz w:val="20"/>
                <w:szCs w:val="24"/>
                <w:lang w:val="hy-AM"/>
              </w:rPr>
              <w:t xml:space="preserve">100 </w:t>
            </w:r>
            <w:r xmlns:w="http://schemas.openxmlformats.org/wordprocessingml/2006/main" w:rsidRPr="00532D6C">
              <w:rPr>
                <w:rFonts w:ascii="GHEA Grapalat" w:eastAsia="Times New Roman" w:hAnsi="GHEA Grapalat" w:cs="Times New Roman"/>
                <w:sz w:val="20"/>
                <w:szCs w:val="24"/>
                <w:lang w:val="pt-BR"/>
              </w:rPr>
              <w:t xml:space="preserve">%</w:t>
            </w:r>
          </w:p>
        </w:tc>
      </w:tr>
    </w:tbl>
    <w:p w:rsidR="00532D6C" w:rsidRPr="00532D6C" w:rsidRDefault="00532D6C" w:rsidP="00106D44">
      <w:pPr>
        <w:tabs>
          <w:tab w:val="left" w:pos="426"/>
        </w:tabs>
        <w:spacing w:after="0" w:line="240" w:lineRule="auto"/>
        <w:rPr>
          <w:rFonts w:ascii="GHEA Grapalat" w:eastAsia="Times New Roman" w:hAnsi="GHEA Grapalat" w:cs="Times New Roman"/>
          <w:sz w:val="18"/>
          <w:szCs w:val="18"/>
          <w:lang w:val="en-US"/>
        </w:rPr>
      </w:pP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Sylfaen"/>
          <w:sz w:val="18"/>
          <w:szCs w:val="18"/>
          <w:lang w:val="pt-BR"/>
        </w:rPr>
      </w:pP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pt-BR"/>
        </w:rPr>
        <w:t xml:space="preserve">Payment:</w:t>
      </w:r>
      <w:r xmlns:w="http://schemas.openxmlformats.org/wordprocessingml/2006/main" w:rsidRPr="00532D6C">
        <w:rPr>
          <w:rFonts w:ascii="GHEA Grapalat" w:eastAsia="Times New Roman" w:hAnsi="GHEA Grapalat" w:cs="Times Armenian"/>
          <w:sz w:val="18"/>
          <w:szCs w:val="18"/>
          <w:lang w:val="en-US"/>
        </w:rPr>
        <w:t xml:space="preserve"> </w:t>
      </w:r>
      <w:r xmlns:w="http://schemas.openxmlformats.org/wordprocessingml/2006/main" w:rsidRPr="00532D6C">
        <w:rPr>
          <w:rFonts w:ascii="GHEA Grapalat" w:eastAsia="Times New Roman" w:hAnsi="GHEA Grapalat" w:cs="Arial"/>
          <w:sz w:val="18"/>
          <w:szCs w:val="18"/>
          <w:lang w:val="pt-BR"/>
        </w:rPr>
        <w:t xml:space="preserve">subject to</w:t>
      </w:r>
      <w:r xmlns:w="http://schemas.openxmlformats.org/wordprocessingml/2006/main" w:rsidRPr="00532D6C">
        <w:rPr>
          <w:rFonts w:ascii="GHEA Grapalat" w:eastAsia="Times New Roman" w:hAnsi="GHEA Grapalat" w:cs="Times Armenian"/>
          <w:sz w:val="18"/>
          <w:szCs w:val="18"/>
          <w:lang w:val="en-US"/>
        </w:rPr>
        <w:t xml:space="preserve"> </w:t>
      </w:r>
      <w:r xmlns:w="http://schemas.openxmlformats.org/wordprocessingml/2006/main" w:rsidRPr="00532D6C">
        <w:rPr>
          <w:rFonts w:ascii="GHEA Grapalat" w:eastAsia="Times New Roman" w:hAnsi="GHEA Grapalat" w:cs="Arial"/>
          <w:sz w:val="18"/>
          <w:szCs w:val="18"/>
          <w:lang w:val="pt-BR"/>
        </w:rPr>
        <w:t xml:space="preserve">the amounts</w:t>
      </w:r>
      <w:r xmlns:w="http://schemas.openxmlformats.org/wordprocessingml/2006/main" w:rsidRPr="00532D6C">
        <w:rPr>
          <w:rFonts w:ascii="GHEA Grapalat" w:eastAsia="Times New Roman" w:hAnsi="GHEA Grapalat" w:cs="Times Armenian"/>
          <w:sz w:val="18"/>
          <w:szCs w:val="18"/>
          <w:lang w:val="en-US"/>
        </w:rPr>
        <w:t xml:space="preserve"> </w:t>
      </w:r>
      <w:r xmlns:w="http://schemas.openxmlformats.org/wordprocessingml/2006/main" w:rsidRPr="00532D6C">
        <w:rPr>
          <w:rFonts w:ascii="GHEA Grapalat" w:eastAsia="Times New Roman" w:hAnsi="GHEA Grapalat" w:cs="Arial"/>
          <w:sz w:val="18"/>
          <w:szCs w:val="18"/>
          <w:lang w:val="pt-BR"/>
        </w:rPr>
        <w:t xml:space="preserve">is introduced</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are</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incremental</w:t>
      </w:r>
      <w:r xmlns:w="http://schemas.openxmlformats.org/wordprocessingml/2006/main" w:rsidRPr="00532D6C">
        <w:rPr>
          <w:rFonts w:ascii="GHEA Grapalat" w:eastAsia="Times New Roman" w:hAnsi="GHEA Grapalat" w:cs="Times Armenian"/>
          <w:sz w:val="18"/>
          <w:szCs w:val="18"/>
          <w:lang w:val="en-US"/>
        </w:rPr>
        <w:t xml:space="preserve"> </w:t>
      </w:r>
      <w:r xmlns:w="http://schemas.openxmlformats.org/wordprocessingml/2006/main" w:rsidRPr="00532D6C">
        <w:rPr>
          <w:rFonts w:ascii="GHEA Grapalat" w:eastAsia="Times New Roman" w:hAnsi="GHEA Grapalat" w:cs="Arial"/>
          <w:sz w:val="18"/>
          <w:szCs w:val="18"/>
          <w:lang w:val="pt-BR"/>
        </w:rPr>
        <w:t xml:space="preserve">in the order of </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If</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the contract</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being sealed</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is </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Shopping</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about </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RA</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Sylfaen"/>
          <w:sz w:val="18"/>
          <w:szCs w:val="18"/>
          <w:lang w:val="pt-BR"/>
        </w:rPr>
        <w:t xml:space="preserve">15 </w:t>
      </w:r>
      <w:r xmlns:w="http://schemas.openxmlformats.org/wordprocessingml/2006/main" w:rsidRPr="00532D6C">
        <w:rPr>
          <w:rFonts w:ascii="GHEA Grapalat" w:eastAsia="Times New Roman" w:hAnsi="GHEA Grapalat" w:cs="Arial"/>
          <w:sz w:val="18"/>
          <w:szCs w:val="18"/>
          <w:lang w:val="pt-BR"/>
        </w:rPr>
        <w:t xml:space="preserve">of </w:t>
      </w:r>
      <w:r xmlns:w="http://schemas.openxmlformats.org/wordprocessingml/2006/main" w:rsidRPr="00532D6C">
        <w:rPr>
          <w:rFonts w:ascii="GHEA Grapalat" w:eastAsia="Times New Roman" w:hAnsi="GHEA Grapalat" w:cs="Arial"/>
          <w:sz w:val="18"/>
          <w:szCs w:val="18"/>
          <w:lang w:val="pt-BR"/>
        </w:rPr>
        <w:t xml:space="preserve">the law</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Article </w:t>
      </w:r>
      <w:r xmlns:w="http://schemas.openxmlformats.org/wordprocessingml/2006/main" w:rsidRPr="00532D6C">
        <w:rPr>
          <w:rFonts w:ascii="GHEA Grapalat" w:eastAsia="Times New Roman" w:hAnsi="GHEA Grapalat" w:cs="Sylfaen"/>
          <w:sz w:val="18"/>
          <w:szCs w:val="18"/>
          <w:lang w:val="pt-BR"/>
        </w:rPr>
        <w:t xml:space="preserve">6</w:t>
      </w:r>
      <w:r xmlns:w="http://schemas.openxmlformats.org/wordprocessingml/2006/main" w:rsidRPr="00532D6C">
        <w:rPr>
          <w:rFonts w:ascii="GHEA Grapalat" w:eastAsia="Times New Roman" w:hAnsi="GHEA Grapalat" w:cs="Arial"/>
          <w:sz w:val="18"/>
          <w:szCs w:val="18"/>
          <w:lang w:val="pt-BR"/>
        </w:rPr>
        <w:t xml:space="preserve">​</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part</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based on</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on </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then</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hereby</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schedule</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to be completed</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and:</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being sealed</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is</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financial</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funds</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to be planned</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case</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parties</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between</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Sealable</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agreement</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with</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at the same </w:t>
      </w:r>
      <w:r xmlns:w="http://schemas.openxmlformats.org/wordprocessingml/2006/main" w:rsidRPr="00532D6C">
        <w:rPr>
          <w:rFonts w:ascii="GHEA Grapalat" w:eastAsia="Times New Roman" w:hAnsi="GHEA Grapalat" w:cs="Arial"/>
          <w:sz w:val="18"/>
          <w:szCs w:val="18"/>
          <w:lang w:val="pt-BR"/>
        </w:rPr>
        <w:t xml:space="preserve">time </w:t>
      </w:r>
      <w:r xmlns:w="http://schemas.openxmlformats.org/wordprocessingml/2006/main" w:rsidRPr="00532D6C">
        <w:rPr>
          <w:rFonts w:ascii="GHEA Grapalat" w:eastAsia="Times New Roman" w:hAnsi="GHEA Grapalat" w:cs="Sylfaen"/>
          <w:sz w:val="18"/>
          <w:szCs w:val="18"/>
          <w:lang w:val="pt-BR"/>
        </w:rPr>
        <w:t xml:space="preserve">as</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of it</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inseparable</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part</w:t>
      </w:r>
      <w:r xmlns:w="http://schemas.openxmlformats.org/wordprocessingml/2006/main" w:rsidRPr="00532D6C">
        <w:rPr>
          <w:rFonts w:ascii="GHEA Grapalat" w:eastAsia="Times New Roman" w:hAnsi="GHEA Grapalat" w:cs="Sylfaen"/>
          <w:sz w:val="18"/>
          <w:szCs w:val="18"/>
          <w:lang w:val="pt-BR"/>
        </w:rPr>
        <w:t xml:space="preserve">​</w:t>
      </w: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Times New Roman"/>
          <w:sz w:val="18"/>
          <w:szCs w:val="18"/>
          <w:lang w:val="pt-BR"/>
        </w:rPr>
      </w:pP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in the invitation</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the amounts</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noted</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are</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in percent </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and</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the contract</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when sealing</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percent</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instead of</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noted</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is</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specifically</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of money</w:t>
      </w:r>
      <w:r xmlns:w="http://schemas.openxmlformats.org/wordprocessingml/2006/main" w:rsidRPr="00532D6C">
        <w:rPr>
          <w:rFonts w:ascii="GHEA Grapalat" w:eastAsia="Times New Roman" w:hAnsi="GHEA Grapalat" w:cs="Sylfaen"/>
          <w:sz w:val="18"/>
          <w:szCs w:val="18"/>
          <w:lang w:val="pt-BR"/>
        </w:rPr>
        <w:t xml:space="preserve"> </w:t>
      </w:r>
      <w:r xmlns:w="http://schemas.openxmlformats.org/wordprocessingml/2006/main" w:rsidRPr="00532D6C">
        <w:rPr>
          <w:rFonts w:ascii="GHEA Grapalat" w:eastAsia="Times New Roman" w:hAnsi="GHEA Grapalat" w:cs="Arial"/>
          <w:sz w:val="18"/>
          <w:szCs w:val="18"/>
          <w:lang w:val="pt-BR"/>
        </w:rPr>
        <w:t xml:space="preserve">size</w:t>
      </w:r>
    </w:p>
    <w:p w:rsidR="00532D6C" w:rsidRPr="00532D6C" w:rsidRDefault="00532D6C" w:rsidP="00106D44">
      <w:pPr>
        <w:tabs>
          <w:tab w:val="left" w:pos="426"/>
        </w:tabs>
        <w:spacing w:after="0" w:line="240" w:lineRule="auto"/>
        <w:jc w:val="center"/>
        <w:rPr>
          <w:rFonts w:ascii="GHEA Grapalat" w:eastAsia="Times New Roman" w:hAnsi="GHEA Grapalat" w:cs="Times New Roman"/>
          <w:sz w:val="20"/>
          <w:szCs w:val="24"/>
          <w:lang w:val="es-ES"/>
        </w:rPr>
      </w:pPr>
    </w:p>
    <w:p w:rsidR="00532D6C" w:rsidRPr="00532D6C" w:rsidRDefault="00532D6C" w:rsidP="00106D44">
      <w:pPr>
        <w:tabs>
          <w:tab w:val="left" w:pos="426"/>
        </w:tabs>
        <w:spacing w:after="0" w:line="240" w:lineRule="auto"/>
        <w:jc w:val="right"/>
        <w:rPr>
          <w:rFonts w:ascii="GHEA Grapalat" w:eastAsia="Times New Roman" w:hAnsi="GHEA Grapalat" w:cs="Times New Roman"/>
          <w:sz w:val="20"/>
          <w:szCs w:val="24"/>
          <w:lang w:val="es-ES"/>
        </w:rPr>
      </w:pPr>
    </w:p>
    <w:tbl>
      <w:tblPr>
        <w:tblW w:w="9639" w:type="dxa"/>
        <w:jc w:val="center"/>
        <w:tblLayout w:type="fixed"/>
        <w:tblLook w:val="0000" w:firstRow="0" w:lastRow="0" w:firstColumn="0" w:lastColumn="0" w:noHBand="0" w:noVBand="0"/>
      </w:tblPr>
      <w:tblGrid>
        <w:gridCol w:w="4536"/>
        <w:gridCol w:w="760"/>
        <w:gridCol w:w="4343"/>
      </w:tblGrid>
      <w:tr w:rsidR="00532D6C" w:rsidRPr="00532D6C" w:rsidTr="00532D6C">
        <w:trPr>
          <w:jc w:val="center"/>
        </w:trPr>
        <w:tc>
          <w:tcPr>
            <w:tcW w:w="4536" w:type="dxa"/>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Sylfaen"/>
                <w:b/>
                <w:bCs/>
                <w:sz w:val="24"/>
                <w:szCs w:val="24"/>
                <w:lang w:val="nb-NO"/>
              </w:rPr>
            </w:pPr>
            <w:r xmlns:w="http://schemas.openxmlformats.org/wordprocessingml/2006/main" w:rsidRPr="00532D6C">
              <w:rPr>
                <w:rFonts w:ascii="GHEA Grapalat" w:eastAsia="Times New Roman" w:hAnsi="GHEA Grapalat" w:cs="Arial"/>
                <w:b/>
                <w:bCs/>
                <w:sz w:val="24"/>
                <w:szCs w:val="24"/>
                <w:lang w:val="nb-NO"/>
              </w:rPr>
              <w:t xml:space="preserve">BUYER:</w:t>
            </w:r>
          </w:p>
          <w:p w:rsidR="00532D6C" w:rsidRPr="00532D6C" w:rsidRDefault="00532D6C" w:rsidP="00106D44">
            <w:pPr>
              <w:tabs>
                <w:tab w:val="left" w:pos="426"/>
              </w:tabs>
              <w:spacing w:after="0" w:line="240" w:lineRule="auto"/>
              <w:rPr>
                <w:rFonts w:ascii="GHEA Grapalat" w:eastAsia="Times New Roman" w:hAnsi="GHEA Grapalat" w:cs="Times New Roman"/>
              </w:rPr>
            </w:pPr>
          </w:p>
          <w:p w:rsidR="00532D6C" w:rsidRPr="00532D6C" w:rsidRDefault="00532D6C" w:rsidP="00106D44">
            <w:pPr>
              <w:tabs>
                <w:tab w:val="left" w:pos="426"/>
              </w:tabs>
              <w:spacing w:after="0" w:line="240" w:lineRule="auto"/>
              <w:rPr>
                <w:rFonts w:ascii="GHEA Grapalat" w:eastAsia="Times New Roman" w:hAnsi="GHEA Grapalat" w:cs="Times New Roman"/>
                <w:sz w:val="24"/>
                <w:szCs w:val="24"/>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4"/>
                <w:szCs w:val="24"/>
              </w:rPr>
            </w:pPr>
            <w:r xmlns:w="http://schemas.openxmlformats.org/wordprocessingml/2006/main" w:rsidRPr="00532D6C">
              <w:rPr>
                <w:rFonts w:ascii="GHEA Grapalat" w:eastAsia="Times New Roman" w:hAnsi="GHEA Grapalat" w:cs="Times New Roman"/>
                <w:sz w:val="24"/>
                <w:szCs w:val="24"/>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rPr>
              <w:t xml:space="preserve">signature </w:t>
            </w:r>
            <w:r xmlns:w="http://schemas.openxmlformats.org/wordprocessingml/2006/main" w:rsidRPr="00532D6C">
              <w:rPr>
                <w:rFonts w:ascii="GHEA Grapalat" w:eastAsia="Times New Roman" w:hAnsi="GHEA Grapalat" w:cs="Times New Roman"/>
                <w:sz w:val="18"/>
                <w:szCs w:val="18"/>
                <w:lang w:val="en-US"/>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rPr>
            </w:pPr>
            <w:r xmlns:w="http://schemas.openxmlformats.org/wordprocessingml/2006/main" w:rsidRPr="00532D6C">
              <w:rPr>
                <w:rFonts w:ascii="GHEA Grapalat" w:eastAsia="Times New Roman" w:hAnsi="GHEA Grapalat" w:cs="Arial"/>
                <w:sz w:val="18"/>
                <w:szCs w:val="18"/>
              </w:rPr>
              <w:t xml:space="preserve">K.</w:t>
            </w:r>
            <w:r xmlns:w="http://schemas.openxmlformats.org/wordprocessingml/2006/main" w:rsidRPr="00532D6C">
              <w:rPr>
                <w:rFonts w:ascii="GHEA Grapalat" w:eastAsia="Times New Roman" w:hAnsi="GHEA Grapalat" w:cs="Times New Roman"/>
                <w:sz w:val="18"/>
                <w:szCs w:val="18"/>
              </w:rPr>
              <w:t xml:space="preserve">​ </w:t>
            </w:r>
            <w:r xmlns:w="http://schemas.openxmlformats.org/wordprocessingml/2006/main" w:rsidRPr="00532D6C">
              <w:rPr>
                <w:rFonts w:ascii="GHEA Grapalat" w:eastAsia="Times New Roman" w:hAnsi="GHEA Grapalat" w:cs="Arial"/>
                <w:sz w:val="18"/>
                <w:szCs w:val="18"/>
              </w:rPr>
              <w:t xml:space="preserve">T:</w:t>
            </w:r>
          </w:p>
        </w:tc>
        <w:tc>
          <w:tcPr>
            <w:tcW w:w="760" w:type="dxa"/>
          </w:tcPr>
          <w:p w:rsidR="00532D6C" w:rsidRPr="00532D6C" w:rsidRDefault="00532D6C" w:rsidP="00106D44">
            <w:pPr>
              <w:tabs>
                <w:tab w:val="left" w:pos="426"/>
              </w:tabs>
              <w:spacing w:after="0" w:line="240" w:lineRule="auto"/>
              <w:jc w:val="center"/>
              <w:rPr>
                <w:rFonts w:ascii="GHEA Grapalat" w:eastAsia="Times New Roman" w:hAnsi="GHEA Grapalat" w:cs="Times New Roman"/>
                <w:sz w:val="24"/>
                <w:szCs w:val="24"/>
              </w:rPr>
            </w:pPr>
          </w:p>
        </w:tc>
        <w:tc>
          <w:tcPr>
            <w:tcW w:w="4343" w:type="dxa"/>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Sylfaen"/>
                <w:b/>
                <w:bCs/>
                <w:sz w:val="24"/>
                <w:szCs w:val="24"/>
              </w:rPr>
            </w:pPr>
            <w:r xmlns:w="http://schemas.openxmlformats.org/wordprocessingml/2006/main" w:rsidRPr="00532D6C">
              <w:rPr>
                <w:rFonts w:ascii="GHEA Grapalat" w:eastAsia="Times New Roman" w:hAnsi="GHEA Grapalat" w:cs="Arial"/>
                <w:b/>
                <w:bCs/>
                <w:sz w:val="24"/>
                <w:szCs w:val="24"/>
                <w:lang w:val="pt-BR"/>
              </w:rPr>
              <w:t xml:space="preserve">SELLER</w:t>
            </w:r>
          </w:p>
          <w:p w:rsidR="00532D6C" w:rsidRPr="00532D6C" w:rsidRDefault="00532D6C" w:rsidP="00106D44">
            <w:pPr>
              <w:tabs>
                <w:tab w:val="left" w:pos="426"/>
              </w:tabs>
              <w:spacing w:after="0" w:line="240" w:lineRule="auto"/>
              <w:jc w:val="center"/>
              <w:rPr>
                <w:rFonts w:ascii="GHEA Grapalat" w:eastAsia="Times New Roman" w:hAnsi="GHEA Grapalat" w:cs="Times New Roman"/>
                <w:sz w:val="24"/>
                <w:szCs w:val="24"/>
              </w:rPr>
            </w:pPr>
          </w:p>
          <w:p w:rsidR="00532D6C" w:rsidRPr="00532D6C" w:rsidRDefault="00532D6C" w:rsidP="00106D44">
            <w:pPr>
              <w:tabs>
                <w:tab w:val="left" w:pos="426"/>
              </w:tabs>
              <w:spacing w:after="0" w:line="240" w:lineRule="auto"/>
              <w:jc w:val="center"/>
              <w:rPr>
                <w:rFonts w:ascii="GHEA Grapalat" w:eastAsia="Times New Roman" w:hAnsi="GHEA Grapalat" w:cs="Times New Roman"/>
                <w:sz w:val="24"/>
                <w:szCs w:val="24"/>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24"/>
                <w:szCs w:val="24"/>
              </w:rPr>
            </w:pPr>
            <w:r xmlns:w="http://schemas.openxmlformats.org/wordprocessingml/2006/main" w:rsidRPr="00532D6C">
              <w:rPr>
                <w:rFonts w:ascii="GHEA Grapalat" w:eastAsia="Times New Roman" w:hAnsi="GHEA Grapalat" w:cs="Times New Roman"/>
                <w:sz w:val="24"/>
                <w:szCs w:val="24"/>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rPr>
              <w:t xml:space="preserve">signature </w:t>
            </w:r>
            <w:r xmlns:w="http://schemas.openxmlformats.org/wordprocessingml/2006/main" w:rsidRPr="00532D6C">
              <w:rPr>
                <w:rFonts w:ascii="GHEA Grapalat" w:eastAsia="Times New Roman" w:hAnsi="GHEA Grapalat" w:cs="Times New Roman"/>
                <w:sz w:val="18"/>
                <w:szCs w:val="18"/>
                <w:lang w:val="en-US"/>
              </w:rPr>
              <w:t xml:space="preserve">/</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rPr>
            </w:pPr>
            <w:r xmlns:w="http://schemas.openxmlformats.org/wordprocessingml/2006/main" w:rsidRPr="00532D6C">
              <w:rPr>
                <w:rFonts w:ascii="GHEA Grapalat" w:eastAsia="Times New Roman" w:hAnsi="GHEA Grapalat" w:cs="Arial"/>
                <w:sz w:val="18"/>
                <w:szCs w:val="18"/>
              </w:rPr>
              <w:t xml:space="preserve">K.</w:t>
            </w:r>
            <w:r xmlns:w="http://schemas.openxmlformats.org/wordprocessingml/2006/main" w:rsidRPr="00532D6C">
              <w:rPr>
                <w:rFonts w:ascii="GHEA Grapalat" w:eastAsia="Times New Roman" w:hAnsi="GHEA Grapalat" w:cs="Times New Roman"/>
                <w:sz w:val="18"/>
                <w:szCs w:val="18"/>
              </w:rPr>
              <w:t xml:space="preserve">​ </w:t>
            </w:r>
            <w:r xmlns:w="http://schemas.openxmlformats.org/wordprocessingml/2006/main" w:rsidRPr="00532D6C">
              <w:rPr>
                <w:rFonts w:ascii="GHEA Grapalat" w:eastAsia="Times New Roman" w:hAnsi="GHEA Grapalat" w:cs="Arial"/>
                <w:sz w:val="18"/>
                <w:szCs w:val="18"/>
              </w:rPr>
              <w:t xml:space="preserve">T:</w:t>
            </w:r>
          </w:p>
        </w:tc>
      </w:tr>
    </w:tbl>
    <w:p w:rsidR="00532D6C" w:rsidRPr="00532D6C" w:rsidRDefault="00532D6C" w:rsidP="00106D44">
      <w:pPr>
        <w:tabs>
          <w:tab w:val="left" w:pos="426"/>
        </w:tabs>
        <w:spacing w:after="0" w:line="240" w:lineRule="auto"/>
        <w:rPr>
          <w:rFonts w:ascii="GHEA Grapalat" w:eastAsia="Times New Roman" w:hAnsi="GHEA Grapalat" w:cs="Times New Roman"/>
          <w:sz w:val="20"/>
          <w:szCs w:val="24"/>
        </w:rPr>
        <w:sectPr w:rsidR="00532D6C" w:rsidRPr="00532D6C" w:rsidSect="00532D6C">
          <w:footnotePr>
            <w:pos w:val="beneathText"/>
          </w:footnotePr>
          <w:pgSz w:w="16838" w:h="11906" w:orient="landscape" w:code="9"/>
          <w:pgMar w:top="662" w:right="533" w:bottom="1138" w:left="720" w:header="562" w:footer="562" w:gutter="0"/>
          <w:cols w:space="720"/>
        </w:sectPr>
      </w:pPr>
    </w:p>
    <w:p w:rsidR="00532D6C" w:rsidRPr="00532D6C" w:rsidRDefault="00532D6C" w:rsidP="00106D44">
      <w:pPr>
        <w:tabs>
          <w:tab w:val="left" w:pos="426"/>
        </w:tabs>
        <w:spacing w:after="0" w:line="240" w:lineRule="auto"/>
        <w:rPr>
          <w:rFonts w:ascii="GHEA Grapalat" w:eastAsia="Times New Roman" w:hAnsi="GHEA Grapalat" w:cs="Times New Roman"/>
          <w:sz w:val="20"/>
          <w:szCs w:val="24"/>
        </w:rPr>
      </w:pP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Times New Roman"/>
          <w:sz w:val="18"/>
          <w:szCs w:val="24"/>
        </w:rPr>
      </w:pPr>
      <w:r xmlns:w="http://schemas.openxmlformats.org/wordprocessingml/2006/main" w:rsidRPr="00532D6C">
        <w:rPr>
          <w:rFonts w:ascii="GHEA Grapalat" w:eastAsia="Times New Roman" w:hAnsi="GHEA Grapalat" w:cs="Arial"/>
          <w:sz w:val="18"/>
          <w:szCs w:val="24"/>
          <w:lang w:val="hy-AM"/>
        </w:rPr>
        <w:t xml:space="preserve">Appendix </w:t>
      </w:r>
      <w:r xmlns:w="http://schemas.openxmlformats.org/wordprocessingml/2006/main" w:rsidRPr="00532D6C">
        <w:rPr>
          <w:rFonts w:ascii="GHEA Grapalat" w:eastAsia="Times New Roman" w:hAnsi="GHEA Grapalat" w:cs="Times New Roman"/>
          <w:sz w:val="18"/>
          <w:szCs w:val="24"/>
          <w:lang w:val="hy-AM"/>
        </w:rPr>
        <w:t xml:space="preserve">N </w:t>
      </w:r>
      <w:r xmlns:w="http://schemas.openxmlformats.org/wordprocessingml/2006/main" w:rsidRPr="00532D6C">
        <w:rPr>
          <w:rFonts w:ascii="GHEA Grapalat" w:eastAsia="Times New Roman" w:hAnsi="GHEA Grapalat" w:cs="Times New Roman"/>
          <w:sz w:val="18"/>
          <w:szCs w:val="24"/>
        </w:rPr>
        <w:t xml:space="preserve">3</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Times New Roman"/>
          <w:sz w:val="18"/>
          <w:szCs w:val="24"/>
          <w:lang w:val="hy-AM"/>
        </w:rPr>
      </w:pPr>
      <w:r xmlns:w="http://schemas.openxmlformats.org/wordprocessingml/2006/main" w:rsidRPr="00532D6C">
        <w:rPr>
          <w:rFonts w:ascii="GHEA Grapalat" w:eastAsia="Times New Roman" w:hAnsi="GHEA Grapalat" w:cs="Times New Roman"/>
          <w:sz w:val="18"/>
          <w:szCs w:val="24"/>
          <w:lang w:val="hy-AM"/>
        </w:rPr>
        <w:t xml:space="preserve">" " </w:t>
      </w:r>
      <w:r xmlns:w="http://schemas.openxmlformats.org/wordprocessingml/2006/main" w:rsidRPr="00532D6C">
        <w:rPr>
          <w:rFonts w:ascii="GHEA Grapalat" w:eastAsia="Times New Roman" w:hAnsi="GHEA Grapalat" w:cs="Times New Roman"/>
          <w:sz w:val="18"/>
          <w:szCs w:val="24"/>
          <w:lang w:val="hy-AM"/>
        </w:rPr>
        <w:t xml:space="preserve">20 </w:t>
      </w:r>
      <w:r xmlns:w="http://schemas.openxmlformats.org/wordprocessingml/2006/main" w:rsidRPr="00532D6C">
        <w:rPr>
          <w:rFonts w:ascii="GHEA Grapalat" w:eastAsia="Times New Roman" w:hAnsi="GHEA Grapalat" w:cs="Arial"/>
          <w:sz w:val="18"/>
          <w:szCs w:val="24"/>
          <w:lang w:val="hy-AM"/>
        </w:rPr>
        <w:t xml:space="preserve">years </w:t>
      </w:r>
      <w:r xmlns:w="http://schemas.openxmlformats.org/wordprocessingml/2006/main" w:rsidRPr="00532D6C">
        <w:rPr>
          <w:rFonts w:ascii="GHEA Grapalat" w:eastAsia="Times New Roman" w:hAnsi="GHEA Grapalat" w:cs="Arial"/>
          <w:sz w:val="18"/>
          <w:szCs w:val="24"/>
          <w:lang w:val="hy-AM"/>
        </w:rPr>
        <w:t xml:space="preserve">sealed</w:t>
      </w:r>
      <w:r xmlns:w="http://schemas.openxmlformats.org/wordprocessingml/2006/main" w:rsidRPr="00532D6C">
        <w:rPr>
          <w:rFonts w:ascii="GHEA Grapalat" w:eastAsia="Times New Roman" w:hAnsi="GHEA Grapalat" w:cs="Times New Roman"/>
          <w:sz w:val="18"/>
          <w:szCs w:val="24"/>
          <w:lang w:val="hy-AM"/>
        </w:rPr>
        <w:t xml:space="preserve"> </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Times New Roman"/>
          <w:sz w:val="18"/>
          <w:szCs w:val="24"/>
          <w:lang w:val="hy-AM"/>
        </w:rPr>
      </w:pPr>
      <w:r xmlns:w="http://schemas.openxmlformats.org/wordprocessingml/2006/main" w:rsidRPr="00532D6C">
        <w:rPr>
          <w:rFonts w:ascii="GHEA Grapalat" w:eastAsia="Times New Roman" w:hAnsi="GHEA Grapalat" w:cs="Times New Roman"/>
          <w:sz w:val="18"/>
          <w:szCs w:val="24"/>
          <w:lang w:val="hy-AM"/>
        </w:rPr>
        <w:t xml:space="preserve">                      </w:t>
      </w:r>
      <w:r xmlns:w="http://schemas.openxmlformats.org/wordprocessingml/2006/main" w:rsidRPr="00532D6C">
        <w:rPr>
          <w:rFonts w:ascii="GHEA Grapalat" w:eastAsia="Times New Roman" w:hAnsi="GHEA Grapalat" w:cs="Arial"/>
          <w:sz w:val="18"/>
          <w:szCs w:val="24"/>
          <w:lang w:val="hy-AM"/>
        </w:rPr>
        <w:t xml:space="preserve">with code</w:t>
      </w:r>
      <w:r xmlns:w="http://schemas.openxmlformats.org/wordprocessingml/2006/main" w:rsidRPr="00532D6C">
        <w:rPr>
          <w:rFonts w:ascii="GHEA Grapalat" w:eastAsia="Times New Roman" w:hAnsi="GHEA Grapalat" w:cs="Times New Roman"/>
          <w:sz w:val="18"/>
          <w:szCs w:val="24"/>
          <w:lang w:val="hy-AM"/>
        </w:rPr>
        <w:t xml:space="preserve"> </w:t>
      </w:r>
      <w:r xmlns:w="http://schemas.openxmlformats.org/wordprocessingml/2006/main" w:rsidRPr="00532D6C">
        <w:rPr>
          <w:rFonts w:ascii="GHEA Grapalat" w:eastAsia="Times New Roman" w:hAnsi="GHEA Grapalat" w:cs="Arial"/>
          <w:sz w:val="18"/>
          <w:szCs w:val="24"/>
          <w:lang w:val="hy-AM"/>
        </w:rPr>
        <w:t xml:space="preserve">of the contract</w:t>
      </w:r>
    </w:p>
    <w:p w:rsidR="00532D6C" w:rsidRPr="00532D6C" w:rsidRDefault="00532D6C" w:rsidP="00106D44">
      <w:pPr>
        <w:tabs>
          <w:tab w:val="left" w:pos="426"/>
        </w:tabs>
        <w:spacing w:after="0" w:line="240" w:lineRule="auto"/>
        <w:jc w:val="center"/>
        <w:rPr>
          <w:rFonts w:ascii="GHEA Grapalat" w:eastAsia="Times New Roman" w:hAnsi="GHEA Grapalat" w:cs="Sylfaen"/>
          <w:b/>
          <w:sz w:val="24"/>
          <w:szCs w:val="24"/>
        </w:rPr>
      </w:pPr>
    </w:p>
    <w:p w:rsidR="00532D6C" w:rsidRPr="00532D6C" w:rsidRDefault="00532D6C" w:rsidP="00106D44">
      <w:pPr>
        <w:tabs>
          <w:tab w:val="left" w:pos="426"/>
        </w:tabs>
        <w:spacing w:after="0" w:line="240" w:lineRule="auto"/>
        <w:jc w:val="center"/>
        <w:rPr>
          <w:rFonts w:ascii="GHEA Grapalat" w:eastAsia="Times New Roman" w:hAnsi="GHEA Grapalat" w:cs="Sylfaen"/>
          <w:b/>
          <w:sz w:val="24"/>
          <w:szCs w:val="24"/>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532D6C" w:rsidRPr="004C0DFD" w:rsidTr="00532D6C">
        <w:trPr>
          <w:tblCellSpacing w:w="7" w:type="dxa"/>
          <w:jc w:val="center"/>
        </w:trPr>
        <w:tc>
          <w:tcPr>
            <w:tcW w:w="0" w:type="auto"/>
            <w:vAlign w:val="center"/>
          </w:tcPr>
          <w:p w:rsidR="00532D6C" w:rsidRPr="00532D6C" w:rsidRDefault="004C0DFD" w:rsidP="00106D44">
            <w:pPr xmlns:w="http://schemas.openxmlformats.org/wordprocessingml/2006/main">
              <w:tabs>
                <w:tab w:val="left" w:pos="426"/>
              </w:tabs>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xmlns:v="urn:schemas-microsoft-com:vml" xmlns:o="urn:schemas-microsoft-com:office:office">
              <w:rPr>
                <w:rFonts w:ascii="GHEA Grapalat" w:eastAsia="Times New Roman" w:hAnsi="GHEA Grapalat" w:cs="Times New Roman"/>
                <w:noProof/>
                <w:sz w:val="24"/>
                <w:szCs w:val="24"/>
                <w:lang w:eastAsia="ru-RU"/>
              </w:rPr>
              <w:pict xmlns:w="http://schemas.openxmlformats.org/wordprocessingml/2006/main" xmlns:v="urn:schemas-microsoft-com:vml" xmlns:o="urn:schemas-microsoft-com:office:office">
                <v:rect id="Прямоугольник 1" o:spid="_x0000_s1026" style="position:absolute;left:0;text-align:left;margin-left:189pt;margin-top:13.2pt;width:9pt;height:81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w:r>
            <w:r xmlns:w="http://schemas.openxmlformats.org/wordprocessingml/2006/main" w:rsidR="00532D6C" w:rsidRPr="00532D6C">
              <w:rPr>
                <w:rFonts w:ascii="GHEA Grapalat" w:eastAsia="Times New Roman" w:hAnsi="GHEA Grapalat" w:cs="Arial"/>
                <w:iCs/>
                <w:color w:val="000000"/>
                <w:sz w:val="21"/>
                <w:szCs w:val="21"/>
                <w:lang w:val="en-US"/>
              </w:rPr>
              <w:t xml:space="preserve">of the contract</w:t>
            </w:r>
            <w:r xmlns:w="http://schemas.openxmlformats.org/wordprocessingml/2006/main" w:rsidR="00532D6C" w:rsidRPr="00532D6C">
              <w:rPr>
                <w:rFonts w:ascii="GHEA Grapalat" w:eastAsia="Times New Roman" w:hAnsi="GHEA Grapalat" w:cs="Times New Roman"/>
                <w:iCs/>
                <w:color w:val="000000"/>
                <w:sz w:val="21"/>
                <w:szCs w:val="21"/>
                <w:lang w:val="pt-BR"/>
              </w:rPr>
              <w:t xml:space="preserve"> </w:t>
            </w:r>
            <w:r xmlns:w="http://schemas.openxmlformats.org/wordprocessingml/2006/main" w:rsidR="00532D6C" w:rsidRPr="00532D6C">
              <w:rPr>
                <w:rFonts w:ascii="GHEA Grapalat" w:eastAsia="Times New Roman" w:hAnsi="GHEA Grapalat" w:cs="Arial"/>
                <w:iCs/>
                <w:color w:val="000000"/>
                <w:sz w:val="21"/>
                <w:szCs w:val="21"/>
                <w:lang w:val="en-US"/>
              </w:rPr>
              <w:t xml:space="preserve">side</w:t>
            </w:r>
            <w:r xmlns:w="http://schemas.openxmlformats.org/wordprocessingml/2006/main" w:rsidR="00532D6C" w:rsidRPr="00532D6C">
              <w:rPr>
                <w:rFonts w:ascii="GHEA Grapalat" w:eastAsia="Times New Roman" w:hAnsi="GHEA Grapalat" w:cs="Times New Roman"/>
                <w:iCs/>
                <w:color w:val="000000"/>
                <w:sz w:val="21"/>
                <w:szCs w:val="21"/>
                <w:lang w:val="pt-BR"/>
              </w:rPr>
              <w:t xml:space="preserve"> </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532D6C">
              <w:rPr>
                <w:rFonts w:ascii="GHEA Grapalat" w:eastAsia="Times New Roman" w:hAnsi="GHEA Grapalat" w:cs="Times New Roman"/>
                <w:iCs/>
                <w:color w:val="000000"/>
                <w:sz w:val="21"/>
                <w:szCs w:val="21"/>
                <w:lang w:val="pt-BR"/>
              </w:rPr>
              <w:t xml:space="preserve">___________________________</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532D6C">
              <w:rPr>
                <w:rFonts w:ascii="GHEA Grapalat" w:eastAsia="Times New Roman" w:hAnsi="GHEA Grapalat" w:cs="Times New Roman"/>
                <w:iCs/>
                <w:color w:val="000000"/>
                <w:sz w:val="21"/>
                <w:szCs w:val="21"/>
                <w:lang w:val="pt-BR"/>
              </w:rPr>
              <w:t xml:space="preserve">___________________________</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532D6C">
              <w:rPr>
                <w:rFonts w:ascii="GHEA Grapalat" w:eastAsia="Times New Roman" w:hAnsi="GHEA Grapalat" w:cs="Arial"/>
                <w:iCs/>
                <w:color w:val="000000"/>
                <w:sz w:val="21"/>
                <w:szCs w:val="21"/>
                <w:lang w:val="en-US"/>
              </w:rPr>
              <w:t xml:space="preserve">location</w:t>
            </w:r>
            <w:r xmlns:w="http://schemas.openxmlformats.org/wordprocessingml/2006/main" w:rsidRPr="00532D6C">
              <w:rPr>
                <w:rFonts w:ascii="GHEA Grapalat" w:eastAsia="Times New Roman" w:hAnsi="GHEA Grapalat" w:cs="Times New Roman"/>
                <w:iCs/>
                <w:color w:val="000000"/>
                <w:sz w:val="21"/>
                <w:szCs w:val="21"/>
                <w:lang w:val="pt-BR"/>
              </w:rPr>
              <w:t xml:space="preserve"> </w:t>
            </w:r>
            <w:r xmlns:w="http://schemas.openxmlformats.org/wordprocessingml/2006/main" w:rsidRPr="00532D6C">
              <w:rPr>
                <w:rFonts w:ascii="GHEA Grapalat" w:eastAsia="Times New Roman" w:hAnsi="GHEA Grapalat" w:cs="Arial"/>
                <w:iCs/>
                <w:color w:val="000000"/>
                <w:sz w:val="21"/>
                <w:szCs w:val="21"/>
                <w:lang w:val="en-US"/>
              </w:rPr>
              <w:t xml:space="preserve">place </w:t>
            </w:r>
            <w:r xmlns:w="http://schemas.openxmlformats.org/wordprocessingml/2006/main" w:rsidRPr="00532D6C">
              <w:rPr>
                <w:rFonts w:ascii="GHEA Grapalat" w:eastAsia="Times New Roman" w:hAnsi="GHEA Grapalat" w:cs="Times New Roman"/>
                <w:iCs/>
                <w:color w:val="000000"/>
                <w:sz w:val="21"/>
                <w:szCs w:val="21"/>
                <w:lang w:val="pt-BR"/>
              </w:rPr>
              <w:t xml:space="preserve">______________</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532D6C">
              <w:rPr>
                <w:rFonts w:ascii="GHEA Grapalat" w:eastAsia="Times New Roman" w:hAnsi="GHEA Grapalat" w:cs="Arial"/>
                <w:iCs/>
                <w:color w:val="000000"/>
                <w:sz w:val="21"/>
                <w:szCs w:val="21"/>
                <w:lang w:val="en-US"/>
              </w:rPr>
              <w:t xml:space="preserve">hh </w:t>
            </w:r>
            <w:r xmlns:w="http://schemas.openxmlformats.org/wordprocessingml/2006/main" w:rsidRPr="00532D6C">
              <w:rPr>
                <w:rFonts w:ascii="GHEA Grapalat" w:eastAsia="Times New Roman" w:hAnsi="GHEA Grapalat" w:cs="Times New Roman"/>
                <w:iCs/>
                <w:color w:val="000000"/>
                <w:sz w:val="21"/>
                <w:szCs w:val="21"/>
                <w:lang w:val="pt-BR"/>
              </w:rPr>
              <w:t xml:space="preserve">_________________________</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532D6C">
              <w:rPr>
                <w:rFonts w:ascii="GHEA Grapalat" w:eastAsia="Times New Roman" w:hAnsi="GHEA Grapalat" w:cs="Arial"/>
                <w:iCs/>
                <w:color w:val="000000"/>
                <w:sz w:val="21"/>
                <w:szCs w:val="21"/>
                <w:lang w:val="en-US"/>
              </w:rPr>
              <w:t xml:space="preserve">hhhh </w:t>
            </w:r>
            <w:r xmlns:w="http://schemas.openxmlformats.org/wordprocessingml/2006/main" w:rsidRPr="00532D6C">
              <w:rPr>
                <w:rFonts w:ascii="GHEA Grapalat" w:eastAsia="Times New Roman" w:hAnsi="GHEA Grapalat" w:cs="Times New Roman"/>
                <w:iCs/>
                <w:color w:val="000000"/>
                <w:sz w:val="21"/>
                <w:szCs w:val="21"/>
                <w:lang w:val="pt-BR"/>
              </w:rPr>
              <w:t xml:space="preserve">_______________________</w:t>
            </w:r>
          </w:p>
        </w:tc>
        <w:tc>
          <w:tcPr>
            <w:tcW w:w="0" w:type="auto"/>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532D6C">
              <w:rPr>
                <w:rFonts w:ascii="GHEA Grapalat" w:eastAsia="Times New Roman" w:hAnsi="GHEA Grapalat" w:cs="Arial"/>
                <w:iCs/>
                <w:color w:val="000000"/>
                <w:sz w:val="21"/>
                <w:szCs w:val="21"/>
                <w:lang w:val="en-US"/>
              </w:rPr>
              <w:t xml:space="preserve">Client:</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532D6C">
              <w:rPr>
                <w:rFonts w:ascii="GHEA Grapalat" w:eastAsia="Times New Roman" w:hAnsi="GHEA Grapalat" w:cs="Times New Roman"/>
                <w:iCs/>
                <w:color w:val="000000"/>
                <w:sz w:val="21"/>
                <w:szCs w:val="21"/>
                <w:lang w:val="pt-BR"/>
              </w:rPr>
              <w:t xml:space="preserve">________________________________</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532D6C">
              <w:rPr>
                <w:rFonts w:ascii="GHEA Grapalat" w:eastAsia="Times New Roman" w:hAnsi="GHEA Grapalat" w:cs="Times New Roman"/>
                <w:iCs/>
                <w:color w:val="000000"/>
                <w:sz w:val="21"/>
                <w:szCs w:val="21"/>
                <w:lang w:val="pt-BR"/>
              </w:rPr>
              <w:t xml:space="preserve">________________________________</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532D6C">
              <w:rPr>
                <w:rFonts w:ascii="GHEA Grapalat" w:eastAsia="Times New Roman" w:hAnsi="GHEA Grapalat" w:cs="Arial"/>
                <w:iCs/>
                <w:color w:val="000000"/>
                <w:sz w:val="21"/>
                <w:szCs w:val="21"/>
                <w:lang w:val="en-US"/>
              </w:rPr>
              <w:t xml:space="preserve">location</w:t>
            </w:r>
            <w:r xmlns:w="http://schemas.openxmlformats.org/wordprocessingml/2006/main" w:rsidRPr="00532D6C">
              <w:rPr>
                <w:rFonts w:ascii="GHEA Grapalat" w:eastAsia="Times New Roman" w:hAnsi="GHEA Grapalat" w:cs="Times New Roman"/>
                <w:iCs/>
                <w:color w:val="000000"/>
                <w:sz w:val="21"/>
                <w:szCs w:val="21"/>
                <w:lang w:val="pt-BR"/>
              </w:rPr>
              <w:t xml:space="preserve"> </w:t>
            </w:r>
            <w:r xmlns:w="http://schemas.openxmlformats.org/wordprocessingml/2006/main" w:rsidRPr="00532D6C">
              <w:rPr>
                <w:rFonts w:ascii="GHEA Grapalat" w:eastAsia="Times New Roman" w:hAnsi="GHEA Grapalat" w:cs="Arial"/>
                <w:iCs/>
                <w:color w:val="000000"/>
                <w:sz w:val="21"/>
                <w:szCs w:val="21"/>
                <w:lang w:val="en-US"/>
              </w:rPr>
              <w:t xml:space="preserve">place </w:t>
            </w:r>
            <w:r xmlns:w="http://schemas.openxmlformats.org/wordprocessingml/2006/main" w:rsidRPr="00532D6C">
              <w:rPr>
                <w:rFonts w:ascii="GHEA Grapalat" w:eastAsia="Times New Roman" w:hAnsi="GHEA Grapalat" w:cs="Times New Roman"/>
                <w:iCs/>
                <w:color w:val="000000"/>
                <w:sz w:val="21"/>
                <w:szCs w:val="21"/>
                <w:lang w:val="pt-BR"/>
              </w:rPr>
              <w:t xml:space="preserve">_________________</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532D6C">
              <w:rPr>
                <w:rFonts w:ascii="GHEA Grapalat" w:eastAsia="Times New Roman" w:hAnsi="GHEA Grapalat" w:cs="Arial"/>
                <w:iCs/>
                <w:color w:val="000000"/>
                <w:sz w:val="21"/>
                <w:szCs w:val="21"/>
                <w:lang w:val="en-US"/>
              </w:rPr>
              <w:t xml:space="preserve">hh </w:t>
            </w:r>
            <w:r xmlns:w="http://schemas.openxmlformats.org/wordprocessingml/2006/main" w:rsidRPr="00532D6C">
              <w:rPr>
                <w:rFonts w:ascii="GHEA Grapalat" w:eastAsia="Times New Roman" w:hAnsi="GHEA Grapalat" w:cs="Times New Roman"/>
                <w:iCs/>
                <w:color w:val="000000"/>
                <w:sz w:val="21"/>
                <w:szCs w:val="21"/>
                <w:lang w:val="pt-BR"/>
              </w:rPr>
              <w:t xml:space="preserve">____________________________</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532D6C">
              <w:rPr>
                <w:rFonts w:ascii="GHEA Grapalat" w:eastAsia="Times New Roman" w:hAnsi="GHEA Grapalat" w:cs="Arial"/>
                <w:iCs/>
                <w:color w:val="000000"/>
                <w:sz w:val="21"/>
                <w:szCs w:val="21"/>
                <w:lang w:val="en-US"/>
              </w:rPr>
              <w:t xml:space="preserve">hhhh </w:t>
            </w:r>
            <w:r xmlns:w="http://schemas.openxmlformats.org/wordprocessingml/2006/main" w:rsidRPr="00532D6C">
              <w:rPr>
                <w:rFonts w:ascii="GHEA Grapalat" w:eastAsia="Times New Roman" w:hAnsi="GHEA Grapalat" w:cs="Times New Roman"/>
                <w:iCs/>
                <w:color w:val="000000"/>
                <w:sz w:val="21"/>
                <w:szCs w:val="21"/>
                <w:lang w:val="pt-BR"/>
              </w:rPr>
              <w:t xml:space="preserve">___________________________</w:t>
            </w:r>
          </w:p>
        </w:tc>
      </w:tr>
    </w:tbl>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GHEA Grapalat"/>
          <w:iCs/>
          <w:color w:val="000000"/>
          <w:sz w:val="21"/>
          <w:szCs w:val="21"/>
          <w:lang w:val="pt-BR"/>
        </w:rPr>
      </w:pPr>
      <w:r xmlns:w="http://schemas.openxmlformats.org/wordprocessingml/2006/main" w:rsidRPr="00532D6C">
        <w:rPr>
          <w:rFonts w:ascii="Courier New" w:eastAsia="Times New Roman" w:hAnsi="Courier New" w:cs="Courier New"/>
          <w:iCs/>
          <w:color w:val="000000"/>
          <w:sz w:val="21"/>
          <w:szCs w:val="21"/>
          <w:lang w:val="pt-BR"/>
        </w:rPr>
        <w:t xml:space="preserve">  </w:t>
      </w:r>
    </w:p>
    <w:p w:rsidR="00532D6C" w:rsidRPr="00532D6C" w:rsidRDefault="00532D6C" w:rsidP="00106D44">
      <w:pPr>
        <w:tabs>
          <w:tab w:val="left" w:pos="426"/>
        </w:tabs>
        <w:spacing w:after="0" w:line="240" w:lineRule="auto"/>
        <w:rPr>
          <w:rFonts w:ascii="GHEA Grapalat" w:eastAsia="Times New Roman" w:hAnsi="GHEA Grapalat" w:cs="Times New Roman"/>
          <w:iCs/>
          <w:color w:val="000000"/>
          <w:sz w:val="15"/>
          <w:szCs w:val="21"/>
          <w:lang w:val="pt-BR"/>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color w:val="000000"/>
          <w:lang w:val="pt-BR"/>
        </w:rPr>
      </w:pPr>
      <w:r xmlns:w="http://schemas.openxmlformats.org/wordprocessingml/2006/main" w:rsidRPr="00532D6C">
        <w:rPr>
          <w:rFonts w:ascii="GHEA Grapalat" w:eastAsia="Times New Roman" w:hAnsi="GHEA Grapalat" w:cs="Arial"/>
          <w:b/>
          <w:bCs/>
          <w:iCs/>
          <w:color w:val="000000"/>
          <w:lang w:val="en-US"/>
        </w:rPr>
        <w:t xml:space="preserve">PROTOCOL </w:t>
      </w:r>
      <w:r xmlns:w="http://schemas.openxmlformats.org/wordprocessingml/2006/main" w:rsidRPr="00532D6C">
        <w:rPr>
          <w:rFonts w:ascii="GHEA Grapalat" w:eastAsia="Times New Roman" w:hAnsi="GHEA Grapalat" w:cs="Times New Roman"/>
          <w:b/>
          <w:bCs/>
          <w:iCs/>
          <w:color w:val="000000"/>
          <w:lang w:val="pt-BR"/>
        </w:rPr>
        <w:t xml:space="preserve">N:</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b/>
          <w:bCs/>
          <w:iCs/>
          <w:color w:val="000000"/>
          <w:lang w:val="pt-BR"/>
        </w:rPr>
      </w:pPr>
      <w:r xmlns:w="http://schemas.openxmlformats.org/wordprocessingml/2006/main" w:rsidRPr="00532D6C">
        <w:rPr>
          <w:rFonts w:ascii="GHEA Grapalat" w:eastAsia="Times New Roman" w:hAnsi="GHEA Grapalat" w:cs="Arial"/>
          <w:b/>
          <w:bCs/>
          <w:iCs/>
          <w:color w:val="000000"/>
          <w:lang w:val="en-US"/>
        </w:rPr>
        <w:t xml:space="preserve">CONTRACT</w:t>
      </w:r>
      <w:r xmlns:w="http://schemas.openxmlformats.org/wordprocessingml/2006/main" w:rsidRPr="00532D6C">
        <w:rPr>
          <w:rFonts w:ascii="GHEA Grapalat" w:eastAsia="Times New Roman" w:hAnsi="GHEA Grapalat" w:cs="Times New Roman"/>
          <w:b/>
          <w:bCs/>
          <w:iCs/>
          <w:color w:val="000000"/>
          <w:lang w:val="pt-BR"/>
        </w:rPr>
        <w:t xml:space="preserve"> </w:t>
      </w:r>
      <w:r xmlns:w="http://schemas.openxmlformats.org/wordprocessingml/2006/main" w:rsidRPr="00532D6C">
        <w:rPr>
          <w:rFonts w:ascii="GHEA Grapalat" w:eastAsia="Times New Roman" w:hAnsi="GHEA Grapalat" w:cs="Arial"/>
          <w:b/>
          <w:bCs/>
          <w:iCs/>
          <w:color w:val="000000"/>
          <w:lang w:val="en-US"/>
        </w:rPr>
        <w:t xml:space="preserve">OR:</w:t>
      </w:r>
      <w:r xmlns:w="http://schemas.openxmlformats.org/wordprocessingml/2006/main" w:rsidRPr="00532D6C">
        <w:rPr>
          <w:rFonts w:ascii="GHEA Grapalat" w:eastAsia="Times New Roman" w:hAnsi="GHEA Grapalat" w:cs="Times New Roman"/>
          <w:b/>
          <w:bCs/>
          <w:iCs/>
          <w:color w:val="000000"/>
          <w:lang w:val="pt-BR"/>
        </w:rPr>
        <w:t xml:space="preserve"> </w:t>
      </w:r>
      <w:r xmlns:w="http://schemas.openxmlformats.org/wordprocessingml/2006/main" w:rsidRPr="00532D6C">
        <w:rPr>
          <w:rFonts w:ascii="GHEA Grapalat" w:eastAsia="Times New Roman" w:hAnsi="GHEA Grapalat" w:cs="Arial"/>
          <w:b/>
          <w:bCs/>
          <w:iCs/>
          <w:color w:val="000000"/>
          <w:lang w:val="en-US"/>
        </w:rPr>
        <w:t xml:space="preserve">THAT</w:t>
      </w:r>
      <w:r xmlns:w="http://schemas.openxmlformats.org/wordprocessingml/2006/main" w:rsidRPr="00532D6C">
        <w:rPr>
          <w:rFonts w:ascii="GHEA Grapalat" w:eastAsia="Times New Roman" w:hAnsi="GHEA Grapalat" w:cs="Times New Roman"/>
          <w:b/>
          <w:bCs/>
          <w:iCs/>
          <w:color w:val="000000"/>
          <w:lang w:val="pt-BR"/>
        </w:rPr>
        <w:t xml:space="preserve"> </w:t>
      </w:r>
      <w:r xmlns:w="http://schemas.openxmlformats.org/wordprocessingml/2006/main" w:rsidRPr="00532D6C">
        <w:rPr>
          <w:rFonts w:ascii="GHEA Grapalat" w:eastAsia="Times New Roman" w:hAnsi="GHEA Grapalat" w:cs="Arial"/>
          <w:b/>
          <w:bCs/>
          <w:iCs/>
          <w:color w:val="000000"/>
          <w:lang w:val="en-US"/>
        </w:rPr>
        <w:t xml:space="preserve">MI:</w:t>
      </w:r>
      <w:r xmlns:w="http://schemas.openxmlformats.org/wordprocessingml/2006/main" w:rsidRPr="00532D6C">
        <w:rPr>
          <w:rFonts w:ascii="GHEA Grapalat" w:eastAsia="Times New Roman" w:hAnsi="GHEA Grapalat" w:cs="Times New Roman"/>
          <w:b/>
          <w:bCs/>
          <w:iCs/>
          <w:color w:val="000000"/>
          <w:lang w:val="pt-BR"/>
        </w:rPr>
        <w:t xml:space="preserve"> </w:t>
      </w:r>
      <w:r xmlns:w="http://schemas.openxmlformats.org/wordprocessingml/2006/main" w:rsidRPr="00532D6C">
        <w:rPr>
          <w:rFonts w:ascii="GHEA Grapalat" w:eastAsia="Times New Roman" w:hAnsi="GHEA Grapalat" w:cs="Arial"/>
          <w:b/>
          <w:bCs/>
          <w:iCs/>
          <w:color w:val="000000"/>
          <w:lang w:val="en-US"/>
        </w:rPr>
        <w:t xml:space="preserve">PART:</w:t>
      </w:r>
      <w:r xmlns:w="http://schemas.openxmlformats.org/wordprocessingml/2006/main" w:rsidRPr="00532D6C">
        <w:rPr>
          <w:rFonts w:ascii="GHEA Grapalat" w:eastAsia="Times New Roman" w:hAnsi="GHEA Grapalat" w:cs="Times New Roman"/>
          <w:b/>
          <w:bCs/>
          <w:iCs/>
          <w:color w:val="000000"/>
          <w:lang w:val="pt-BR"/>
        </w:rPr>
        <w:t xml:space="preserve"> </w:t>
      </w:r>
      <w:r xmlns:w="http://schemas.openxmlformats.org/wordprocessingml/2006/main" w:rsidRPr="00532D6C">
        <w:rPr>
          <w:rFonts w:ascii="GHEA Grapalat" w:eastAsia="Times New Roman" w:hAnsi="GHEA Grapalat" w:cs="Arial"/>
          <w:b/>
          <w:bCs/>
          <w:iCs/>
          <w:color w:val="000000"/>
          <w:lang w:val="pt-BR"/>
        </w:rPr>
        <w:t xml:space="preserve">PERFORMANCE</w:t>
      </w:r>
      <w:r xmlns:w="http://schemas.openxmlformats.org/wordprocessingml/2006/main" w:rsidRPr="00532D6C">
        <w:rPr>
          <w:rFonts w:ascii="GHEA Grapalat" w:eastAsia="Times New Roman" w:hAnsi="GHEA Grapalat" w:cs="Times New Roman"/>
          <w:b/>
          <w:bCs/>
          <w:iCs/>
          <w:color w:val="000000"/>
          <w:lang w:val="pt-BR"/>
        </w:rPr>
        <w:t xml:space="preserve"> </w:t>
      </w:r>
      <w:r xmlns:w="http://schemas.openxmlformats.org/wordprocessingml/2006/main" w:rsidRPr="00532D6C">
        <w:rPr>
          <w:rFonts w:ascii="GHEA Grapalat" w:eastAsia="Times New Roman" w:hAnsi="GHEA Grapalat" w:cs="Arial"/>
          <w:b/>
          <w:bCs/>
          <w:iCs/>
          <w:color w:val="000000"/>
          <w:lang w:val="pt-BR"/>
        </w:rPr>
        <w:t xml:space="preserve">RESULTS:</w:t>
      </w:r>
      <w:r xmlns:w="http://schemas.openxmlformats.org/wordprocessingml/2006/main" w:rsidRPr="00532D6C">
        <w:rPr>
          <w:rFonts w:ascii="GHEA Grapalat" w:eastAsia="Times New Roman" w:hAnsi="GHEA Grapalat" w:cs="Times New Roman"/>
          <w:b/>
          <w:bCs/>
          <w:iCs/>
          <w:color w:val="000000"/>
          <w:lang w:val="pt-BR"/>
        </w:rPr>
        <w:t xml:space="preserve"> </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color w:val="000000"/>
          <w:lang w:val="pt-BR"/>
        </w:rPr>
      </w:pPr>
      <w:r xmlns:w="http://schemas.openxmlformats.org/wordprocessingml/2006/main" w:rsidRPr="00532D6C">
        <w:rPr>
          <w:rFonts w:ascii="GHEA Grapalat" w:eastAsia="Times New Roman" w:hAnsi="GHEA Grapalat" w:cs="Arial"/>
          <w:b/>
          <w:bCs/>
          <w:iCs/>
          <w:color w:val="000000"/>
          <w:lang w:val="en-US"/>
        </w:rPr>
        <w:t xml:space="preserve">RECEPTION </w:t>
      </w:r>
      <w:r xmlns:w="http://schemas.openxmlformats.org/wordprocessingml/2006/main" w:rsidRPr="00532D6C">
        <w:rPr>
          <w:rFonts w:ascii="GHEA Grapalat" w:eastAsia="Times New Roman" w:hAnsi="GHEA Grapalat" w:cs="Times New Roman"/>
          <w:b/>
          <w:bCs/>
          <w:iCs/>
          <w:color w:val="000000"/>
          <w:lang w:val="pt-BR"/>
        </w:rPr>
        <w:t xml:space="preserve">- </w:t>
      </w:r>
      <w:r xmlns:w="http://schemas.openxmlformats.org/wordprocessingml/2006/main" w:rsidRPr="00532D6C">
        <w:rPr>
          <w:rFonts w:ascii="GHEA Grapalat" w:eastAsia="Times New Roman" w:hAnsi="GHEA Grapalat" w:cs="Arial"/>
          <w:b/>
          <w:bCs/>
          <w:iCs/>
          <w:color w:val="000000"/>
          <w:lang w:val="en-US"/>
        </w:rPr>
        <w:t xml:space="preserve">ACCEPTANCE</w:t>
      </w:r>
    </w:p>
    <w:p w:rsidR="00532D6C" w:rsidRPr="00532D6C" w:rsidRDefault="00532D6C" w:rsidP="00106D44">
      <w:pPr>
        <w:tabs>
          <w:tab w:val="left" w:pos="426"/>
        </w:tabs>
        <w:spacing w:after="0" w:line="240" w:lineRule="auto"/>
        <w:jc w:val="center"/>
        <w:rPr>
          <w:rFonts w:ascii="GHEA Grapalat" w:eastAsia="Times New Roman" w:hAnsi="GHEA Grapalat" w:cs="Times New Roman"/>
          <w:b/>
          <w:bCs/>
          <w:iCs/>
          <w:sz w:val="20"/>
          <w:szCs w:val="20"/>
          <w:lang w:val="es-ES"/>
        </w:rPr>
      </w:pP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iCs/>
          <w:sz w:val="20"/>
          <w:szCs w:val="20"/>
          <w:lang w:val="es-ES"/>
        </w:rPr>
      </w:pPr>
      <w:r xmlns:w="http://schemas.openxmlformats.org/wordprocessingml/2006/main" w:rsidRPr="00532D6C">
        <w:rPr>
          <w:rFonts w:ascii="GHEA Grapalat" w:eastAsia="Times New Roman" w:hAnsi="GHEA Grapalat" w:cs="Times New Roman"/>
          <w:color w:val="000000"/>
          <w:sz w:val="21"/>
          <w:szCs w:val="21"/>
          <w:lang w:val="es-ES" w:eastAsia="ru-RU"/>
        </w:rPr>
        <w:t xml:space="preserve">" " " "</w:t>
      </w:r>
      <w:r xmlns:w="http://schemas.openxmlformats.org/wordprocessingml/2006/main" w:rsidRPr="00532D6C">
        <w:rPr>
          <w:rFonts w:ascii="GHEA Grapalat" w:eastAsia="Times New Roman" w:hAnsi="GHEA Grapalat" w:cs="Times New Roman"/>
          <w:iCs/>
          <w:sz w:val="20"/>
          <w:szCs w:val="20"/>
          <w:lang w:val="es-ES"/>
        </w:rPr>
        <w:t xml:space="preserve">  </w:t>
      </w:r>
      <w:r xmlns:w="http://schemas.openxmlformats.org/wordprocessingml/2006/main" w:rsidRPr="00532D6C">
        <w:rPr>
          <w:rFonts w:ascii="GHEA Grapalat" w:eastAsia="Times New Roman" w:hAnsi="GHEA Grapalat" w:cs="Times New Roman"/>
          <w:color w:val="000000"/>
          <w:sz w:val="21"/>
          <w:szCs w:val="21"/>
          <w:lang w:val="es-ES" w:eastAsia="ru-RU"/>
        </w:rPr>
        <w:t xml:space="preserve">20 </w:t>
      </w:r>
      <w:r xmlns:w="http://schemas.openxmlformats.org/wordprocessingml/2006/main" w:rsidRPr="00532D6C">
        <w:rPr>
          <w:rFonts w:ascii="GHEA Grapalat" w:eastAsia="Times New Roman" w:hAnsi="GHEA Grapalat" w:cs="Arial"/>
          <w:color w:val="000000"/>
          <w:sz w:val="21"/>
          <w:szCs w:val="21"/>
          <w:lang w:val="en-AU" w:eastAsia="ru-RU"/>
        </w:rPr>
        <w:t xml:space="preserve">years</w:t>
      </w:r>
      <w:r xmlns:w="http://schemas.openxmlformats.org/wordprocessingml/2006/main" w:rsidRPr="00532D6C">
        <w:rPr>
          <w:rFonts w:ascii="GHEA Grapalat" w:eastAsia="Times New Roman" w:hAnsi="GHEA Grapalat" w:cs="Times New Roman"/>
          <w:color w:val="000000"/>
          <w:sz w:val="21"/>
          <w:szCs w:val="21"/>
          <w:lang w:val="es-ES" w:eastAsia="ru-RU"/>
        </w:rPr>
        <w:t xml:space="preserve">​</w:t>
      </w:r>
    </w:p>
    <w:p w:rsidR="00532D6C" w:rsidRPr="00532D6C" w:rsidRDefault="00532D6C" w:rsidP="00106D44">
      <w:pPr>
        <w:tabs>
          <w:tab w:val="left" w:pos="426"/>
        </w:tabs>
        <w:spacing w:after="0" w:line="240" w:lineRule="auto"/>
        <w:jc w:val="both"/>
        <w:rPr>
          <w:rFonts w:ascii="GHEA Grapalat" w:eastAsia="Times New Roman" w:hAnsi="GHEA Grapalat" w:cs="Times New Roman"/>
          <w:iCs/>
          <w:sz w:val="20"/>
          <w:szCs w:val="20"/>
          <w:lang w:val="es-ES"/>
        </w:rPr>
      </w:pP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Times New Roman"/>
          <w:color w:val="000000"/>
          <w:sz w:val="21"/>
          <w:szCs w:val="21"/>
          <w:lang w:val="es-ES"/>
        </w:rPr>
      </w:pPr>
      <w:r xmlns:w="http://schemas.openxmlformats.org/wordprocessingml/2006/main" w:rsidRPr="00532D6C">
        <w:rPr>
          <w:rFonts w:ascii="GHEA Grapalat" w:eastAsia="Times New Roman" w:hAnsi="GHEA Grapalat" w:cs="Arial"/>
          <w:color w:val="000000"/>
          <w:sz w:val="21"/>
          <w:szCs w:val="21"/>
          <w:lang w:val="en-US"/>
        </w:rPr>
        <w:t xml:space="preserve">Name of the contract </w:t>
      </w:r>
      <w:r xmlns:w="http://schemas.openxmlformats.org/wordprocessingml/2006/main" w:rsidRPr="00532D6C">
        <w:rPr>
          <w:rFonts w:ascii="GHEA Grapalat" w:eastAsia="Times New Roman" w:hAnsi="GHEA Grapalat" w:cs="Times New Roman"/>
          <w:color w:val="000000"/>
          <w:sz w:val="21"/>
          <w:szCs w:val="21"/>
          <w:lang w:val="es-ES"/>
        </w:rPr>
        <w:t xml:space="preserve">/ </w:t>
      </w:r>
      <w:r xmlns:w="http://schemas.openxmlformats.org/wordprocessingml/2006/main" w:rsidRPr="00532D6C">
        <w:rPr>
          <w:rFonts w:ascii="GHEA Grapalat" w:eastAsia="Times New Roman" w:hAnsi="GHEA Grapalat" w:cs="Arial"/>
          <w:color w:val="000000"/>
          <w:sz w:val="21"/>
          <w:szCs w:val="21"/>
          <w:lang w:val="en-US"/>
        </w:rPr>
        <w:t xml:space="preserve">hereinafter: </w:t>
      </w:r>
      <w:r xmlns:w="http://schemas.openxmlformats.org/wordprocessingml/2006/main" w:rsidRPr="00532D6C">
        <w:rPr>
          <w:rFonts w:ascii="GHEA Grapalat" w:eastAsia="Times New Roman" w:hAnsi="GHEA Grapalat" w:cs="Times New Roman"/>
          <w:color w:val="000000"/>
          <w:sz w:val="21"/>
          <w:szCs w:val="21"/>
          <w:lang w:val="es-ES"/>
        </w:rPr>
        <w:t xml:space="preserve">Contract </w:t>
      </w:r>
      <w:r xmlns:w="http://schemas.openxmlformats.org/wordprocessingml/2006/main" w:rsidRPr="00532D6C">
        <w:rPr>
          <w:rFonts w:ascii="GHEA Grapalat" w:eastAsia="Times New Roman" w:hAnsi="GHEA Grapalat" w:cs="Arial"/>
          <w:color w:val="000000"/>
          <w:sz w:val="21"/>
          <w:szCs w:val="21"/>
          <w:lang w:val="en-US"/>
        </w:rPr>
        <w:t xml:space="preserve">/ </w:t>
      </w:r>
      <w:r xmlns:w="http://schemas.openxmlformats.org/wordprocessingml/2006/main" w:rsidRPr="00532D6C">
        <w:rPr>
          <w:rFonts w:ascii="GHEA Grapalat" w:eastAsia="Times New Roman" w:hAnsi="GHEA Grapalat" w:cs="Times New Roman"/>
          <w:color w:val="000000"/>
          <w:sz w:val="21"/>
          <w:szCs w:val="21"/>
          <w:lang w:val="es-ES"/>
        </w:rPr>
        <w:t xml:space="preserve">name </w:t>
      </w:r>
      <w:r xmlns:w="http://schemas.openxmlformats.org/wordprocessingml/2006/main" w:rsidRPr="00532D6C">
        <w:rPr>
          <w:rFonts w:ascii="GHEA Grapalat" w:eastAsia="Times New Roman" w:hAnsi="GHEA Grapalat" w:cs="Arial"/>
          <w:color w:val="000000"/>
          <w:sz w:val="21"/>
          <w:szCs w:val="21"/>
          <w:lang w:val="en-US"/>
        </w:rPr>
        <w:t xml:space="preserve">: </w:t>
      </w:r>
      <w:r xmlns:w="http://schemas.openxmlformats.org/wordprocessingml/2006/main" w:rsidRPr="00532D6C">
        <w:rPr>
          <w:rFonts w:ascii="GHEA Grapalat" w:eastAsia="Times New Roman" w:hAnsi="GHEA Grapalat" w:cs="Times New Roman"/>
          <w:color w:val="000000"/>
          <w:sz w:val="21"/>
          <w:szCs w:val="21"/>
          <w:lang w:val="es-ES"/>
        </w:rPr>
        <w:t xml:space="preserve">____________________________________________________________________________________________</w:t>
      </w: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Times New Roman"/>
          <w:color w:val="000000"/>
          <w:sz w:val="21"/>
          <w:szCs w:val="21"/>
          <w:lang w:val="es-ES"/>
        </w:rPr>
      </w:pPr>
      <w:r xmlns:w="http://schemas.openxmlformats.org/wordprocessingml/2006/main" w:rsidRPr="00532D6C">
        <w:rPr>
          <w:rFonts w:ascii="GHEA Grapalat" w:eastAsia="Times New Roman" w:hAnsi="GHEA Grapalat" w:cs="Arial"/>
          <w:color w:val="000000"/>
          <w:sz w:val="21"/>
          <w:szCs w:val="21"/>
          <w:lang w:val="en-US"/>
        </w:rPr>
        <w:t xml:space="preserve">of the contract</w:t>
      </w:r>
      <w:r xmlns:w="http://schemas.openxmlformats.org/wordprocessingml/2006/main" w:rsidRPr="00532D6C">
        <w:rPr>
          <w:rFonts w:ascii="GHEA Grapalat" w:eastAsia="Times New Roman" w:hAnsi="GHEA Grapalat" w:cs="Times New Roman"/>
          <w:color w:val="000000"/>
          <w:sz w:val="21"/>
          <w:szCs w:val="21"/>
          <w:lang w:val="es-ES"/>
        </w:rPr>
        <w:t xml:space="preserve"> </w:t>
      </w:r>
      <w:r xmlns:w="http://schemas.openxmlformats.org/wordprocessingml/2006/main" w:rsidRPr="00532D6C">
        <w:rPr>
          <w:rFonts w:ascii="GHEA Grapalat" w:eastAsia="Times New Roman" w:hAnsi="GHEA Grapalat" w:cs="Arial"/>
          <w:color w:val="000000"/>
          <w:sz w:val="21"/>
          <w:szCs w:val="21"/>
          <w:lang w:val="en-US"/>
        </w:rPr>
        <w:t xml:space="preserve">sealing</w:t>
      </w:r>
      <w:r xmlns:w="http://schemas.openxmlformats.org/wordprocessingml/2006/main" w:rsidRPr="00532D6C">
        <w:rPr>
          <w:rFonts w:ascii="GHEA Grapalat" w:eastAsia="Times New Roman" w:hAnsi="GHEA Grapalat" w:cs="Times New Roman"/>
          <w:color w:val="000000"/>
          <w:sz w:val="21"/>
          <w:szCs w:val="21"/>
          <w:lang w:val="es-ES"/>
        </w:rPr>
        <w:t xml:space="preserve"> </w:t>
      </w:r>
      <w:r xmlns:w="http://schemas.openxmlformats.org/wordprocessingml/2006/main" w:rsidRPr="00532D6C">
        <w:rPr>
          <w:rFonts w:ascii="GHEA Grapalat" w:eastAsia="Times New Roman" w:hAnsi="GHEA Grapalat" w:cs="Arial"/>
          <w:color w:val="000000"/>
          <w:sz w:val="21"/>
          <w:szCs w:val="21"/>
          <w:lang w:val="en-US"/>
        </w:rPr>
        <w:t xml:space="preserve">date </w:t>
      </w:r>
      <w:r xmlns:w="http://schemas.openxmlformats.org/wordprocessingml/2006/main" w:rsidRPr="00532D6C">
        <w:rPr>
          <w:rFonts w:ascii="GHEA Grapalat" w:eastAsia="Times New Roman" w:hAnsi="GHEA Grapalat" w:cs="Times New Roman"/>
          <w:color w:val="000000"/>
          <w:sz w:val="21"/>
          <w:szCs w:val="21"/>
          <w:lang w:val="es-ES"/>
        </w:rPr>
        <w:t xml:space="preserve">: </w:t>
      </w:r>
      <w:r xmlns:w="http://schemas.openxmlformats.org/wordprocessingml/2006/main" w:rsidRPr="00532D6C">
        <w:rPr>
          <w:rFonts w:ascii="GHEA Grapalat" w:eastAsia="Times New Roman" w:hAnsi="GHEA Grapalat" w:cs="Times New Roman"/>
          <w:color w:val="000000"/>
          <w:sz w:val="21"/>
          <w:szCs w:val="21"/>
          <w:lang w:val="es-ES"/>
        </w:rPr>
        <w:t xml:space="preserve">"____" "__________________" </w:t>
      </w:r>
      <w:r xmlns:w="http://schemas.openxmlformats.org/wordprocessingml/2006/main" w:rsidRPr="00532D6C">
        <w:rPr>
          <w:rFonts w:ascii="GHEA Grapalat" w:eastAsia="Times New Roman" w:hAnsi="GHEA Grapalat" w:cs="Arial"/>
          <w:color w:val="000000"/>
          <w:sz w:val="21"/>
          <w:szCs w:val="21"/>
          <w:lang w:val="en-US"/>
        </w:rPr>
        <w:t xml:space="preserve">20</w:t>
      </w: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Times New Roman"/>
          <w:color w:val="000000"/>
          <w:sz w:val="21"/>
          <w:szCs w:val="21"/>
          <w:lang w:val="es-ES"/>
        </w:rPr>
      </w:pPr>
      <w:r xmlns:w="http://schemas.openxmlformats.org/wordprocessingml/2006/main" w:rsidRPr="00532D6C">
        <w:rPr>
          <w:rFonts w:ascii="GHEA Grapalat" w:eastAsia="Times New Roman" w:hAnsi="GHEA Grapalat" w:cs="Arial"/>
          <w:color w:val="000000"/>
          <w:sz w:val="21"/>
          <w:szCs w:val="21"/>
          <w:lang w:val="en-US"/>
        </w:rPr>
        <w:t xml:space="preserve">of the contract</w:t>
      </w:r>
      <w:r xmlns:w="http://schemas.openxmlformats.org/wordprocessingml/2006/main" w:rsidRPr="00532D6C">
        <w:rPr>
          <w:rFonts w:ascii="GHEA Grapalat" w:eastAsia="Times New Roman" w:hAnsi="GHEA Grapalat" w:cs="Times New Roman"/>
          <w:color w:val="000000"/>
          <w:sz w:val="21"/>
          <w:szCs w:val="21"/>
          <w:lang w:val="es-ES"/>
        </w:rPr>
        <w:t xml:space="preserve"> </w:t>
      </w:r>
      <w:r xmlns:w="http://schemas.openxmlformats.org/wordprocessingml/2006/main" w:rsidRPr="00532D6C">
        <w:rPr>
          <w:rFonts w:ascii="GHEA Grapalat" w:eastAsia="Times New Roman" w:hAnsi="GHEA Grapalat" w:cs="Arial"/>
          <w:color w:val="000000"/>
          <w:sz w:val="21"/>
          <w:szCs w:val="21"/>
          <w:lang w:val="en-US"/>
        </w:rPr>
        <w:t xml:space="preserve">number </w:t>
      </w:r>
      <w:r xmlns:w="http://schemas.openxmlformats.org/wordprocessingml/2006/main" w:rsidRPr="00532D6C">
        <w:rPr>
          <w:rFonts w:ascii="GHEA Grapalat" w:eastAsia="Times New Roman" w:hAnsi="GHEA Grapalat" w:cs="Times New Roman"/>
          <w:color w:val="000000"/>
          <w:sz w:val="21"/>
          <w:szCs w:val="21"/>
          <w:lang w:val="es-ES"/>
        </w:rPr>
        <w:t xml:space="preserve">: __________</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Sylfaen"/>
          <w:iCs/>
          <w:sz w:val="24"/>
          <w:szCs w:val="24"/>
          <w:lang w:val="es-ES"/>
        </w:rPr>
      </w:pPr>
      <w:proofErr xmlns:w="http://schemas.openxmlformats.org/wordprocessingml/2006/main" w:type="gramStart"/>
      <w:r xmlns:w="http://schemas.openxmlformats.org/wordprocessingml/2006/main" w:rsidRPr="00532D6C">
        <w:rPr>
          <w:rFonts w:ascii="GHEA Grapalat" w:eastAsia="Times New Roman" w:hAnsi="GHEA Grapalat" w:cs="Arial"/>
          <w:iCs/>
          <w:color w:val="000000"/>
          <w:sz w:val="21"/>
          <w:szCs w:val="21"/>
          <w:lang w:val="en-US"/>
        </w:rPr>
        <w:t xml:space="preserve">Client:</w:t>
      </w:r>
      <w:r xmlns:w="http://schemas.openxmlformats.org/wordprocessingml/2006/main" w:rsidRPr="00532D6C">
        <w:rPr>
          <w:rFonts w:ascii="GHEA Grapalat" w:eastAsia="Times New Roman" w:hAnsi="GHEA Grapalat" w:cs="Times New Roman"/>
          <w:iCs/>
          <w:color w:val="000000"/>
          <w:sz w:val="21"/>
          <w:szCs w:val="21"/>
          <w:lang w:val="es-ES"/>
        </w:rPr>
        <w:t xml:space="preserve">  </w:t>
      </w:r>
      <w:r xmlns:w="http://schemas.openxmlformats.org/wordprocessingml/2006/main" w:rsidRPr="00532D6C">
        <w:rPr>
          <w:rFonts w:ascii="GHEA Grapalat" w:eastAsia="Times New Roman" w:hAnsi="GHEA Grapalat" w:cs="Arial"/>
          <w:iCs/>
          <w:color w:val="000000"/>
          <w:sz w:val="21"/>
          <w:szCs w:val="21"/>
          <w:lang w:val="en-US"/>
        </w:rPr>
        <w:t xml:space="preserve">and:</w:t>
      </w:r>
      <w:proofErr xmlns:w="http://schemas.openxmlformats.org/wordprocessingml/2006/main" w:type="gramEnd"/>
      <w:r xmlns:w="http://schemas.openxmlformats.org/wordprocessingml/2006/main" w:rsidRPr="00532D6C">
        <w:rPr>
          <w:rFonts w:ascii="GHEA Grapalat" w:eastAsia="Times New Roman" w:hAnsi="GHEA Grapalat" w:cs="Times New Roman"/>
          <w:iCs/>
          <w:color w:val="000000"/>
          <w:sz w:val="21"/>
          <w:szCs w:val="21"/>
          <w:lang w:val="es-ES"/>
        </w:rPr>
        <w:t xml:space="preserve">  </w:t>
      </w:r>
      <w:r xmlns:w="http://schemas.openxmlformats.org/wordprocessingml/2006/main" w:rsidRPr="00532D6C">
        <w:rPr>
          <w:rFonts w:ascii="GHEA Grapalat" w:eastAsia="Times New Roman" w:hAnsi="GHEA Grapalat" w:cs="Arial"/>
          <w:color w:val="000000"/>
          <w:sz w:val="21"/>
          <w:szCs w:val="21"/>
          <w:lang w:val="en-US"/>
        </w:rPr>
        <w:t xml:space="preserve">of the contract</w:t>
      </w:r>
      <w:r xmlns:w="http://schemas.openxmlformats.org/wordprocessingml/2006/main" w:rsidRPr="00532D6C">
        <w:rPr>
          <w:rFonts w:ascii="GHEA Grapalat" w:eastAsia="Times New Roman" w:hAnsi="GHEA Grapalat" w:cs="Times New Roman"/>
          <w:color w:val="000000"/>
          <w:sz w:val="21"/>
          <w:szCs w:val="21"/>
          <w:lang w:val="es-ES"/>
        </w:rPr>
        <w:t xml:space="preserve"> </w:t>
      </w:r>
      <w:r xmlns:w="http://schemas.openxmlformats.org/wordprocessingml/2006/main" w:rsidRPr="00532D6C">
        <w:rPr>
          <w:rFonts w:ascii="GHEA Grapalat" w:eastAsia="Times New Roman" w:hAnsi="GHEA Grapalat" w:cs="Arial"/>
          <w:color w:val="000000"/>
          <w:sz w:val="21"/>
          <w:szCs w:val="21"/>
          <w:lang w:val="en-US"/>
        </w:rPr>
        <w:t xml:space="preserve">the side</w:t>
      </w:r>
      <w:r xmlns:w="http://schemas.openxmlformats.org/wordprocessingml/2006/main" w:rsidRPr="00532D6C">
        <w:rPr>
          <w:rFonts w:ascii="GHEA Grapalat" w:eastAsia="Times New Roman" w:hAnsi="GHEA Grapalat" w:cs="Times New Roman"/>
          <w:color w:val="000000"/>
          <w:sz w:val="21"/>
          <w:szCs w:val="21"/>
          <w:lang w:val="es-ES"/>
        </w:rPr>
        <w:t xml:space="preserve">  </w:t>
      </w:r>
      <w:r xmlns:w="http://schemas.openxmlformats.org/wordprocessingml/2006/main" w:rsidRPr="00532D6C">
        <w:rPr>
          <w:rFonts w:ascii="GHEA Grapalat" w:eastAsia="Times New Roman" w:hAnsi="GHEA Grapalat" w:cs="Arial"/>
          <w:color w:val="000000"/>
          <w:sz w:val="21"/>
          <w:szCs w:val="21"/>
          <w:lang w:val="hy-AM"/>
        </w:rPr>
        <w:t xml:space="preserve">basis</w:t>
      </w:r>
      <w:r xmlns:w="http://schemas.openxmlformats.org/wordprocessingml/2006/main" w:rsidRPr="00532D6C">
        <w:rPr>
          <w:rFonts w:ascii="GHEA Grapalat" w:eastAsia="Times New Roman" w:hAnsi="GHEA Grapalat" w:cs="Times New Roman"/>
          <w:color w:val="000000"/>
          <w:sz w:val="21"/>
          <w:szCs w:val="21"/>
          <w:lang w:val="hy-AM"/>
        </w:rPr>
        <w:t xml:space="preserve"> </w:t>
      </w:r>
      <w:r xmlns:w="http://schemas.openxmlformats.org/wordprocessingml/2006/main" w:rsidRPr="00532D6C">
        <w:rPr>
          <w:rFonts w:ascii="GHEA Grapalat" w:eastAsia="Times New Roman" w:hAnsi="GHEA Grapalat" w:cs="Times New Roman"/>
          <w:color w:val="000000"/>
          <w:sz w:val="21"/>
          <w:szCs w:val="21"/>
          <w:lang w:val="es-ES"/>
        </w:rPr>
        <w:t xml:space="preserve"> </w:t>
      </w:r>
      <w:r xmlns:w="http://schemas.openxmlformats.org/wordprocessingml/2006/main" w:rsidRPr="00532D6C">
        <w:rPr>
          <w:rFonts w:ascii="GHEA Grapalat" w:eastAsia="Times New Roman" w:hAnsi="GHEA Grapalat" w:cs="Arial"/>
          <w:color w:val="000000"/>
          <w:sz w:val="21"/>
          <w:szCs w:val="21"/>
          <w:lang w:val="hy-AM"/>
        </w:rPr>
        <w:t xml:space="preserve">accepting</w:t>
      </w:r>
      <w:r xmlns:w="http://schemas.openxmlformats.org/wordprocessingml/2006/main" w:rsidRPr="00532D6C">
        <w:rPr>
          <w:rFonts w:ascii="GHEA Grapalat" w:eastAsia="Times New Roman" w:hAnsi="GHEA Grapalat" w:cs="Times New Roman"/>
          <w:color w:val="000000"/>
          <w:sz w:val="21"/>
          <w:szCs w:val="21"/>
          <w:lang w:val="es-ES"/>
        </w:rPr>
        <w:t xml:space="preserve">  </w:t>
      </w:r>
      <w:r xmlns:w="http://schemas.openxmlformats.org/wordprocessingml/2006/main" w:rsidRPr="00532D6C">
        <w:rPr>
          <w:rFonts w:ascii="GHEA Grapalat" w:eastAsia="Times New Roman" w:hAnsi="GHEA Grapalat" w:cs="Arial"/>
          <w:color w:val="000000"/>
          <w:sz w:val="21"/>
          <w:szCs w:val="21"/>
          <w:lang w:val="hy-AM"/>
        </w:rPr>
        <w:t xml:space="preserve">of the contract</w:t>
      </w:r>
      <w:r xmlns:w="http://schemas.openxmlformats.org/wordprocessingml/2006/main" w:rsidRPr="00532D6C">
        <w:rPr>
          <w:rFonts w:ascii="GHEA Grapalat" w:eastAsia="Times New Roman" w:hAnsi="GHEA Grapalat" w:cs="Times New Roman"/>
          <w:color w:val="000000"/>
          <w:sz w:val="21"/>
          <w:szCs w:val="21"/>
          <w:lang w:val="hy-AM"/>
        </w:rPr>
        <w:t xml:space="preserve"> </w:t>
      </w:r>
      <w:r xmlns:w="http://schemas.openxmlformats.org/wordprocessingml/2006/main" w:rsidRPr="00532D6C">
        <w:rPr>
          <w:rFonts w:ascii="GHEA Grapalat" w:eastAsia="Times New Roman" w:hAnsi="GHEA Grapalat" w:cs="Times New Roman"/>
          <w:color w:val="000000"/>
          <w:sz w:val="21"/>
          <w:szCs w:val="21"/>
          <w:lang w:val="es-ES"/>
        </w:rPr>
        <w:t xml:space="preserve"> </w:t>
      </w:r>
      <w:r xmlns:w="http://schemas.openxmlformats.org/wordprocessingml/2006/main" w:rsidRPr="00532D6C">
        <w:rPr>
          <w:rFonts w:ascii="GHEA Grapalat" w:eastAsia="Times New Roman" w:hAnsi="GHEA Grapalat" w:cs="Arial"/>
          <w:color w:val="000000"/>
          <w:sz w:val="21"/>
          <w:szCs w:val="21"/>
          <w:lang w:val="hy-AM"/>
        </w:rPr>
        <w:t xml:space="preserve">performance</w:t>
      </w:r>
      <w:r xmlns:w="http://schemas.openxmlformats.org/wordprocessingml/2006/main" w:rsidRPr="00532D6C">
        <w:rPr>
          <w:rFonts w:ascii="GHEA Grapalat" w:eastAsia="Times New Roman" w:hAnsi="GHEA Grapalat" w:cs="Times New Roman"/>
          <w:color w:val="000000"/>
          <w:sz w:val="21"/>
          <w:szCs w:val="21"/>
          <w:lang w:val="hy-AM"/>
        </w:rPr>
        <w:t xml:space="preserve"> </w:t>
      </w:r>
      <w:r xmlns:w="http://schemas.openxmlformats.org/wordprocessingml/2006/main" w:rsidRPr="00532D6C">
        <w:rPr>
          <w:rFonts w:ascii="GHEA Grapalat" w:eastAsia="Times New Roman" w:hAnsi="GHEA Grapalat" w:cs="Times New Roman"/>
          <w:color w:val="000000"/>
          <w:sz w:val="21"/>
          <w:szCs w:val="21"/>
          <w:lang w:val="es-ES"/>
        </w:rPr>
        <w:t xml:space="preserve"> </w:t>
      </w:r>
      <w:r xmlns:w="http://schemas.openxmlformats.org/wordprocessingml/2006/main" w:rsidRPr="00532D6C">
        <w:rPr>
          <w:rFonts w:ascii="GHEA Grapalat" w:eastAsia="Times New Roman" w:hAnsi="GHEA Grapalat" w:cs="Arial"/>
          <w:color w:val="000000"/>
          <w:sz w:val="21"/>
          <w:szCs w:val="21"/>
          <w:lang w:val="hy-AM"/>
        </w:rPr>
        <w:t xml:space="preserve">regarding</w:t>
      </w:r>
      <w:r xmlns:w="http://schemas.openxmlformats.org/wordprocessingml/2006/main" w:rsidRPr="00532D6C">
        <w:rPr>
          <w:rFonts w:ascii="GHEA Grapalat" w:eastAsia="Times New Roman" w:hAnsi="GHEA Grapalat" w:cs="Times New Roman"/>
          <w:color w:val="000000"/>
          <w:sz w:val="21"/>
          <w:szCs w:val="21"/>
          <w:lang w:val="hy-AM"/>
        </w:rPr>
        <w:t xml:space="preserve"> </w:t>
      </w:r>
      <w:r xmlns:w="http://schemas.openxmlformats.org/wordprocessingml/2006/main" w:rsidRPr="00532D6C">
        <w:rPr>
          <w:rFonts w:ascii="GHEA Grapalat" w:eastAsia="Times New Roman" w:hAnsi="GHEA Grapalat" w:cs="Times New Roman"/>
          <w:color w:val="000000"/>
          <w:sz w:val="21"/>
          <w:szCs w:val="21"/>
          <w:lang w:val="es-ES"/>
        </w:rPr>
        <w:t xml:space="preserve">     </w:t>
      </w:r>
      <w:r xmlns:w="http://schemas.openxmlformats.org/wordprocessingml/2006/main" w:rsidRPr="00532D6C">
        <w:rPr>
          <w:rFonts w:ascii="GHEA Grapalat" w:eastAsia="Times New Roman" w:hAnsi="GHEA Grapalat" w:cs="Times New Roman"/>
          <w:color w:val="000000"/>
          <w:sz w:val="21"/>
          <w:szCs w:val="21"/>
          <w:lang w:val="hy-AM"/>
        </w:rPr>
        <w:t xml:space="preserve">"</w:t>
      </w:r>
      <w:r xmlns:w="http://schemas.openxmlformats.org/wordprocessingml/2006/main" w:rsidRPr="00532D6C">
        <w:rPr>
          <w:rFonts w:ascii="GHEA Grapalat" w:eastAsia="Times New Roman" w:hAnsi="GHEA Grapalat" w:cs="Times New Roman"/>
          <w:color w:val="000000"/>
          <w:sz w:val="21"/>
          <w:szCs w:val="21"/>
          <w:lang w:val="es-ES"/>
        </w:rPr>
        <w:t xml:space="preserve">    </w:t>
      </w:r>
      <w:r xmlns:w="http://schemas.openxmlformats.org/wordprocessingml/2006/main" w:rsidRPr="00532D6C">
        <w:rPr>
          <w:rFonts w:ascii="GHEA Grapalat" w:eastAsia="Times New Roman" w:hAnsi="GHEA Grapalat" w:cs="Times New Roman"/>
          <w:color w:val="000000"/>
          <w:sz w:val="21"/>
          <w:szCs w:val="21"/>
          <w:lang w:val="hy-AM"/>
        </w:rPr>
        <w:t xml:space="preserve">»</w:t>
      </w:r>
      <w:r xmlns:w="http://schemas.openxmlformats.org/wordprocessingml/2006/main" w:rsidRPr="00532D6C">
        <w:rPr>
          <w:rFonts w:ascii="GHEA Grapalat" w:eastAsia="Times New Roman" w:hAnsi="GHEA Grapalat" w:cs="Times New Roman"/>
          <w:color w:val="000000"/>
          <w:sz w:val="21"/>
          <w:szCs w:val="21"/>
          <w:lang w:val="es-ES"/>
        </w:rPr>
        <w:t xml:space="preserve">     </w:t>
      </w:r>
      <w:r xmlns:w="http://schemas.openxmlformats.org/wordprocessingml/2006/main" w:rsidRPr="00532D6C">
        <w:rPr>
          <w:rFonts w:ascii="GHEA Grapalat" w:eastAsia="Times New Roman" w:hAnsi="GHEA Grapalat" w:cs="Times New Roman"/>
          <w:color w:val="000000"/>
          <w:sz w:val="21"/>
          <w:szCs w:val="21"/>
          <w:lang w:val="hy-AM"/>
        </w:rPr>
        <w:t xml:space="preserve">"</w:t>
      </w:r>
      <w:r xmlns:w="http://schemas.openxmlformats.org/wordprocessingml/2006/main" w:rsidRPr="00532D6C">
        <w:rPr>
          <w:rFonts w:ascii="GHEA Grapalat" w:eastAsia="Times New Roman" w:hAnsi="GHEA Grapalat" w:cs="Times New Roman"/>
          <w:color w:val="000000"/>
          <w:sz w:val="21"/>
          <w:szCs w:val="21"/>
          <w:lang w:val="es-ES"/>
        </w:rPr>
        <w:t xml:space="preserve">               </w:t>
      </w:r>
      <w:r xmlns:w="http://schemas.openxmlformats.org/wordprocessingml/2006/main" w:rsidRPr="00532D6C">
        <w:rPr>
          <w:rFonts w:ascii="GHEA Grapalat" w:eastAsia="Times New Roman" w:hAnsi="GHEA Grapalat" w:cs="Times New Roman"/>
          <w:color w:val="000000"/>
          <w:sz w:val="21"/>
          <w:szCs w:val="21"/>
          <w:lang w:val="hy-AM"/>
        </w:rPr>
        <w:t xml:space="preserve">»</w:t>
      </w:r>
      <w:r xmlns:w="http://schemas.openxmlformats.org/wordprocessingml/2006/main" w:rsidRPr="00532D6C">
        <w:rPr>
          <w:rFonts w:ascii="GHEA Grapalat" w:eastAsia="Times New Roman" w:hAnsi="GHEA Grapalat" w:cs="Times New Roman"/>
          <w:color w:val="000000"/>
          <w:sz w:val="21"/>
          <w:szCs w:val="21"/>
          <w:lang w:val="es-ES"/>
        </w:rPr>
        <w:t xml:space="preserve"> </w:t>
      </w:r>
      <w:r xmlns:w="http://schemas.openxmlformats.org/wordprocessingml/2006/main" w:rsidRPr="00532D6C">
        <w:rPr>
          <w:rFonts w:ascii="GHEA Grapalat" w:eastAsia="Times New Roman" w:hAnsi="GHEA Grapalat" w:cs="Times New Roman"/>
          <w:color w:val="000000"/>
          <w:sz w:val="21"/>
          <w:szCs w:val="21"/>
          <w:lang w:val="hy-AM"/>
        </w:rPr>
        <w:t xml:space="preserve">20:00</w:t>
      </w:r>
      <w:r xmlns:w="http://schemas.openxmlformats.org/wordprocessingml/2006/main" w:rsidRPr="00532D6C">
        <w:rPr>
          <w:rFonts w:ascii="GHEA Grapalat" w:eastAsia="Times New Roman" w:hAnsi="GHEA Grapalat" w:cs="Times New Roman"/>
          <w:color w:val="000000"/>
          <w:sz w:val="21"/>
          <w:szCs w:val="21"/>
          <w:lang w:val="es-ES"/>
        </w:rPr>
        <w:t xml:space="preserve">  </w:t>
      </w:r>
      <w:r xmlns:w="http://schemas.openxmlformats.org/wordprocessingml/2006/main" w:rsidRPr="00532D6C">
        <w:rPr>
          <w:rFonts w:ascii="GHEA Grapalat" w:eastAsia="Times New Roman" w:hAnsi="GHEA Grapalat" w:cs="Times New Roman"/>
          <w:color w:val="000000"/>
          <w:sz w:val="21"/>
          <w:szCs w:val="21"/>
          <w:lang w:val="hy-AM"/>
        </w:rPr>
        <w:t xml:space="preserve">  </w:t>
      </w:r>
      <w:r xmlns:w="http://schemas.openxmlformats.org/wordprocessingml/2006/main" w:rsidRPr="00532D6C">
        <w:rPr>
          <w:rFonts w:ascii="GHEA Grapalat" w:eastAsia="Times New Roman" w:hAnsi="GHEA Grapalat" w:cs="Arial"/>
          <w:color w:val="000000"/>
          <w:sz w:val="21"/>
          <w:szCs w:val="21"/>
          <w:lang w:val="hy-AM"/>
        </w:rPr>
        <w:t xml:space="preserve">in</w:t>
      </w:r>
      <w:r xmlns:w="http://schemas.openxmlformats.org/wordprocessingml/2006/main" w:rsidRPr="00532D6C">
        <w:rPr>
          <w:rFonts w:ascii="GHEA Grapalat" w:eastAsia="Times New Roman" w:hAnsi="GHEA Grapalat" w:cs="Times New Roman"/>
          <w:color w:val="000000"/>
          <w:sz w:val="21"/>
          <w:szCs w:val="21"/>
          <w:lang w:val="hy-AM"/>
        </w:rPr>
        <w:t xml:space="preserve">​ </w:t>
      </w:r>
      <w:r xmlns:w="http://schemas.openxmlformats.org/wordprocessingml/2006/main" w:rsidRPr="00532D6C">
        <w:rPr>
          <w:rFonts w:ascii="GHEA Grapalat" w:eastAsia="Times New Roman" w:hAnsi="GHEA Grapalat" w:cs="Arial"/>
          <w:color w:val="000000"/>
          <w:sz w:val="21"/>
          <w:szCs w:val="21"/>
          <w:lang w:val="hy-AM"/>
        </w:rPr>
        <w:t xml:space="preserve">out</w:t>
      </w:r>
      <w:r xmlns:w="http://schemas.openxmlformats.org/wordprocessingml/2006/main" w:rsidRPr="00532D6C">
        <w:rPr>
          <w:rFonts w:ascii="GHEA Grapalat" w:eastAsia="Times New Roman" w:hAnsi="GHEA Grapalat" w:cs="Times New Roman"/>
          <w:color w:val="000000"/>
          <w:sz w:val="21"/>
          <w:szCs w:val="21"/>
          <w:lang w:val="hy-AM"/>
        </w:rPr>
        <w:t xml:space="preserve"> </w:t>
      </w:r>
      <w:r xmlns:w="http://schemas.openxmlformats.org/wordprocessingml/2006/main" w:rsidRPr="00532D6C">
        <w:rPr>
          <w:rFonts w:ascii="GHEA Grapalat" w:eastAsia="Times New Roman" w:hAnsi="GHEA Grapalat" w:cs="Arial"/>
          <w:color w:val="000000"/>
          <w:sz w:val="21"/>
          <w:szCs w:val="21"/>
          <w:lang w:val="hy-AM"/>
        </w:rPr>
        <w:t xml:space="preserve">written</w:t>
      </w:r>
      <w:r xmlns:w="http://schemas.openxmlformats.org/wordprocessingml/2006/main" w:rsidRPr="00532D6C">
        <w:rPr>
          <w:rFonts w:ascii="GHEA Grapalat" w:eastAsia="Times New Roman" w:hAnsi="GHEA Grapalat" w:cs="Times New Roman"/>
          <w:color w:val="000000"/>
          <w:sz w:val="21"/>
          <w:szCs w:val="21"/>
          <w:lang w:val="hy-AM"/>
        </w:rPr>
        <w:t xml:space="preserve"> </w:t>
      </w:r>
      <w:r xmlns:w="http://schemas.openxmlformats.org/wordprocessingml/2006/main" w:rsidRPr="00532D6C">
        <w:rPr>
          <w:rFonts w:ascii="GHEA Grapalat" w:eastAsia="Times New Roman" w:hAnsi="GHEA Grapalat" w:cs="Times New Roman"/>
          <w:color w:val="000000"/>
          <w:sz w:val="21"/>
          <w:szCs w:val="21"/>
          <w:lang w:val="es-ES"/>
        </w:rPr>
        <w:t xml:space="preserve">N ___ </w:t>
      </w:r>
      <w:r xmlns:w="http://schemas.openxmlformats.org/wordprocessingml/2006/main" w:rsidRPr="00532D6C">
        <w:rPr>
          <w:rFonts w:ascii="GHEA Grapalat" w:eastAsia="Times New Roman" w:hAnsi="GHEA Grapalat" w:cs="Arial"/>
          <w:color w:val="000000"/>
          <w:sz w:val="21"/>
          <w:szCs w:val="21"/>
          <w:lang w:val="hy-AM"/>
        </w:rPr>
        <w:t xml:space="preserve">account</w:t>
      </w:r>
      <w:r xmlns:w="http://schemas.openxmlformats.org/wordprocessingml/2006/main" w:rsidRPr="00532D6C">
        <w:rPr>
          <w:rFonts w:ascii="GHEA Grapalat" w:eastAsia="Times New Roman" w:hAnsi="GHEA Grapalat" w:cs="Times New Roman"/>
          <w:color w:val="000000"/>
          <w:sz w:val="21"/>
          <w:szCs w:val="21"/>
          <w:lang w:val="hy-AM"/>
        </w:rPr>
        <w:t xml:space="preserve"> </w:t>
      </w:r>
      <w:r xmlns:w="http://schemas.openxmlformats.org/wordprocessingml/2006/main" w:rsidRPr="00532D6C">
        <w:rPr>
          <w:rFonts w:ascii="GHEA Grapalat" w:eastAsia="Times New Roman" w:hAnsi="GHEA Grapalat" w:cs="Arial"/>
          <w:color w:val="000000"/>
          <w:sz w:val="21"/>
          <w:szCs w:val="21"/>
          <w:lang w:val="hy-AM"/>
        </w:rPr>
        <w:t xml:space="preserve">the invoice </w:t>
      </w:r>
      <w:r xmlns:w="http://schemas.openxmlformats.org/wordprocessingml/2006/main" w:rsidRPr="00532D6C">
        <w:rPr>
          <w:rFonts w:ascii="GHEA Grapalat" w:eastAsia="Times New Roman" w:hAnsi="GHEA Grapalat" w:cs="Arial"/>
          <w:color w:val="000000"/>
          <w:sz w:val="21"/>
          <w:szCs w:val="21"/>
          <w:lang w:val="es-ES"/>
        </w:rPr>
        <w:t xml:space="preserve">was drawn </w:t>
      </w:r>
      <w:r xmlns:w="http://schemas.openxmlformats.org/wordprocessingml/2006/main" w:rsidRPr="00532D6C">
        <w:rPr>
          <w:rFonts w:ascii="GHEA Grapalat" w:eastAsia="Times New Roman" w:hAnsi="GHEA Grapalat" w:cs="Times New Roman"/>
          <w:color w:val="000000"/>
          <w:sz w:val="21"/>
          <w:szCs w:val="21"/>
          <w:lang w:val="hy-AM"/>
        </w:rPr>
        <w:t xml:space="preserve">up</w:t>
      </w:r>
      <w:r xmlns:w="http://schemas.openxmlformats.org/wordprocessingml/2006/main" w:rsidRPr="00532D6C">
        <w:rPr>
          <w:rFonts w:ascii="GHEA Grapalat" w:eastAsia="Times New Roman" w:hAnsi="GHEA Grapalat" w:cs="Times New Roman"/>
          <w:color w:val="000000"/>
          <w:sz w:val="21"/>
          <w:szCs w:val="21"/>
          <w:lang w:val="es-ES"/>
        </w:rPr>
        <w:t xml:space="preserve"> </w:t>
      </w:r>
      <w:r xmlns:w="http://schemas.openxmlformats.org/wordprocessingml/2006/main" w:rsidRPr="00532D6C">
        <w:rPr>
          <w:rFonts w:ascii="GHEA Grapalat" w:eastAsia="Times New Roman" w:hAnsi="GHEA Grapalat" w:cs="Arial"/>
          <w:color w:val="000000"/>
          <w:sz w:val="21"/>
          <w:szCs w:val="21"/>
          <w:lang w:val="es-ES"/>
        </w:rPr>
        <w:t xml:space="preserve">hereby</w:t>
      </w:r>
      <w:r xmlns:w="http://schemas.openxmlformats.org/wordprocessingml/2006/main" w:rsidRPr="00532D6C">
        <w:rPr>
          <w:rFonts w:ascii="GHEA Grapalat" w:eastAsia="Times New Roman" w:hAnsi="GHEA Grapalat" w:cs="Times New Roman"/>
          <w:color w:val="000000"/>
          <w:sz w:val="21"/>
          <w:szCs w:val="21"/>
          <w:lang w:val="es-ES"/>
        </w:rPr>
        <w:t xml:space="preserve"> </w:t>
      </w:r>
      <w:r xmlns:w="http://schemas.openxmlformats.org/wordprocessingml/2006/main" w:rsidRPr="00532D6C">
        <w:rPr>
          <w:rFonts w:ascii="GHEA Grapalat" w:eastAsia="Times New Roman" w:hAnsi="GHEA Grapalat" w:cs="Arial"/>
          <w:color w:val="000000"/>
          <w:sz w:val="21"/>
          <w:szCs w:val="21"/>
          <w:lang w:val="es-ES"/>
        </w:rPr>
        <w:t xml:space="preserve">the record</w:t>
      </w:r>
      <w:r xmlns:w="http://schemas.openxmlformats.org/wordprocessingml/2006/main" w:rsidRPr="00532D6C">
        <w:rPr>
          <w:rFonts w:ascii="GHEA Grapalat" w:eastAsia="Times New Roman" w:hAnsi="GHEA Grapalat" w:cs="Times New Roman"/>
          <w:color w:val="000000"/>
          <w:sz w:val="21"/>
          <w:szCs w:val="21"/>
          <w:lang w:val="es-ES"/>
        </w:rPr>
        <w:t xml:space="preserve"> </w:t>
      </w:r>
      <w:r xmlns:w="http://schemas.openxmlformats.org/wordprocessingml/2006/main" w:rsidRPr="00532D6C">
        <w:rPr>
          <w:rFonts w:ascii="GHEA Grapalat" w:eastAsia="Times New Roman" w:hAnsi="GHEA Grapalat" w:cs="Arial"/>
          <w:color w:val="000000"/>
          <w:sz w:val="21"/>
          <w:szCs w:val="21"/>
          <w:lang w:val="es-ES"/>
        </w:rPr>
        <w:t xml:space="preserve">of the following:</w:t>
      </w:r>
      <w:r xmlns:w="http://schemas.openxmlformats.org/wordprocessingml/2006/main" w:rsidRPr="00532D6C">
        <w:rPr>
          <w:rFonts w:ascii="GHEA Grapalat" w:eastAsia="Times New Roman" w:hAnsi="GHEA Grapalat" w:cs="Times New Roman"/>
          <w:color w:val="000000"/>
          <w:sz w:val="21"/>
          <w:szCs w:val="21"/>
          <w:lang w:val="es-ES"/>
        </w:rPr>
        <w:t xml:space="preserve"> </w:t>
      </w:r>
      <w:r xmlns:w="http://schemas.openxmlformats.org/wordprocessingml/2006/main" w:rsidRPr="00532D6C">
        <w:rPr>
          <w:rFonts w:ascii="GHEA Grapalat" w:eastAsia="Times New Roman" w:hAnsi="GHEA Grapalat" w:cs="Arial"/>
          <w:color w:val="000000"/>
          <w:sz w:val="21"/>
          <w:szCs w:val="21"/>
          <w:lang w:val="es-ES"/>
        </w:rPr>
        <w:t xml:space="preserve">about</w:t>
      </w:r>
      <w:r xmlns:w="http://schemas.openxmlformats.org/wordprocessingml/2006/main" w:rsidRPr="00532D6C">
        <w:rPr>
          <w:rFonts w:ascii="GHEA Grapalat" w:eastAsia="Times New Roman" w:hAnsi="GHEA Grapalat" w:cs="Times New Roman"/>
          <w:color w:val="000000"/>
          <w:sz w:val="21"/>
          <w:szCs w:val="21"/>
          <w:lang w:val="es-ES"/>
        </w:rPr>
        <w:t xml:space="preserve">​</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iCs/>
          <w:color w:val="000000"/>
          <w:sz w:val="21"/>
          <w:szCs w:val="21"/>
          <w:lang w:val="hy-AM"/>
        </w:rPr>
      </w:pPr>
      <w:r xmlns:w="http://schemas.openxmlformats.org/wordprocessingml/2006/main" w:rsidRPr="00532D6C">
        <w:rPr>
          <w:rFonts w:ascii="GHEA Grapalat" w:eastAsia="Times New Roman" w:hAnsi="GHEA Grapalat" w:cs="Arial"/>
          <w:iCs/>
          <w:color w:val="000000"/>
          <w:sz w:val="21"/>
          <w:szCs w:val="21"/>
          <w:lang w:val="en-US"/>
        </w:rPr>
        <w:t xml:space="preserve">of the contract</w:t>
      </w:r>
      <w:r xmlns:w="http://schemas.openxmlformats.org/wordprocessingml/2006/main" w:rsidRPr="00532D6C">
        <w:rPr>
          <w:rFonts w:ascii="GHEA Grapalat" w:eastAsia="Times New Roman" w:hAnsi="GHEA Grapalat" w:cs="Times New Roman"/>
          <w:iCs/>
          <w:color w:val="000000"/>
          <w:sz w:val="21"/>
          <w:szCs w:val="21"/>
          <w:lang w:val="es-ES"/>
        </w:rPr>
        <w:t xml:space="preserve"> </w:t>
      </w:r>
      <w:r xmlns:w="http://schemas.openxmlformats.org/wordprocessingml/2006/main" w:rsidRPr="00532D6C">
        <w:rPr>
          <w:rFonts w:ascii="GHEA Grapalat" w:eastAsia="Times New Roman" w:hAnsi="GHEA Grapalat" w:cs="Arial"/>
          <w:iCs/>
          <w:color w:val="000000"/>
          <w:sz w:val="21"/>
          <w:szCs w:val="21"/>
          <w:lang w:val="en-US"/>
        </w:rPr>
        <w:t xml:space="preserve">within</w:t>
      </w:r>
      <w:r xmlns:w="http://schemas.openxmlformats.org/wordprocessingml/2006/main" w:rsidRPr="00532D6C">
        <w:rPr>
          <w:rFonts w:ascii="GHEA Grapalat" w:eastAsia="Times New Roman" w:hAnsi="GHEA Grapalat" w:cs="Times New Roman"/>
          <w:iCs/>
          <w:color w:val="000000"/>
          <w:sz w:val="21"/>
          <w:szCs w:val="21"/>
          <w:lang w:val="es-ES"/>
        </w:rPr>
        <w:t xml:space="preserve"> </w:t>
      </w:r>
      <w:r xmlns:w="http://schemas.openxmlformats.org/wordprocessingml/2006/main" w:rsidRPr="00532D6C">
        <w:rPr>
          <w:rFonts w:ascii="GHEA Grapalat" w:eastAsia="Times New Roman" w:hAnsi="GHEA Grapalat" w:cs="Arial"/>
          <w:iCs/>
          <w:snapToGrid w:val="0"/>
          <w:color w:val="000000"/>
          <w:sz w:val="21"/>
          <w:szCs w:val="21"/>
          <w:lang w:val="es-ES"/>
        </w:rPr>
        <w:t xml:space="preserve">of the contract</w:t>
      </w:r>
      <w:r xmlns:w="http://schemas.openxmlformats.org/wordprocessingml/2006/main" w:rsidRPr="00532D6C">
        <w:rPr>
          <w:rFonts w:ascii="GHEA Grapalat" w:eastAsia="Times New Roman" w:hAnsi="GHEA Grapalat" w:cs="Times New Roman"/>
          <w:iCs/>
          <w:snapToGrid w:val="0"/>
          <w:color w:val="000000"/>
          <w:sz w:val="21"/>
          <w:szCs w:val="21"/>
          <w:lang w:val="es-ES"/>
        </w:rPr>
        <w:t xml:space="preserve"> </w:t>
      </w:r>
      <w:proofErr xmlns:w="http://schemas.openxmlformats.org/wordprocessingml/2006/main" w:type="gramStart"/>
      <w:r xmlns:w="http://schemas.openxmlformats.org/wordprocessingml/2006/main" w:rsidRPr="00532D6C">
        <w:rPr>
          <w:rFonts w:ascii="GHEA Grapalat" w:eastAsia="Times New Roman" w:hAnsi="GHEA Grapalat" w:cs="Arial"/>
          <w:iCs/>
          <w:snapToGrid w:val="0"/>
          <w:color w:val="000000"/>
          <w:sz w:val="21"/>
          <w:szCs w:val="21"/>
          <w:lang w:val="es-ES"/>
        </w:rPr>
        <w:t xml:space="preserve">side</w:t>
      </w:r>
      <w:r xmlns:w="http://schemas.openxmlformats.org/wordprocessingml/2006/main" w:rsidRPr="00532D6C">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532D6C">
        <w:rPr>
          <w:rFonts w:ascii="GHEA Grapalat" w:eastAsia="Times New Roman" w:hAnsi="GHEA Grapalat" w:cs="Arial"/>
          <w:iCs/>
          <w:color w:val="000000"/>
          <w:sz w:val="21"/>
          <w:szCs w:val="21"/>
          <w:lang w:val="en-US"/>
        </w:rPr>
        <w:t xml:space="preserve">supply</w:t>
      </w:r>
      <w:proofErr xmlns:w="http://schemas.openxmlformats.org/wordprocessingml/2006/main" w:type="gramEnd"/>
      <w:r xmlns:w="http://schemas.openxmlformats.org/wordprocessingml/2006/main" w:rsidRPr="00532D6C">
        <w:rPr>
          <w:rFonts w:ascii="GHEA Grapalat" w:eastAsia="Times New Roman" w:hAnsi="GHEA Grapalat" w:cs="Times New Roman"/>
          <w:iCs/>
          <w:color w:val="000000"/>
          <w:sz w:val="21"/>
          <w:szCs w:val="21"/>
          <w:lang w:val="es-ES"/>
        </w:rPr>
        <w:t xml:space="preserve"> </w:t>
      </w:r>
      <w:r xmlns:w="http://schemas.openxmlformats.org/wordprocessingml/2006/main" w:rsidRPr="00532D6C">
        <w:rPr>
          <w:rFonts w:ascii="GHEA Grapalat" w:eastAsia="Times New Roman" w:hAnsi="GHEA Grapalat" w:cs="Arial"/>
          <w:iCs/>
          <w:color w:val="000000"/>
          <w:sz w:val="21"/>
          <w:szCs w:val="21"/>
          <w:lang w:val="en-US"/>
        </w:rPr>
        <w:t xml:space="preserve">is</w:t>
      </w:r>
      <w:r xmlns:w="http://schemas.openxmlformats.org/wordprocessingml/2006/main" w:rsidRPr="00532D6C">
        <w:rPr>
          <w:rFonts w:ascii="GHEA Grapalat" w:eastAsia="Times New Roman" w:hAnsi="GHEA Grapalat" w:cs="Times New Roman"/>
          <w:iCs/>
          <w:color w:val="000000"/>
          <w:sz w:val="21"/>
          <w:szCs w:val="21"/>
          <w:lang w:val="es-ES"/>
        </w:rPr>
        <w:t xml:space="preserve"> </w:t>
      </w:r>
      <w:r xmlns:w="http://schemas.openxmlformats.org/wordprocessingml/2006/main" w:rsidRPr="00532D6C">
        <w:rPr>
          <w:rFonts w:ascii="GHEA Grapalat" w:eastAsia="Times New Roman" w:hAnsi="GHEA Grapalat" w:cs="Arial"/>
          <w:iCs/>
          <w:color w:val="000000"/>
          <w:sz w:val="21"/>
          <w:szCs w:val="21"/>
          <w:lang w:val="en-US"/>
        </w:rPr>
        <w:t xml:space="preserve">as follows:</w:t>
      </w:r>
      <w:r xmlns:w="http://schemas.openxmlformats.org/wordprocessingml/2006/main" w:rsidRPr="00532D6C">
        <w:rPr>
          <w:rFonts w:ascii="GHEA Grapalat" w:eastAsia="Times New Roman" w:hAnsi="GHEA Grapalat" w:cs="Times New Roman"/>
          <w:iCs/>
          <w:color w:val="000000"/>
          <w:sz w:val="21"/>
          <w:szCs w:val="21"/>
          <w:lang w:val="es-ES"/>
        </w:rPr>
        <w:t xml:space="preserve"> </w:t>
      </w:r>
      <w:r xmlns:w="http://schemas.openxmlformats.org/wordprocessingml/2006/main" w:rsidRPr="00532D6C">
        <w:rPr>
          <w:rFonts w:ascii="GHEA Grapalat" w:eastAsia="Times New Roman" w:hAnsi="GHEA Grapalat" w:cs="Arial"/>
          <w:iCs/>
          <w:color w:val="000000"/>
          <w:sz w:val="21"/>
          <w:szCs w:val="21"/>
          <w:lang w:val="en-US"/>
        </w:rPr>
        <w:t xml:space="preserve">products:</w:t>
      </w:r>
    </w:p>
    <w:p w:rsidR="00532D6C" w:rsidRPr="00532D6C" w:rsidRDefault="00532D6C" w:rsidP="00106D44">
      <w:pPr>
        <w:tabs>
          <w:tab w:val="left" w:pos="426"/>
        </w:tabs>
        <w:spacing w:after="0" w:line="240" w:lineRule="auto"/>
        <w:jc w:val="both"/>
        <w:rPr>
          <w:rFonts w:ascii="GHEA Grapalat" w:eastAsia="Times New Roman" w:hAnsi="GHEA Grapalat" w:cs="Times New Roma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532D6C" w:rsidRPr="00532D6C" w:rsidTr="00532D6C">
        <w:trPr>
          <w:jc w:val="right"/>
        </w:trPr>
        <w:tc>
          <w:tcPr>
            <w:tcW w:w="357" w:type="dxa"/>
            <w:vMerge w:val="restart"/>
            <w:shd w:val="clear" w:color="auto" w:fill="auto"/>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532D6C">
              <w:rPr>
                <w:rFonts w:ascii="GHEA Grapalat" w:eastAsia="Times New Roman" w:hAnsi="GHEA Grapalat" w:cs="Times New Roman"/>
                <w:sz w:val="18"/>
                <w:szCs w:val="18"/>
                <w:lang w:val="en-US"/>
              </w:rPr>
              <w:t xml:space="preserve">N:</w:t>
            </w:r>
          </w:p>
        </w:tc>
        <w:tc>
          <w:tcPr>
            <w:tcW w:w="10348" w:type="dxa"/>
            <w:gridSpan w:val="8"/>
            <w:shd w:val="clear" w:color="auto" w:fill="auto"/>
            <w:vAlign w:val="center"/>
          </w:tcPr>
          <w:p w:rsidR="00532D6C" w:rsidRPr="00532D6C" w:rsidRDefault="00532D6C" w:rsidP="00106D44">
            <w:pPr xmlns:w="http://schemas.openxmlformats.org/wordprocessingml/2006/main">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532D6C">
              <w:rPr>
                <w:rFonts w:ascii="GHEA Grapalat" w:eastAsia="Times New Roman" w:hAnsi="GHEA Grapalat" w:cs="Arial"/>
                <w:sz w:val="18"/>
                <w:szCs w:val="18"/>
                <w:lang w:val="en-US"/>
              </w:rPr>
              <w:t xml:space="preserve">Provided</w:t>
            </w:r>
            <w:r xmlns:w="http://schemas.openxmlformats.org/wordprocessingml/2006/main" w:rsidRPr="00532D6C">
              <w:rPr>
                <w:rFonts w:ascii="GHEA Grapalat" w:eastAsia="Times New Roman" w:hAnsi="GHEA Grapalat" w:cs="Courier New"/>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of goods</w:t>
            </w:r>
          </w:p>
        </w:tc>
      </w:tr>
      <w:tr w:rsidR="00532D6C" w:rsidRPr="004C0DFD" w:rsidTr="00532D6C">
        <w:trPr>
          <w:jc w:val="right"/>
        </w:trPr>
        <w:tc>
          <w:tcPr>
            <w:tcW w:w="357" w:type="dxa"/>
            <w:vMerge/>
            <w:shd w:val="clear" w:color="auto" w:fill="auto"/>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18"/>
                <w:lang w:val="en-US"/>
              </w:rPr>
            </w:pPr>
          </w:p>
        </w:tc>
        <w:tc>
          <w:tcPr>
            <w:tcW w:w="1173" w:type="dxa"/>
            <w:vMerge w:val="restart"/>
            <w:shd w:val="clear" w:color="auto" w:fill="auto"/>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532D6C">
              <w:rPr>
                <w:rFonts w:ascii="GHEA Grapalat" w:eastAsia="Times New Roman" w:hAnsi="GHEA Grapalat" w:cs="Arial"/>
                <w:sz w:val="18"/>
                <w:szCs w:val="18"/>
                <w:lang w:val="en-US"/>
              </w:rPr>
              <w:t xml:space="preserve">name:</w:t>
            </w:r>
          </w:p>
        </w:tc>
        <w:tc>
          <w:tcPr>
            <w:tcW w:w="1440" w:type="dxa"/>
            <w:vMerge w:val="restart"/>
            <w:shd w:val="clear" w:color="auto" w:fill="auto"/>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532D6C">
              <w:rPr>
                <w:rFonts w:ascii="GHEA Grapalat" w:eastAsia="Times New Roman" w:hAnsi="GHEA Grapalat" w:cs="Arial"/>
                <w:sz w:val="18"/>
                <w:szCs w:val="18"/>
                <w:lang w:val="en-US"/>
              </w:rPr>
              <w:t xml:space="preserve">technical</w:t>
            </w: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characteristic</w:t>
            </w: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briefly</w:t>
            </w: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the essay</w:t>
            </w:r>
          </w:p>
        </w:tc>
        <w:tc>
          <w:tcPr>
            <w:tcW w:w="2916" w:type="dxa"/>
            <w:gridSpan w:val="2"/>
            <w:shd w:val="clear" w:color="auto" w:fill="auto"/>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532D6C">
              <w:rPr>
                <w:rFonts w:ascii="GHEA Grapalat" w:eastAsia="Times New Roman" w:hAnsi="GHEA Grapalat" w:cs="Arial"/>
                <w:sz w:val="18"/>
                <w:szCs w:val="18"/>
                <w:lang w:val="en-US"/>
              </w:rPr>
              <w:t xml:space="preserve">quantitative</w:t>
            </w: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indicator</w:t>
            </w:r>
          </w:p>
        </w:tc>
        <w:tc>
          <w:tcPr>
            <w:tcW w:w="2976" w:type="dxa"/>
            <w:gridSpan w:val="2"/>
            <w:shd w:val="clear" w:color="auto" w:fill="auto"/>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532D6C">
              <w:rPr>
                <w:rFonts w:ascii="GHEA Grapalat" w:eastAsia="Times New Roman" w:hAnsi="GHEA Grapalat" w:cs="Arial"/>
                <w:sz w:val="18"/>
                <w:szCs w:val="18"/>
                <w:lang w:val="en-US"/>
              </w:rPr>
              <w:t xml:space="preserve">performance</w:t>
            </w: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period</w:t>
            </w:r>
          </w:p>
        </w:tc>
        <w:tc>
          <w:tcPr>
            <w:tcW w:w="1168" w:type="dxa"/>
            <w:vMerge w:val="restart"/>
            <w:shd w:val="clear" w:color="auto" w:fill="auto"/>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532D6C">
              <w:rPr>
                <w:rFonts w:ascii="GHEA Grapalat" w:eastAsia="Times New Roman" w:hAnsi="GHEA Grapalat" w:cs="Arial"/>
                <w:sz w:val="18"/>
                <w:szCs w:val="18"/>
                <w:lang w:val="en-US"/>
              </w:rPr>
              <w:t xml:space="preserve">Payment:</w:t>
            </w: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subject to</w:t>
            </w: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amount </w:t>
            </w: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thousand</w:t>
            </w: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AMD </w:t>
            </w:r>
            <w:r xmlns:w="http://schemas.openxmlformats.org/wordprocessingml/2006/main" w:rsidRPr="00532D6C">
              <w:rPr>
                <w:rFonts w:ascii="GHEA Grapalat" w:eastAsia="Times New Roman" w:hAnsi="GHEA Grapalat" w:cs="Times New Roman"/>
                <w:sz w:val="18"/>
                <w:szCs w:val="18"/>
                <w:lang w:val="en-US"/>
              </w:rPr>
              <w:t xml:space="preserve">/</w:t>
            </w:r>
          </w:p>
        </w:tc>
        <w:tc>
          <w:tcPr>
            <w:tcW w:w="675" w:type="dxa"/>
            <w:vMerge w:val="restart"/>
            <w:shd w:val="clear" w:color="auto" w:fill="auto"/>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532D6C">
              <w:rPr>
                <w:rFonts w:ascii="GHEA Grapalat" w:eastAsia="Times New Roman" w:hAnsi="GHEA Grapalat" w:cs="Arial"/>
                <w:sz w:val="18"/>
                <w:szCs w:val="18"/>
                <w:lang w:val="en-US"/>
              </w:rPr>
              <w:t xml:space="preserve">Payment:</w:t>
            </w: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due date </w:t>
            </w: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by</w:t>
            </w: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payment</w:t>
            </w: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schedule </w:t>
            </w:r>
            <w:r xmlns:w="http://schemas.openxmlformats.org/wordprocessingml/2006/main" w:rsidRPr="00532D6C">
              <w:rPr>
                <w:rFonts w:ascii="GHEA Grapalat" w:eastAsia="Times New Roman" w:hAnsi="GHEA Grapalat" w:cs="Times New Roman"/>
                <w:sz w:val="18"/>
                <w:szCs w:val="18"/>
                <w:lang w:val="en-US"/>
              </w:rPr>
              <w:t xml:space="preserve">/</w:t>
            </w:r>
          </w:p>
        </w:tc>
      </w:tr>
      <w:tr w:rsidR="00532D6C" w:rsidRPr="00532D6C" w:rsidTr="00532D6C">
        <w:trPr>
          <w:trHeight w:val="1105"/>
          <w:jc w:val="right"/>
        </w:trPr>
        <w:tc>
          <w:tcPr>
            <w:tcW w:w="357" w:type="dxa"/>
            <w:vMerge/>
            <w:tcBorders>
              <w:bottom w:val="single" w:sz="4" w:space="0" w:color="auto"/>
            </w:tcBorders>
            <w:shd w:val="clear" w:color="auto" w:fill="auto"/>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18"/>
                <w:lang w:val="en-US"/>
              </w:rPr>
            </w:pPr>
          </w:p>
        </w:tc>
        <w:tc>
          <w:tcPr>
            <w:tcW w:w="1173" w:type="dxa"/>
            <w:vMerge/>
            <w:tcBorders>
              <w:bottom w:val="single" w:sz="4" w:space="0" w:color="auto"/>
            </w:tcBorders>
            <w:shd w:val="clear" w:color="auto" w:fill="auto"/>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18"/>
                <w:lang w:val="en-US"/>
              </w:rPr>
            </w:pPr>
          </w:p>
        </w:tc>
        <w:tc>
          <w:tcPr>
            <w:tcW w:w="1440" w:type="dxa"/>
            <w:vMerge/>
            <w:tcBorders>
              <w:bottom w:val="single" w:sz="4" w:space="0" w:color="auto"/>
            </w:tcBorders>
            <w:shd w:val="clear" w:color="auto" w:fill="auto"/>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18"/>
                <w:lang w:val="en-US"/>
              </w:rPr>
            </w:pPr>
          </w:p>
        </w:tc>
        <w:tc>
          <w:tcPr>
            <w:tcW w:w="1800" w:type="dxa"/>
            <w:tcBorders>
              <w:bottom w:val="single" w:sz="4" w:space="0" w:color="auto"/>
            </w:tcBorders>
            <w:shd w:val="clear" w:color="auto" w:fill="auto"/>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532D6C">
              <w:rPr>
                <w:rFonts w:ascii="GHEA Grapalat" w:eastAsia="Times New Roman" w:hAnsi="GHEA Grapalat" w:cs="Arial"/>
                <w:sz w:val="18"/>
                <w:szCs w:val="18"/>
                <w:lang w:val="en-US"/>
              </w:rPr>
              <w:t xml:space="preserve">according to</w:t>
            </w: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by contract</w:t>
            </w: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approved</w:t>
            </w: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of purchase</w:t>
            </w: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of the schedule</w:t>
            </w:r>
          </w:p>
        </w:tc>
        <w:tc>
          <w:tcPr>
            <w:tcW w:w="1116" w:type="dxa"/>
            <w:tcBorders>
              <w:bottom w:val="single" w:sz="4" w:space="0" w:color="auto"/>
            </w:tcBorders>
            <w:shd w:val="clear" w:color="auto" w:fill="auto"/>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532D6C">
              <w:rPr>
                <w:rFonts w:ascii="GHEA Grapalat" w:eastAsia="Times New Roman" w:hAnsi="GHEA Grapalat" w:cs="Arial"/>
                <w:sz w:val="18"/>
                <w:szCs w:val="18"/>
                <w:lang w:val="en-US"/>
              </w:rPr>
              <w:t xml:space="preserve">actually</w:t>
            </w:r>
          </w:p>
        </w:tc>
        <w:tc>
          <w:tcPr>
            <w:tcW w:w="1842" w:type="dxa"/>
            <w:tcBorders>
              <w:bottom w:val="single" w:sz="4" w:space="0" w:color="auto"/>
            </w:tcBorders>
            <w:shd w:val="clear" w:color="auto" w:fill="auto"/>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532D6C">
              <w:rPr>
                <w:rFonts w:ascii="GHEA Grapalat" w:eastAsia="Times New Roman" w:hAnsi="GHEA Grapalat" w:cs="Arial"/>
                <w:sz w:val="18"/>
                <w:szCs w:val="18"/>
                <w:lang w:val="en-US"/>
              </w:rPr>
              <w:t xml:space="preserve">according to</w:t>
            </w: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by contract</w:t>
            </w: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approved</w:t>
            </w: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of purchase</w:t>
            </w: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of the schedule</w:t>
            </w:r>
          </w:p>
        </w:tc>
        <w:tc>
          <w:tcPr>
            <w:tcW w:w="1134" w:type="dxa"/>
            <w:tcBorders>
              <w:bottom w:val="single" w:sz="4" w:space="0" w:color="auto"/>
            </w:tcBorders>
            <w:shd w:val="clear" w:color="auto" w:fill="auto"/>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532D6C">
              <w:rPr>
                <w:rFonts w:ascii="GHEA Grapalat" w:eastAsia="Times New Roman" w:hAnsi="GHEA Grapalat" w:cs="Arial"/>
                <w:sz w:val="18"/>
                <w:szCs w:val="18"/>
                <w:lang w:val="en-US"/>
              </w:rPr>
              <w:t xml:space="preserve">actually</w:t>
            </w:r>
          </w:p>
        </w:tc>
        <w:tc>
          <w:tcPr>
            <w:tcW w:w="1168" w:type="dxa"/>
            <w:vMerge/>
            <w:tcBorders>
              <w:bottom w:val="single" w:sz="4" w:space="0" w:color="auto"/>
            </w:tcBorders>
            <w:shd w:val="clear" w:color="auto" w:fill="auto"/>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18"/>
                <w:lang w:val="en-US"/>
              </w:rPr>
            </w:pPr>
          </w:p>
        </w:tc>
        <w:tc>
          <w:tcPr>
            <w:tcW w:w="675" w:type="dxa"/>
            <w:vMerge/>
            <w:tcBorders>
              <w:bottom w:val="single" w:sz="4" w:space="0" w:color="auto"/>
            </w:tcBorders>
            <w:shd w:val="clear" w:color="auto" w:fill="auto"/>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18"/>
                <w:lang w:val="en-US"/>
              </w:rPr>
            </w:pPr>
          </w:p>
        </w:tc>
      </w:tr>
      <w:tr w:rsidR="00532D6C" w:rsidRPr="00532D6C" w:rsidTr="00532D6C">
        <w:trPr>
          <w:jc w:val="right"/>
        </w:trPr>
        <w:tc>
          <w:tcPr>
            <w:tcW w:w="357" w:type="dxa"/>
            <w:shd w:val="clear" w:color="auto" w:fill="auto"/>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18"/>
                <w:lang w:val="en-US"/>
              </w:rPr>
            </w:pPr>
          </w:p>
        </w:tc>
        <w:tc>
          <w:tcPr>
            <w:tcW w:w="1173" w:type="dxa"/>
            <w:shd w:val="clear" w:color="auto" w:fill="auto"/>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18"/>
                <w:lang w:val="en-US"/>
              </w:rPr>
            </w:pPr>
          </w:p>
        </w:tc>
        <w:tc>
          <w:tcPr>
            <w:tcW w:w="1440" w:type="dxa"/>
            <w:shd w:val="clear" w:color="auto" w:fill="auto"/>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18"/>
                <w:lang w:val="en-US"/>
              </w:rPr>
            </w:pPr>
          </w:p>
        </w:tc>
        <w:tc>
          <w:tcPr>
            <w:tcW w:w="1800" w:type="dxa"/>
            <w:shd w:val="clear" w:color="auto" w:fill="auto"/>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18"/>
                <w:lang w:val="en-US"/>
              </w:rPr>
            </w:pPr>
          </w:p>
        </w:tc>
        <w:tc>
          <w:tcPr>
            <w:tcW w:w="1116" w:type="dxa"/>
            <w:shd w:val="clear" w:color="auto" w:fill="auto"/>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18"/>
                <w:lang w:val="en-US"/>
              </w:rPr>
            </w:pPr>
          </w:p>
        </w:tc>
        <w:tc>
          <w:tcPr>
            <w:tcW w:w="1842" w:type="dxa"/>
            <w:shd w:val="clear" w:color="auto" w:fill="auto"/>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18"/>
                <w:lang w:val="en-US"/>
              </w:rPr>
            </w:pPr>
          </w:p>
        </w:tc>
        <w:tc>
          <w:tcPr>
            <w:tcW w:w="1134" w:type="dxa"/>
            <w:shd w:val="clear" w:color="auto" w:fill="auto"/>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18"/>
                <w:lang w:val="en-US"/>
              </w:rPr>
            </w:pPr>
          </w:p>
        </w:tc>
        <w:tc>
          <w:tcPr>
            <w:tcW w:w="1168" w:type="dxa"/>
            <w:shd w:val="clear" w:color="auto" w:fill="auto"/>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18"/>
                <w:lang w:val="en-US"/>
              </w:rPr>
            </w:pPr>
          </w:p>
        </w:tc>
        <w:tc>
          <w:tcPr>
            <w:tcW w:w="675" w:type="dxa"/>
            <w:shd w:val="clear" w:color="auto" w:fill="auto"/>
            <w:vAlign w:val="center"/>
          </w:tcPr>
          <w:p w:rsidR="00532D6C" w:rsidRPr="00532D6C" w:rsidRDefault="00532D6C" w:rsidP="00106D44">
            <w:pPr>
              <w:tabs>
                <w:tab w:val="left" w:pos="426"/>
              </w:tabs>
              <w:spacing w:after="0" w:line="240" w:lineRule="auto"/>
              <w:jc w:val="center"/>
              <w:rPr>
                <w:rFonts w:ascii="GHEA Grapalat" w:eastAsia="Times New Roman" w:hAnsi="GHEA Grapalat" w:cs="Times New Roman"/>
                <w:sz w:val="18"/>
                <w:szCs w:val="18"/>
                <w:lang w:val="en-US"/>
              </w:rPr>
            </w:pPr>
          </w:p>
        </w:tc>
      </w:tr>
      <w:tr w:rsidR="00532D6C" w:rsidRPr="00532D6C" w:rsidTr="00532D6C">
        <w:trPr>
          <w:jc w:val="right"/>
        </w:trPr>
        <w:tc>
          <w:tcPr>
            <w:tcW w:w="357" w:type="dxa"/>
            <w:shd w:val="clear" w:color="auto" w:fill="auto"/>
          </w:tcPr>
          <w:p w:rsidR="00532D6C" w:rsidRPr="00532D6C" w:rsidRDefault="00532D6C" w:rsidP="00106D44">
            <w:pPr>
              <w:tabs>
                <w:tab w:val="left" w:pos="426"/>
              </w:tabs>
              <w:spacing w:after="0" w:line="240" w:lineRule="auto"/>
              <w:jc w:val="center"/>
              <w:rPr>
                <w:rFonts w:ascii="GHEA Grapalat" w:eastAsia="Times New Roman" w:hAnsi="GHEA Grapalat" w:cs="Times New Roman"/>
                <w:sz w:val="24"/>
                <w:szCs w:val="24"/>
                <w:lang w:val="en-US"/>
              </w:rPr>
            </w:pPr>
          </w:p>
        </w:tc>
        <w:tc>
          <w:tcPr>
            <w:tcW w:w="1173" w:type="dxa"/>
            <w:shd w:val="clear" w:color="auto" w:fill="auto"/>
          </w:tcPr>
          <w:p w:rsidR="00532D6C" w:rsidRPr="00532D6C" w:rsidRDefault="00532D6C" w:rsidP="00106D44">
            <w:pPr>
              <w:tabs>
                <w:tab w:val="left" w:pos="426"/>
              </w:tabs>
              <w:spacing w:after="0" w:line="240" w:lineRule="auto"/>
              <w:jc w:val="center"/>
              <w:rPr>
                <w:rFonts w:ascii="GHEA Grapalat" w:eastAsia="Times New Roman" w:hAnsi="GHEA Grapalat" w:cs="Times New Roman"/>
                <w:sz w:val="24"/>
                <w:szCs w:val="24"/>
                <w:lang w:val="en-US"/>
              </w:rPr>
            </w:pPr>
          </w:p>
        </w:tc>
        <w:tc>
          <w:tcPr>
            <w:tcW w:w="1440" w:type="dxa"/>
            <w:shd w:val="clear" w:color="auto" w:fill="auto"/>
          </w:tcPr>
          <w:p w:rsidR="00532D6C" w:rsidRPr="00532D6C" w:rsidRDefault="00532D6C" w:rsidP="00106D44">
            <w:pPr>
              <w:tabs>
                <w:tab w:val="left" w:pos="426"/>
              </w:tabs>
              <w:spacing w:after="0" w:line="240" w:lineRule="auto"/>
              <w:jc w:val="center"/>
              <w:rPr>
                <w:rFonts w:ascii="GHEA Grapalat" w:eastAsia="Times New Roman" w:hAnsi="GHEA Grapalat" w:cs="Times New Roman"/>
                <w:sz w:val="24"/>
                <w:szCs w:val="24"/>
                <w:lang w:val="en-US"/>
              </w:rPr>
            </w:pPr>
          </w:p>
        </w:tc>
        <w:tc>
          <w:tcPr>
            <w:tcW w:w="1800" w:type="dxa"/>
            <w:shd w:val="clear" w:color="auto" w:fill="auto"/>
          </w:tcPr>
          <w:p w:rsidR="00532D6C" w:rsidRPr="00532D6C" w:rsidRDefault="00532D6C" w:rsidP="00106D44">
            <w:pPr>
              <w:tabs>
                <w:tab w:val="left" w:pos="426"/>
              </w:tabs>
              <w:spacing w:after="0" w:line="240" w:lineRule="auto"/>
              <w:jc w:val="center"/>
              <w:rPr>
                <w:rFonts w:ascii="GHEA Grapalat" w:eastAsia="Times New Roman" w:hAnsi="GHEA Grapalat" w:cs="Times New Roman"/>
                <w:sz w:val="24"/>
                <w:szCs w:val="24"/>
                <w:lang w:val="en-US"/>
              </w:rPr>
            </w:pPr>
          </w:p>
        </w:tc>
        <w:tc>
          <w:tcPr>
            <w:tcW w:w="1116" w:type="dxa"/>
            <w:shd w:val="clear" w:color="auto" w:fill="auto"/>
          </w:tcPr>
          <w:p w:rsidR="00532D6C" w:rsidRPr="00532D6C" w:rsidRDefault="00532D6C" w:rsidP="00106D44">
            <w:pPr>
              <w:tabs>
                <w:tab w:val="left" w:pos="426"/>
              </w:tabs>
              <w:spacing w:after="0" w:line="240" w:lineRule="auto"/>
              <w:jc w:val="center"/>
              <w:rPr>
                <w:rFonts w:ascii="GHEA Grapalat" w:eastAsia="Times New Roman" w:hAnsi="GHEA Grapalat" w:cs="Times New Roman"/>
                <w:sz w:val="24"/>
                <w:szCs w:val="24"/>
                <w:lang w:val="en-US"/>
              </w:rPr>
            </w:pPr>
          </w:p>
        </w:tc>
        <w:tc>
          <w:tcPr>
            <w:tcW w:w="1842" w:type="dxa"/>
            <w:shd w:val="clear" w:color="auto" w:fill="auto"/>
          </w:tcPr>
          <w:p w:rsidR="00532D6C" w:rsidRPr="00532D6C" w:rsidRDefault="00532D6C" w:rsidP="00106D44">
            <w:pPr>
              <w:tabs>
                <w:tab w:val="left" w:pos="426"/>
              </w:tabs>
              <w:spacing w:after="0" w:line="240" w:lineRule="auto"/>
              <w:jc w:val="center"/>
              <w:rPr>
                <w:rFonts w:ascii="GHEA Grapalat" w:eastAsia="Times New Roman" w:hAnsi="GHEA Grapalat" w:cs="Times New Roman"/>
                <w:sz w:val="24"/>
                <w:szCs w:val="24"/>
                <w:lang w:val="en-US"/>
              </w:rPr>
            </w:pPr>
          </w:p>
        </w:tc>
        <w:tc>
          <w:tcPr>
            <w:tcW w:w="1134" w:type="dxa"/>
            <w:shd w:val="clear" w:color="auto" w:fill="auto"/>
          </w:tcPr>
          <w:p w:rsidR="00532D6C" w:rsidRPr="00532D6C" w:rsidRDefault="00532D6C" w:rsidP="00106D44">
            <w:pPr>
              <w:tabs>
                <w:tab w:val="left" w:pos="426"/>
              </w:tabs>
              <w:spacing w:after="0" w:line="240" w:lineRule="auto"/>
              <w:jc w:val="center"/>
              <w:rPr>
                <w:rFonts w:ascii="GHEA Grapalat" w:eastAsia="Times New Roman" w:hAnsi="GHEA Grapalat" w:cs="Times New Roman"/>
                <w:sz w:val="24"/>
                <w:szCs w:val="24"/>
                <w:lang w:val="en-US"/>
              </w:rPr>
            </w:pPr>
          </w:p>
        </w:tc>
        <w:tc>
          <w:tcPr>
            <w:tcW w:w="1168" w:type="dxa"/>
            <w:shd w:val="clear" w:color="auto" w:fill="auto"/>
          </w:tcPr>
          <w:p w:rsidR="00532D6C" w:rsidRPr="00532D6C" w:rsidRDefault="00532D6C" w:rsidP="00106D44">
            <w:pPr>
              <w:tabs>
                <w:tab w:val="left" w:pos="426"/>
              </w:tabs>
              <w:spacing w:after="0" w:line="240" w:lineRule="auto"/>
              <w:jc w:val="center"/>
              <w:rPr>
                <w:rFonts w:ascii="GHEA Grapalat" w:eastAsia="Times New Roman" w:hAnsi="GHEA Grapalat" w:cs="Times New Roman"/>
                <w:sz w:val="24"/>
                <w:szCs w:val="24"/>
                <w:lang w:val="en-US"/>
              </w:rPr>
            </w:pPr>
          </w:p>
        </w:tc>
        <w:tc>
          <w:tcPr>
            <w:tcW w:w="675" w:type="dxa"/>
            <w:shd w:val="clear" w:color="auto" w:fill="auto"/>
          </w:tcPr>
          <w:p w:rsidR="00532D6C" w:rsidRPr="00532D6C" w:rsidRDefault="00532D6C" w:rsidP="00106D44">
            <w:pPr>
              <w:tabs>
                <w:tab w:val="left" w:pos="426"/>
              </w:tabs>
              <w:spacing w:after="0" w:line="240" w:lineRule="auto"/>
              <w:jc w:val="center"/>
              <w:rPr>
                <w:rFonts w:ascii="GHEA Grapalat" w:eastAsia="Times New Roman" w:hAnsi="GHEA Grapalat" w:cs="Times New Roman"/>
                <w:sz w:val="24"/>
                <w:szCs w:val="24"/>
                <w:lang w:val="en-US"/>
              </w:rPr>
            </w:pPr>
          </w:p>
        </w:tc>
      </w:tr>
    </w:tbl>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GHEA Grapalat"/>
          <w:iCs/>
          <w:color w:val="000000"/>
          <w:sz w:val="21"/>
          <w:szCs w:val="21"/>
          <w:lang w:val="es-ES"/>
        </w:rPr>
      </w:pPr>
      <w:r xmlns:w="http://schemas.openxmlformats.org/wordprocessingml/2006/main" w:rsidRPr="00532D6C">
        <w:rPr>
          <w:rFonts w:ascii="Courier New" w:eastAsia="Times New Roman" w:hAnsi="Courier New" w:cs="Courier New"/>
          <w:iCs/>
          <w:color w:val="000000"/>
          <w:sz w:val="21"/>
          <w:szCs w:val="21"/>
          <w:lang w:val="es-ES"/>
        </w:rPr>
        <w:t xml:space="preserve"> </w:t>
      </w:r>
    </w:p>
    <w:p w:rsidR="00532D6C" w:rsidRPr="00532D6C" w:rsidRDefault="00532D6C" w:rsidP="00106D44">
      <w:pPr xmlns:w="http://schemas.openxmlformats.org/wordprocessingml/2006/main">
        <w:tabs>
          <w:tab w:val="left" w:pos="426"/>
        </w:tabs>
        <w:spacing w:after="0" w:line="240" w:lineRule="auto"/>
        <w:jc w:val="both"/>
        <w:rPr>
          <w:rFonts w:ascii="GHEA Grapalat" w:eastAsia="Times New Roman" w:hAnsi="GHEA Grapalat" w:cs="Times New Roman"/>
          <w:iCs/>
          <w:snapToGrid w:val="0"/>
          <w:color w:val="000000"/>
          <w:sz w:val="21"/>
          <w:szCs w:val="21"/>
          <w:lang w:val="es-ES"/>
        </w:rPr>
      </w:pPr>
      <w:r xmlns:w="http://schemas.openxmlformats.org/wordprocessingml/2006/main" w:rsidRPr="00532D6C">
        <w:rPr>
          <w:rFonts w:ascii="Courier New" w:eastAsia="Times New Roman" w:hAnsi="Courier New" w:cs="Courier New"/>
          <w:iCs/>
          <w:color w:val="000000"/>
          <w:sz w:val="21"/>
          <w:szCs w:val="21"/>
          <w:lang w:val="es-ES"/>
        </w:rPr>
        <w:t xml:space="preserve"> </w:t>
      </w:r>
      <w:r xmlns:w="http://schemas.openxmlformats.org/wordprocessingml/2006/main" w:rsidRPr="00532D6C">
        <w:rPr>
          <w:rFonts w:ascii="GHEA Grapalat" w:eastAsia="Times New Roman" w:hAnsi="GHEA Grapalat" w:cs="Arial"/>
          <w:iCs/>
          <w:snapToGrid w:val="0"/>
          <w:color w:val="000000"/>
          <w:sz w:val="21"/>
          <w:szCs w:val="21"/>
          <w:lang w:val="hy-AM"/>
        </w:rPr>
        <w:t xml:space="preserve">Present</w:t>
      </w:r>
      <w:r xmlns:w="http://schemas.openxmlformats.org/wordprocessingml/2006/main" w:rsidRPr="00532D6C">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532D6C">
        <w:rPr>
          <w:rFonts w:ascii="GHEA Grapalat" w:eastAsia="Times New Roman" w:hAnsi="GHEA Grapalat" w:cs="Arial"/>
          <w:iCs/>
          <w:snapToGrid w:val="0"/>
          <w:color w:val="000000"/>
          <w:sz w:val="21"/>
          <w:szCs w:val="21"/>
          <w:lang w:val="en-US"/>
        </w:rPr>
        <w:t xml:space="preserve">protocol</w:t>
      </w:r>
      <w:r xmlns:w="http://schemas.openxmlformats.org/wordprocessingml/2006/main" w:rsidRPr="00532D6C">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532D6C">
        <w:rPr>
          <w:rFonts w:ascii="GHEA Grapalat" w:eastAsia="Times New Roman" w:hAnsi="GHEA Grapalat" w:cs="Arial"/>
          <w:iCs/>
          <w:snapToGrid w:val="0"/>
          <w:color w:val="000000"/>
          <w:sz w:val="21"/>
          <w:szCs w:val="21"/>
          <w:lang w:val="en-US"/>
        </w:rPr>
        <w:t xml:space="preserve">bilateral</w:t>
      </w:r>
      <w:r xmlns:w="http://schemas.openxmlformats.org/wordprocessingml/2006/main" w:rsidRPr="00532D6C">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532D6C">
        <w:rPr>
          <w:rFonts w:ascii="GHEA Grapalat" w:eastAsia="Times New Roman" w:hAnsi="GHEA Grapalat" w:cs="Arial"/>
          <w:iCs/>
          <w:snapToGrid w:val="0"/>
          <w:color w:val="000000"/>
          <w:sz w:val="21"/>
          <w:szCs w:val="21"/>
          <w:lang w:val="hy-AM"/>
        </w:rPr>
        <w:t xml:space="preserve">confirmation</w:t>
      </w:r>
      <w:r xmlns:w="http://schemas.openxmlformats.org/wordprocessingml/2006/main" w:rsidRPr="00532D6C">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532D6C">
        <w:rPr>
          <w:rFonts w:ascii="GHEA Grapalat" w:eastAsia="Times New Roman" w:hAnsi="GHEA Grapalat" w:cs="Arial"/>
          <w:iCs/>
          <w:snapToGrid w:val="0"/>
          <w:color w:val="000000"/>
          <w:sz w:val="21"/>
          <w:szCs w:val="21"/>
          <w:lang w:val="hy-AM"/>
        </w:rPr>
        <w:t xml:space="preserve">for</w:t>
      </w:r>
      <w:r xmlns:w="http://schemas.openxmlformats.org/wordprocessingml/2006/main" w:rsidRPr="00532D6C">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532D6C">
        <w:rPr>
          <w:rFonts w:ascii="GHEA Grapalat" w:eastAsia="Times New Roman" w:hAnsi="GHEA Grapalat" w:cs="Arial"/>
          <w:iCs/>
          <w:snapToGrid w:val="0"/>
          <w:color w:val="000000"/>
          <w:sz w:val="21"/>
          <w:szCs w:val="21"/>
          <w:lang w:val="hy-AM"/>
        </w:rPr>
        <w:t xml:space="preserve">basis</w:t>
      </w:r>
      <w:r xmlns:w="http://schemas.openxmlformats.org/wordprocessingml/2006/main" w:rsidRPr="00532D6C">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532D6C">
        <w:rPr>
          <w:rFonts w:ascii="GHEA Grapalat" w:eastAsia="Times New Roman" w:hAnsi="GHEA Grapalat" w:cs="Arial"/>
          <w:iCs/>
          <w:snapToGrid w:val="0"/>
          <w:color w:val="000000"/>
          <w:sz w:val="21"/>
          <w:szCs w:val="21"/>
          <w:lang w:val="hy-AM"/>
        </w:rPr>
        <w:t xml:space="preserve">constituted</w:t>
      </w:r>
      <w:r xmlns:w="http://schemas.openxmlformats.org/wordprocessingml/2006/main" w:rsidRPr="00532D6C">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532D6C">
        <w:rPr>
          <w:rFonts w:ascii="GHEA Grapalat" w:eastAsia="Times New Roman" w:hAnsi="GHEA Grapalat" w:cs="Arial"/>
          <w:iCs/>
          <w:snapToGrid w:val="0"/>
          <w:color w:val="000000"/>
          <w:sz w:val="21"/>
          <w:szCs w:val="21"/>
          <w:lang w:val="en-US"/>
        </w:rPr>
        <w:t xml:space="preserve">account</w:t>
      </w:r>
      <w:r xmlns:w="http://schemas.openxmlformats.org/wordprocessingml/2006/main" w:rsidRPr="00532D6C">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532D6C">
        <w:rPr>
          <w:rFonts w:ascii="GHEA Grapalat" w:eastAsia="Times New Roman" w:hAnsi="GHEA Grapalat" w:cs="Arial"/>
          <w:iCs/>
          <w:snapToGrid w:val="0"/>
          <w:color w:val="000000"/>
          <w:sz w:val="21"/>
          <w:szCs w:val="21"/>
          <w:lang w:val="en-US"/>
        </w:rPr>
        <w:t xml:space="preserve">the invoice</w:t>
      </w:r>
      <w:r xmlns:w="http://schemas.openxmlformats.org/wordprocessingml/2006/main" w:rsidRPr="00532D6C">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532D6C">
        <w:rPr>
          <w:rFonts w:ascii="GHEA Grapalat" w:eastAsia="Times New Roman" w:hAnsi="GHEA Grapalat" w:cs="Arial"/>
          <w:iCs/>
          <w:snapToGrid w:val="0"/>
          <w:color w:val="000000"/>
          <w:sz w:val="21"/>
          <w:szCs w:val="21"/>
          <w:lang w:val="en-US"/>
        </w:rPr>
        <w:t xml:space="preserve">and:</w:t>
      </w:r>
      <w:r xmlns:w="http://schemas.openxmlformats.org/wordprocessingml/2006/main" w:rsidRPr="00532D6C">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532D6C">
        <w:rPr>
          <w:rFonts w:ascii="GHEA Grapalat" w:eastAsia="Times New Roman" w:hAnsi="GHEA Grapalat" w:cs="Arial"/>
          <w:iCs/>
          <w:snapToGrid w:val="0"/>
          <w:color w:val="000000"/>
          <w:sz w:val="21"/>
          <w:szCs w:val="21"/>
          <w:lang w:val="hy-AM"/>
        </w:rPr>
        <w:t xml:space="preserve">positive</w:t>
      </w:r>
      <w:r xmlns:w="http://schemas.openxmlformats.org/wordprocessingml/2006/main" w:rsidRPr="00532D6C">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532D6C">
        <w:rPr>
          <w:rFonts w:ascii="GHEA Grapalat" w:eastAsia="Times New Roman" w:hAnsi="GHEA Grapalat" w:cs="Arial"/>
          <w:color w:val="000000"/>
          <w:sz w:val="21"/>
          <w:szCs w:val="21"/>
          <w:lang w:val="es-ES"/>
        </w:rPr>
        <w:t xml:space="preserve">the conclusion</w:t>
      </w:r>
      <w:r xmlns:w="http://schemas.openxmlformats.org/wordprocessingml/2006/main" w:rsidRPr="00532D6C">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532D6C">
        <w:rPr>
          <w:rFonts w:ascii="GHEA Grapalat" w:eastAsia="Times New Roman" w:hAnsi="GHEA Grapalat" w:cs="Arial"/>
          <w:iCs/>
          <w:snapToGrid w:val="0"/>
          <w:color w:val="000000"/>
          <w:sz w:val="21"/>
          <w:szCs w:val="21"/>
          <w:lang w:val="es-ES"/>
        </w:rPr>
        <w:t xml:space="preserve">is</w:t>
      </w:r>
      <w:r xmlns:w="http://schemas.openxmlformats.org/wordprocessingml/2006/main" w:rsidRPr="00532D6C">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532D6C">
        <w:rPr>
          <w:rFonts w:ascii="GHEA Grapalat" w:eastAsia="Times New Roman" w:hAnsi="GHEA Grapalat" w:cs="Arial"/>
          <w:iCs/>
          <w:snapToGrid w:val="0"/>
          <w:color w:val="000000"/>
          <w:sz w:val="21"/>
          <w:szCs w:val="21"/>
          <w:lang w:val="es-ES"/>
        </w:rPr>
        <w:t xml:space="preserve">are</w:t>
      </w:r>
      <w:r xmlns:w="http://schemas.openxmlformats.org/wordprocessingml/2006/main" w:rsidRPr="00532D6C">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532D6C">
        <w:rPr>
          <w:rFonts w:ascii="GHEA Grapalat" w:eastAsia="Times New Roman" w:hAnsi="GHEA Grapalat" w:cs="Arial"/>
          <w:iCs/>
          <w:snapToGrid w:val="0"/>
          <w:color w:val="000000"/>
          <w:sz w:val="21"/>
          <w:szCs w:val="21"/>
          <w:lang w:val="es-ES"/>
        </w:rPr>
        <w:t xml:space="preserve">hereby</w:t>
      </w:r>
      <w:r xmlns:w="http://schemas.openxmlformats.org/wordprocessingml/2006/main" w:rsidRPr="00532D6C">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532D6C">
        <w:rPr>
          <w:rFonts w:ascii="GHEA Grapalat" w:eastAsia="Times New Roman" w:hAnsi="GHEA Grapalat" w:cs="Arial"/>
          <w:iCs/>
          <w:snapToGrid w:val="0"/>
          <w:color w:val="000000"/>
          <w:sz w:val="21"/>
          <w:szCs w:val="21"/>
          <w:lang w:val="es-ES"/>
        </w:rPr>
        <w:t xml:space="preserve">protocol</w:t>
      </w:r>
      <w:r xmlns:w="http://schemas.openxmlformats.org/wordprocessingml/2006/main" w:rsidRPr="00532D6C">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532D6C">
        <w:rPr>
          <w:rFonts w:ascii="GHEA Grapalat" w:eastAsia="Times New Roman" w:hAnsi="GHEA Grapalat" w:cs="Arial"/>
          <w:iCs/>
          <w:snapToGrid w:val="0"/>
          <w:color w:val="000000"/>
          <w:sz w:val="21"/>
          <w:szCs w:val="21"/>
          <w:lang w:val="es-ES"/>
        </w:rPr>
        <w:t xml:space="preserve">constituent</w:t>
      </w:r>
      <w:r xmlns:w="http://schemas.openxmlformats.org/wordprocessingml/2006/main" w:rsidRPr="00532D6C">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532D6C">
        <w:rPr>
          <w:rFonts w:ascii="GHEA Grapalat" w:eastAsia="Times New Roman" w:hAnsi="GHEA Grapalat" w:cs="Arial"/>
          <w:iCs/>
          <w:snapToGrid w:val="0"/>
          <w:color w:val="000000"/>
          <w:sz w:val="21"/>
          <w:szCs w:val="21"/>
          <w:lang w:val="es-ES"/>
        </w:rPr>
        <w:t xml:space="preserve">part</w:t>
      </w:r>
      <w:r xmlns:w="http://schemas.openxmlformats.org/wordprocessingml/2006/main" w:rsidRPr="00532D6C">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532D6C">
        <w:rPr>
          <w:rFonts w:ascii="GHEA Grapalat" w:eastAsia="Times New Roman" w:hAnsi="GHEA Grapalat" w:cs="Arial"/>
          <w:iCs/>
          <w:snapToGrid w:val="0"/>
          <w:color w:val="000000"/>
          <w:sz w:val="21"/>
          <w:szCs w:val="21"/>
          <w:lang w:val="es-ES"/>
        </w:rPr>
        <w:t xml:space="preserve">and:</w:t>
      </w:r>
      <w:r xmlns:w="http://schemas.openxmlformats.org/wordprocessingml/2006/main" w:rsidRPr="00532D6C">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532D6C">
        <w:rPr>
          <w:rFonts w:ascii="GHEA Grapalat" w:eastAsia="Times New Roman" w:hAnsi="GHEA Grapalat" w:cs="Arial"/>
          <w:iCs/>
          <w:snapToGrid w:val="0"/>
          <w:color w:val="000000"/>
          <w:sz w:val="21"/>
          <w:szCs w:val="21"/>
          <w:lang w:val="es-ES"/>
        </w:rPr>
        <w:t xml:space="preserve">attached</w:t>
      </w:r>
      <w:r xmlns:w="http://schemas.openxmlformats.org/wordprocessingml/2006/main" w:rsidRPr="00532D6C">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532D6C">
        <w:rPr>
          <w:rFonts w:ascii="GHEA Grapalat" w:eastAsia="Times New Roman" w:hAnsi="GHEA Grapalat" w:cs="Arial"/>
          <w:iCs/>
          <w:snapToGrid w:val="0"/>
          <w:color w:val="000000"/>
          <w:sz w:val="21"/>
          <w:szCs w:val="21"/>
          <w:lang w:val="es-ES"/>
        </w:rPr>
        <w:t xml:space="preserve">are</w:t>
      </w:r>
      <w:r xmlns:w="http://schemas.openxmlformats.org/wordprocessingml/2006/main" w:rsidRPr="00532D6C">
        <w:rPr>
          <w:rFonts w:ascii="GHEA Grapalat" w:eastAsia="Times New Roman" w:hAnsi="GHEA Grapalat" w:cs="Times New Roman"/>
          <w:iCs/>
          <w:snapToGrid w:val="0"/>
          <w:color w:val="000000"/>
          <w:sz w:val="21"/>
          <w:szCs w:val="21"/>
          <w:lang w:val="es-ES"/>
        </w:rPr>
        <w:t xml:space="preserve">​</w:t>
      </w:r>
    </w:p>
    <w:p w:rsidR="00532D6C" w:rsidRPr="00532D6C" w:rsidRDefault="00532D6C" w:rsidP="00106D44">
      <w:pPr>
        <w:tabs>
          <w:tab w:val="left" w:pos="426"/>
        </w:tabs>
        <w:spacing w:after="0" w:line="240" w:lineRule="auto"/>
        <w:jc w:val="both"/>
        <w:rPr>
          <w:rFonts w:ascii="GHEA Grapalat" w:eastAsia="Times New Roman" w:hAnsi="GHEA Grapalat" w:cs="Times New Roman"/>
          <w:iCs/>
          <w:snapToGrid w:val="0"/>
          <w:color w:val="000000"/>
          <w:sz w:val="21"/>
          <w:szCs w:val="21"/>
          <w:lang w:val="es-ES"/>
        </w:rPr>
      </w:pPr>
    </w:p>
    <w:p w:rsidR="00532D6C" w:rsidRPr="00532D6C" w:rsidRDefault="00532D6C" w:rsidP="00106D44">
      <w:pPr>
        <w:tabs>
          <w:tab w:val="left" w:pos="426"/>
        </w:tabs>
        <w:spacing w:after="0" w:line="240" w:lineRule="auto"/>
        <w:jc w:val="both"/>
        <w:rPr>
          <w:rFonts w:ascii="GHEA Grapalat" w:eastAsia="Times New Roman" w:hAnsi="GHEA Grapalat" w:cs="Times New Roman"/>
          <w:iCs/>
          <w:snapToGrid w:val="0"/>
          <w:color w:val="000000"/>
          <w:sz w:val="2"/>
          <w:szCs w:val="21"/>
          <w:lang w:val="es-ES"/>
        </w:rPr>
      </w:pPr>
    </w:p>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Times New Roman"/>
          <w:iCs/>
          <w:snapToGrid w:val="0"/>
          <w:color w:val="000000"/>
          <w:sz w:val="2"/>
          <w:szCs w:val="21"/>
          <w:lang w:val="es-ES"/>
        </w:rPr>
      </w:pPr>
      <w:r xmlns:w="http://schemas.openxmlformats.org/wordprocessingml/2006/main" w:rsidRPr="00532D6C">
        <w:rPr>
          <w:rFonts w:ascii="Courier New" w:eastAsia="Times New Roman" w:hAnsi="Courier New" w:cs="Courier New"/>
          <w:iCs/>
          <w:snapToGrid w:val="0"/>
          <w:color w:val="000000"/>
          <w:sz w:val="21"/>
          <w:szCs w:val="21"/>
          <w:lang w:val="es-ES"/>
        </w:rPr>
        <w:t xml:space="preserve">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532D6C" w:rsidRPr="00532D6C" w:rsidTr="00532D6C">
        <w:trPr>
          <w:trHeight w:val="266"/>
          <w:tblCellSpacing w:w="7" w:type="dxa"/>
          <w:jc w:val="center"/>
        </w:trPr>
        <w:tc>
          <w:tcPr>
            <w:tcW w:w="0" w:type="auto"/>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color w:val="000000"/>
                <w:sz w:val="21"/>
                <w:szCs w:val="21"/>
                <w:lang w:val="en-US"/>
              </w:rPr>
            </w:pPr>
            <w:r xmlns:w="http://schemas.openxmlformats.org/wordprocessingml/2006/main" w:rsidRPr="00532D6C">
              <w:rPr>
                <w:rFonts w:ascii="GHEA Grapalat" w:eastAsia="Times New Roman" w:hAnsi="GHEA Grapalat" w:cs="Arial"/>
                <w:iCs/>
                <w:color w:val="000000"/>
                <w:sz w:val="21"/>
                <w:szCs w:val="21"/>
                <w:lang w:val="en-US"/>
              </w:rPr>
              <w:t xml:space="preserve">The product:</w:t>
            </w:r>
            <w:r xmlns:w="http://schemas.openxmlformats.org/wordprocessingml/2006/main" w:rsidRPr="00532D6C">
              <w:rPr>
                <w:rFonts w:ascii="GHEA Grapalat" w:eastAsia="Times New Roman" w:hAnsi="GHEA Grapalat" w:cs="Times New Roman"/>
                <w:iCs/>
                <w:color w:val="000000"/>
                <w:sz w:val="21"/>
                <w:szCs w:val="21"/>
                <w:lang w:val="en-US"/>
              </w:rPr>
              <w:t xml:space="preserve"> </w:t>
            </w:r>
            <w:r xmlns:w="http://schemas.openxmlformats.org/wordprocessingml/2006/main" w:rsidRPr="00532D6C">
              <w:rPr>
                <w:rFonts w:ascii="GHEA Grapalat" w:eastAsia="Times New Roman" w:hAnsi="GHEA Grapalat" w:cs="Arial"/>
                <w:iCs/>
                <w:color w:val="000000"/>
                <w:sz w:val="21"/>
                <w:szCs w:val="21"/>
                <w:lang w:val="en-US"/>
              </w:rPr>
              <w:t xml:space="preserve">handed over</w:t>
            </w:r>
            <w:r xmlns:w="http://schemas.openxmlformats.org/wordprocessingml/2006/main" w:rsidRPr="00532D6C">
              <w:rPr>
                <w:rFonts w:ascii="GHEA Grapalat" w:eastAsia="Times New Roman" w:hAnsi="GHEA Grapalat" w:cs="Times New Roman"/>
                <w:iCs/>
                <w:color w:val="000000"/>
                <w:sz w:val="21"/>
                <w:szCs w:val="21"/>
                <w:lang w:val="en-US"/>
              </w:rPr>
              <w:t xml:space="preserve"> </w:t>
            </w:r>
          </w:p>
        </w:tc>
        <w:tc>
          <w:tcPr>
            <w:tcW w:w="0" w:type="auto"/>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color w:val="000000"/>
                <w:sz w:val="21"/>
                <w:szCs w:val="21"/>
                <w:lang w:val="en-US"/>
              </w:rPr>
            </w:pPr>
            <w:r xmlns:w="http://schemas.openxmlformats.org/wordprocessingml/2006/main" w:rsidRPr="00532D6C">
              <w:rPr>
                <w:rFonts w:ascii="GHEA Grapalat" w:eastAsia="Times New Roman" w:hAnsi="GHEA Grapalat" w:cs="Arial"/>
                <w:iCs/>
                <w:color w:val="000000"/>
                <w:sz w:val="21"/>
                <w:szCs w:val="21"/>
                <w:lang w:val="en-US"/>
              </w:rPr>
              <w:t xml:space="preserve">The product:</w:t>
            </w:r>
            <w:r xmlns:w="http://schemas.openxmlformats.org/wordprocessingml/2006/main" w:rsidRPr="00532D6C">
              <w:rPr>
                <w:rFonts w:ascii="GHEA Grapalat" w:eastAsia="Times New Roman" w:hAnsi="GHEA Grapalat" w:cs="Times New Roman"/>
                <w:iCs/>
                <w:color w:val="000000"/>
                <w:sz w:val="21"/>
                <w:szCs w:val="21"/>
                <w:lang w:val="en-US"/>
              </w:rPr>
              <w:t xml:space="preserve"> </w:t>
            </w:r>
            <w:r xmlns:w="http://schemas.openxmlformats.org/wordprocessingml/2006/main" w:rsidRPr="00532D6C">
              <w:rPr>
                <w:rFonts w:ascii="GHEA Grapalat" w:eastAsia="Times New Roman" w:hAnsi="GHEA Grapalat" w:cs="Arial"/>
                <w:iCs/>
                <w:color w:val="000000"/>
                <w:sz w:val="21"/>
                <w:szCs w:val="21"/>
                <w:lang w:val="en-US"/>
              </w:rPr>
              <w:t xml:space="preserve">accepted</w:t>
            </w:r>
          </w:p>
        </w:tc>
      </w:tr>
      <w:tr w:rsidR="00532D6C" w:rsidRPr="00532D6C" w:rsidTr="00532D6C">
        <w:trPr>
          <w:trHeight w:val="473"/>
          <w:tblCellSpacing w:w="7" w:type="dxa"/>
          <w:jc w:val="center"/>
        </w:trPr>
        <w:tc>
          <w:tcPr>
            <w:tcW w:w="0" w:type="auto"/>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sz w:val="21"/>
                <w:szCs w:val="21"/>
                <w:lang w:val="en-US"/>
              </w:rPr>
            </w:pPr>
            <w:r xmlns:w="http://schemas.openxmlformats.org/wordprocessingml/2006/main" w:rsidRPr="00532D6C">
              <w:rPr>
                <w:rFonts w:ascii="GHEA Grapalat" w:eastAsia="Times New Roman" w:hAnsi="GHEA Grapalat" w:cs="Times New Roman"/>
                <w:iCs/>
                <w:sz w:val="21"/>
                <w:szCs w:val="21"/>
                <w:lang w:val="en-US"/>
              </w:rPr>
              <w:t xml:space="preserve">___________________________</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sz w:val="21"/>
                <w:szCs w:val="21"/>
                <w:lang w:val="en-US"/>
              </w:rPr>
            </w:pPr>
            <w:r xmlns:w="http://schemas.openxmlformats.org/wordprocessingml/2006/main" w:rsidRPr="00532D6C">
              <w:rPr>
                <w:rFonts w:ascii="GHEA Grapalat" w:eastAsia="Times New Roman" w:hAnsi="GHEA Grapalat" w:cs="Arial"/>
                <w:iCs/>
                <w:sz w:val="15"/>
                <w:szCs w:val="15"/>
                <w:lang w:val="en-US"/>
              </w:rPr>
              <w:t xml:space="preserve">signature</w:t>
            </w:r>
            <w:r xmlns:w="http://schemas.openxmlformats.org/wordprocessingml/2006/main" w:rsidRPr="00532D6C">
              <w:rPr>
                <w:rFonts w:ascii="GHEA Grapalat" w:eastAsia="Times New Roman" w:hAnsi="GHEA Grapalat" w:cs="Times New Roman"/>
                <w:iCs/>
                <w:sz w:val="15"/>
                <w:szCs w:val="15"/>
                <w:lang w:val="en-US"/>
              </w:rPr>
              <w:t xml:space="preserve"> </w:t>
            </w:r>
          </w:p>
        </w:tc>
        <w:tc>
          <w:tcPr>
            <w:tcW w:w="0" w:type="auto"/>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sz w:val="21"/>
                <w:szCs w:val="21"/>
                <w:lang w:val="en-US"/>
              </w:rPr>
            </w:pPr>
            <w:r xmlns:w="http://schemas.openxmlformats.org/wordprocessingml/2006/main" w:rsidRPr="00532D6C">
              <w:rPr>
                <w:rFonts w:ascii="GHEA Grapalat" w:eastAsia="Times New Roman" w:hAnsi="GHEA Grapalat" w:cs="Times New Roman"/>
                <w:iCs/>
                <w:sz w:val="21"/>
                <w:szCs w:val="21"/>
                <w:lang w:val="en-US"/>
              </w:rPr>
              <w:t xml:space="preserve">___________________________</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sz w:val="21"/>
                <w:szCs w:val="21"/>
                <w:lang w:val="en-US"/>
              </w:rPr>
            </w:pPr>
            <w:r xmlns:w="http://schemas.openxmlformats.org/wordprocessingml/2006/main" w:rsidRPr="00532D6C">
              <w:rPr>
                <w:rFonts w:ascii="GHEA Grapalat" w:eastAsia="Times New Roman" w:hAnsi="GHEA Grapalat" w:cs="Arial"/>
                <w:iCs/>
                <w:sz w:val="15"/>
                <w:szCs w:val="15"/>
                <w:lang w:val="en-US"/>
              </w:rPr>
              <w:t xml:space="preserve">signature</w:t>
            </w:r>
            <w:r xmlns:w="http://schemas.openxmlformats.org/wordprocessingml/2006/main" w:rsidRPr="00532D6C">
              <w:rPr>
                <w:rFonts w:ascii="GHEA Grapalat" w:eastAsia="Times New Roman" w:hAnsi="GHEA Grapalat" w:cs="Times New Roman"/>
                <w:iCs/>
                <w:sz w:val="15"/>
                <w:szCs w:val="15"/>
                <w:lang w:val="en-US"/>
              </w:rPr>
              <w:t xml:space="preserve"> </w:t>
            </w:r>
          </w:p>
        </w:tc>
      </w:tr>
      <w:tr w:rsidR="00532D6C" w:rsidRPr="00532D6C" w:rsidTr="00532D6C">
        <w:trPr>
          <w:trHeight w:val="503"/>
          <w:tblCellSpacing w:w="7" w:type="dxa"/>
          <w:jc w:val="center"/>
        </w:trPr>
        <w:tc>
          <w:tcPr>
            <w:tcW w:w="0" w:type="auto"/>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sz w:val="21"/>
                <w:szCs w:val="21"/>
                <w:lang w:val="en-US"/>
              </w:rPr>
            </w:pPr>
            <w:r xmlns:w="http://schemas.openxmlformats.org/wordprocessingml/2006/main" w:rsidRPr="00532D6C">
              <w:rPr>
                <w:rFonts w:ascii="GHEA Grapalat" w:eastAsia="Times New Roman" w:hAnsi="GHEA Grapalat" w:cs="Times New Roman"/>
                <w:iCs/>
                <w:sz w:val="21"/>
                <w:szCs w:val="21"/>
                <w:lang w:val="en-US"/>
              </w:rPr>
              <w:t xml:space="preserve">___________________________</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sz w:val="21"/>
                <w:szCs w:val="21"/>
                <w:lang w:val="en-US"/>
              </w:rPr>
            </w:pPr>
            <w:r xmlns:w="http://schemas.openxmlformats.org/wordprocessingml/2006/main" w:rsidRPr="00532D6C">
              <w:rPr>
                <w:rFonts w:ascii="GHEA Grapalat" w:eastAsia="Times New Roman" w:hAnsi="GHEA Grapalat" w:cs="Arial"/>
                <w:iCs/>
                <w:sz w:val="15"/>
                <w:szCs w:val="15"/>
                <w:lang w:val="en-US"/>
              </w:rPr>
              <w:t xml:space="preserve">last name </w:t>
            </w:r>
            <w:r xmlns:w="http://schemas.openxmlformats.org/wordprocessingml/2006/main" w:rsidRPr="00532D6C">
              <w:rPr>
                <w:rFonts w:ascii="GHEA Grapalat" w:eastAsia="Times New Roman" w:hAnsi="GHEA Grapalat" w:cs="Times New Roman"/>
                <w:iCs/>
                <w:sz w:val="15"/>
                <w:szCs w:val="15"/>
                <w:lang w:val="en-US"/>
              </w:rPr>
              <w:t xml:space="preserve">, </w:t>
            </w:r>
            <w:r xmlns:w="http://schemas.openxmlformats.org/wordprocessingml/2006/main" w:rsidRPr="00532D6C">
              <w:rPr>
                <w:rFonts w:ascii="GHEA Grapalat" w:eastAsia="Times New Roman" w:hAnsi="GHEA Grapalat" w:cs="Arial"/>
                <w:iCs/>
                <w:sz w:val="15"/>
                <w:szCs w:val="15"/>
                <w:lang w:val="en-US"/>
              </w:rPr>
              <w:t xml:space="preserve">first name</w:t>
            </w:r>
          </w:p>
        </w:tc>
        <w:tc>
          <w:tcPr>
            <w:tcW w:w="0" w:type="auto"/>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sz w:val="21"/>
                <w:szCs w:val="21"/>
                <w:lang w:val="en-US"/>
              </w:rPr>
            </w:pPr>
            <w:r xmlns:w="http://schemas.openxmlformats.org/wordprocessingml/2006/main" w:rsidRPr="00532D6C">
              <w:rPr>
                <w:rFonts w:ascii="GHEA Grapalat" w:eastAsia="Times New Roman" w:hAnsi="GHEA Grapalat" w:cs="Times New Roman"/>
                <w:iCs/>
                <w:sz w:val="21"/>
                <w:szCs w:val="21"/>
                <w:lang w:val="en-US"/>
              </w:rPr>
              <w:t xml:space="preserve">___________________________</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iCs/>
                <w:sz w:val="21"/>
                <w:szCs w:val="21"/>
                <w:lang w:val="en-US"/>
              </w:rPr>
            </w:pPr>
            <w:r xmlns:w="http://schemas.openxmlformats.org/wordprocessingml/2006/main" w:rsidRPr="00532D6C">
              <w:rPr>
                <w:rFonts w:ascii="GHEA Grapalat" w:eastAsia="Times New Roman" w:hAnsi="GHEA Grapalat" w:cs="Arial"/>
                <w:iCs/>
                <w:sz w:val="15"/>
                <w:szCs w:val="15"/>
                <w:lang w:val="en-US"/>
              </w:rPr>
              <w:t xml:space="preserve">last name </w:t>
            </w:r>
            <w:r xmlns:w="http://schemas.openxmlformats.org/wordprocessingml/2006/main" w:rsidRPr="00532D6C">
              <w:rPr>
                <w:rFonts w:ascii="GHEA Grapalat" w:eastAsia="Times New Roman" w:hAnsi="GHEA Grapalat" w:cs="Times New Roman"/>
                <w:iCs/>
                <w:sz w:val="15"/>
                <w:szCs w:val="15"/>
                <w:lang w:val="en-US"/>
              </w:rPr>
              <w:t xml:space="preserve">, </w:t>
            </w:r>
            <w:r xmlns:w="http://schemas.openxmlformats.org/wordprocessingml/2006/main" w:rsidRPr="00532D6C">
              <w:rPr>
                <w:rFonts w:ascii="GHEA Grapalat" w:eastAsia="Times New Roman" w:hAnsi="GHEA Grapalat" w:cs="Arial"/>
                <w:iCs/>
                <w:sz w:val="15"/>
                <w:szCs w:val="15"/>
                <w:lang w:val="en-US"/>
              </w:rPr>
              <w:t xml:space="preserve">first name</w:t>
            </w:r>
          </w:p>
        </w:tc>
      </w:tr>
      <w:tr w:rsidR="00532D6C" w:rsidRPr="00532D6C" w:rsidTr="00532D6C">
        <w:trPr>
          <w:trHeight w:val="281"/>
          <w:tblCellSpacing w:w="7" w:type="dxa"/>
          <w:jc w:val="center"/>
        </w:trPr>
        <w:tc>
          <w:tcPr>
            <w:tcW w:w="0" w:type="auto"/>
            <w:vAlign w:val="center"/>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Times New Roman"/>
                <w:iCs/>
                <w:color w:val="000000"/>
                <w:sz w:val="21"/>
                <w:szCs w:val="21"/>
                <w:lang w:val="en-US"/>
              </w:rPr>
            </w:pPr>
            <w:r xmlns:w="http://schemas.openxmlformats.org/wordprocessingml/2006/main" w:rsidRPr="00532D6C">
              <w:rPr>
                <w:rFonts w:ascii="GHEA Grapalat" w:eastAsia="Times New Roman" w:hAnsi="GHEA Grapalat" w:cs="Times New Roman"/>
                <w:iCs/>
                <w:color w:val="000000"/>
                <w:sz w:val="21"/>
                <w:szCs w:val="21"/>
                <w:lang w:val="en-US"/>
              </w:rPr>
              <w:t xml:space="preserve">                              </w:t>
            </w:r>
            <w:r xmlns:w="http://schemas.openxmlformats.org/wordprocessingml/2006/main" w:rsidRPr="00532D6C">
              <w:rPr>
                <w:rFonts w:ascii="GHEA Grapalat" w:eastAsia="Times New Roman" w:hAnsi="GHEA Grapalat" w:cs="Arial"/>
                <w:iCs/>
                <w:color w:val="000000"/>
                <w:sz w:val="21"/>
                <w:szCs w:val="21"/>
                <w:lang w:val="en-US"/>
              </w:rPr>
              <w:t xml:space="preserve">K.</w:t>
            </w:r>
            <w:r xmlns:w="http://schemas.openxmlformats.org/wordprocessingml/2006/main" w:rsidRPr="00532D6C">
              <w:rPr>
                <w:rFonts w:ascii="GHEA Grapalat" w:eastAsia="Times New Roman" w:hAnsi="GHEA Grapalat" w:cs="Times New Roman"/>
                <w:iCs/>
                <w:color w:val="000000"/>
                <w:sz w:val="21"/>
                <w:szCs w:val="21"/>
                <w:lang w:val="en-US"/>
              </w:rPr>
              <w:t xml:space="preserve">​ </w:t>
            </w:r>
            <w:r xmlns:w="http://schemas.openxmlformats.org/wordprocessingml/2006/main" w:rsidRPr="00532D6C">
              <w:rPr>
                <w:rFonts w:ascii="GHEA Grapalat" w:eastAsia="Times New Roman" w:hAnsi="GHEA Grapalat" w:cs="Arial"/>
                <w:iCs/>
                <w:color w:val="000000"/>
                <w:sz w:val="21"/>
                <w:szCs w:val="21"/>
                <w:lang w:val="en-US"/>
              </w:rPr>
              <w:t xml:space="preserve">T.</w:t>
            </w:r>
            <w:r xmlns:w="http://schemas.openxmlformats.org/wordprocessingml/2006/main" w:rsidRPr="00532D6C">
              <w:rPr>
                <w:rFonts w:ascii="GHEA Grapalat" w:eastAsia="Times New Roman" w:hAnsi="GHEA Grapalat" w:cs="Times New Roman"/>
                <w:iCs/>
                <w:color w:val="000000"/>
                <w:sz w:val="21"/>
                <w:szCs w:val="21"/>
                <w:lang w:val="en-US"/>
              </w:rPr>
              <w:t xml:space="preserve">​</w:t>
            </w:r>
            <w:r xmlns:w="http://schemas.openxmlformats.org/wordprocessingml/2006/main" w:rsidRPr="00532D6C">
              <w:rPr>
                <w:rFonts w:ascii="Courier New" w:eastAsia="Times New Roman" w:hAnsi="Courier New" w:cs="Courier New"/>
                <w:iCs/>
                <w:color w:val="000000"/>
                <w:sz w:val="21"/>
                <w:szCs w:val="21"/>
                <w:lang w:val="en-US"/>
              </w:rPr>
              <w:t xml:space="preserve"> </w:t>
            </w:r>
            <w:r xmlns:w="http://schemas.openxmlformats.org/wordprocessingml/2006/main" w:rsidRPr="00532D6C">
              <w:rPr>
                <w:rFonts w:ascii="GHEA Grapalat" w:eastAsia="Times New Roman" w:hAnsi="GHEA Grapalat" w:cs="GHEA Grapalat"/>
                <w:iCs/>
                <w:color w:val="000000"/>
                <w:sz w:val="21"/>
                <w:szCs w:val="21"/>
                <w:lang w:val="en-US"/>
              </w:rPr>
              <w:t xml:space="preserve">                                                                                </w:t>
            </w:r>
          </w:p>
        </w:tc>
        <w:tc>
          <w:tcPr>
            <w:tcW w:w="0" w:type="auto"/>
            <w:vAlign w:val="center"/>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Times New Roman"/>
                <w:iCs/>
                <w:color w:val="000000"/>
                <w:sz w:val="21"/>
                <w:szCs w:val="21"/>
                <w:lang w:val="en-US"/>
              </w:rPr>
            </w:pPr>
            <w:r xmlns:w="http://schemas.openxmlformats.org/wordprocessingml/2006/main" w:rsidRPr="00532D6C">
              <w:rPr>
                <w:rFonts w:ascii="Courier New" w:eastAsia="Times New Roman" w:hAnsi="Courier New" w:cs="Courier New"/>
                <w:iCs/>
                <w:color w:val="000000"/>
                <w:sz w:val="21"/>
                <w:szCs w:val="21"/>
                <w:lang w:val="en-US"/>
              </w:rPr>
              <w:t xml:space="preserve"> </w:t>
            </w:r>
            <w:r xmlns:w="http://schemas.openxmlformats.org/wordprocessingml/2006/main" w:rsidRPr="00532D6C">
              <w:rPr>
                <w:rFonts w:ascii="GHEA Grapalat" w:eastAsia="Times New Roman" w:hAnsi="GHEA Grapalat" w:cs="GHEA Grapalat"/>
                <w:iCs/>
                <w:color w:val="000000"/>
                <w:sz w:val="21"/>
                <w:szCs w:val="21"/>
                <w:lang w:val="en-US"/>
              </w:rPr>
              <w:t xml:space="preserve">                                    </w:t>
            </w:r>
            <w:r xmlns:w="http://schemas.openxmlformats.org/wordprocessingml/2006/main" w:rsidRPr="00532D6C">
              <w:rPr>
                <w:rFonts w:ascii="GHEA Grapalat" w:eastAsia="Times New Roman" w:hAnsi="GHEA Grapalat" w:cs="Arial"/>
                <w:iCs/>
                <w:color w:val="000000"/>
                <w:sz w:val="21"/>
                <w:szCs w:val="21"/>
                <w:lang w:val="en-US"/>
              </w:rPr>
              <w:t xml:space="preserve">K.</w:t>
            </w:r>
            <w:r xmlns:w="http://schemas.openxmlformats.org/wordprocessingml/2006/main" w:rsidRPr="00532D6C">
              <w:rPr>
                <w:rFonts w:ascii="GHEA Grapalat" w:eastAsia="Times New Roman" w:hAnsi="GHEA Grapalat" w:cs="Times New Roman"/>
                <w:iCs/>
                <w:color w:val="000000"/>
                <w:sz w:val="21"/>
                <w:szCs w:val="21"/>
                <w:lang w:val="en-US"/>
              </w:rPr>
              <w:t xml:space="preserve">​ </w:t>
            </w:r>
            <w:r xmlns:w="http://schemas.openxmlformats.org/wordprocessingml/2006/main" w:rsidRPr="00532D6C">
              <w:rPr>
                <w:rFonts w:ascii="GHEA Grapalat" w:eastAsia="Times New Roman" w:hAnsi="GHEA Grapalat" w:cs="Arial"/>
                <w:iCs/>
                <w:color w:val="000000"/>
                <w:sz w:val="21"/>
                <w:szCs w:val="21"/>
                <w:lang w:val="en-US"/>
              </w:rPr>
              <w:t xml:space="preserve">T.</w:t>
            </w:r>
            <w:r xmlns:w="http://schemas.openxmlformats.org/wordprocessingml/2006/main" w:rsidRPr="00532D6C">
              <w:rPr>
                <w:rFonts w:ascii="GHEA Grapalat" w:eastAsia="Times New Roman" w:hAnsi="GHEA Grapalat" w:cs="Times New Roman"/>
                <w:iCs/>
                <w:color w:val="000000"/>
                <w:sz w:val="21"/>
                <w:szCs w:val="21"/>
                <w:lang w:val="en-US"/>
              </w:rPr>
              <w:t xml:space="preserve">​</w:t>
            </w:r>
          </w:p>
        </w:tc>
      </w:tr>
    </w:tbl>
    <w:p w:rsidR="00532D6C" w:rsidRPr="00532D6C" w:rsidRDefault="00532D6C" w:rsidP="00106D44">
      <w:pPr>
        <w:tabs>
          <w:tab w:val="left" w:pos="426"/>
        </w:tabs>
        <w:spacing w:after="0" w:line="240" w:lineRule="auto"/>
        <w:jc w:val="center"/>
        <w:rPr>
          <w:rFonts w:ascii="GHEA Grapalat" w:eastAsia="Times New Roman" w:hAnsi="GHEA Grapalat" w:cs="Sylfaen"/>
          <w:b/>
          <w:sz w:val="24"/>
          <w:szCs w:val="24"/>
          <w:lang w:val="en-US"/>
        </w:rPr>
      </w:pPr>
    </w:p>
    <w:p w:rsidR="00532D6C" w:rsidRPr="00532D6C" w:rsidRDefault="00532D6C" w:rsidP="00106D44">
      <w:pPr>
        <w:tabs>
          <w:tab w:val="left" w:pos="426"/>
        </w:tabs>
        <w:spacing w:after="0" w:line="240" w:lineRule="auto"/>
        <w:jc w:val="center"/>
        <w:rPr>
          <w:rFonts w:ascii="GHEA Grapalat" w:eastAsia="Times New Roman" w:hAnsi="GHEA Grapalat" w:cs="Sylfaen"/>
          <w:b/>
          <w:sz w:val="24"/>
          <w:szCs w:val="24"/>
          <w:lang w:val="en-US"/>
        </w:rPr>
      </w:pPr>
    </w:p>
    <w:p w:rsidR="00532D6C" w:rsidRPr="00532D6C" w:rsidRDefault="00532D6C" w:rsidP="00106D44">
      <w:pPr>
        <w:tabs>
          <w:tab w:val="left" w:pos="426"/>
        </w:tabs>
        <w:spacing w:after="0" w:line="240" w:lineRule="auto"/>
        <w:jc w:val="center"/>
        <w:rPr>
          <w:rFonts w:ascii="GHEA Grapalat" w:eastAsia="Times New Roman" w:hAnsi="GHEA Grapalat" w:cs="Sylfaen"/>
          <w:b/>
          <w:sz w:val="24"/>
          <w:szCs w:val="24"/>
          <w:lang w:val="en-US"/>
        </w:rPr>
      </w:pPr>
    </w:p>
    <w:p w:rsidR="00532D6C" w:rsidRPr="00532D6C" w:rsidRDefault="00532D6C" w:rsidP="00106D44">
      <w:pPr>
        <w:tabs>
          <w:tab w:val="left" w:pos="426"/>
        </w:tabs>
        <w:spacing w:after="0" w:line="240" w:lineRule="auto"/>
        <w:jc w:val="right"/>
        <w:rPr>
          <w:rFonts w:ascii="GHEA Grapalat" w:eastAsia="Times New Roman" w:hAnsi="GHEA Grapalat" w:cs="Sylfaen"/>
          <w:sz w:val="20"/>
          <w:szCs w:val="24"/>
          <w:lang w:val="pt-BR"/>
        </w:rPr>
      </w:pP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Sylfaen"/>
          <w:sz w:val="20"/>
          <w:szCs w:val="24"/>
          <w:lang w:val="en-US"/>
        </w:rPr>
      </w:pPr>
      <w:r xmlns:w="http://schemas.openxmlformats.org/wordprocessingml/2006/main" w:rsidRPr="00532D6C">
        <w:rPr>
          <w:rFonts w:ascii="GHEA Grapalat" w:eastAsia="Times New Roman" w:hAnsi="GHEA Grapalat" w:cs="Arial"/>
          <w:sz w:val="20"/>
          <w:szCs w:val="24"/>
          <w:lang w:val="pt-BR"/>
        </w:rPr>
        <w:t xml:space="preserve">Appendix </w:t>
      </w:r>
      <w:r xmlns:w="http://schemas.openxmlformats.org/wordprocessingml/2006/main" w:rsidRPr="00532D6C">
        <w:rPr>
          <w:rFonts w:ascii="GHEA Grapalat" w:eastAsia="Times New Roman" w:hAnsi="GHEA Grapalat" w:cs="Sylfaen"/>
          <w:sz w:val="20"/>
          <w:szCs w:val="24"/>
          <w:lang w:val="en-US"/>
        </w:rPr>
        <w:t xml:space="preserve">3.1</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Sylfaen"/>
          <w:sz w:val="20"/>
          <w:szCs w:val="24"/>
          <w:lang w:val="pt-BR"/>
        </w:rPr>
      </w:pPr>
      <w:r xmlns:w="http://schemas.openxmlformats.org/wordprocessingml/2006/main" w:rsidRPr="00532D6C">
        <w:rPr>
          <w:rFonts w:ascii="GHEA Grapalat" w:eastAsia="Times New Roman" w:hAnsi="GHEA Grapalat" w:cs="Sylfaen"/>
          <w:sz w:val="20"/>
          <w:szCs w:val="24"/>
          <w:lang w:val="pt-BR"/>
        </w:rPr>
        <w:t xml:space="preserve">" " </w:t>
      </w:r>
      <w:r xmlns:w="http://schemas.openxmlformats.org/wordprocessingml/2006/main" w:rsidRPr="00532D6C">
        <w:rPr>
          <w:rFonts w:ascii="GHEA Grapalat" w:eastAsia="Times New Roman" w:hAnsi="GHEA Grapalat" w:cs="Sylfaen"/>
          <w:sz w:val="20"/>
          <w:szCs w:val="24"/>
          <w:lang w:val="pt-BR"/>
        </w:rPr>
        <w:t xml:space="preserve">20 </w:t>
      </w:r>
      <w:r xmlns:w="http://schemas.openxmlformats.org/wordprocessingml/2006/main" w:rsidRPr="00532D6C">
        <w:rPr>
          <w:rFonts w:ascii="GHEA Grapalat" w:eastAsia="Times New Roman" w:hAnsi="GHEA Grapalat" w:cs="Arial"/>
          <w:sz w:val="20"/>
          <w:szCs w:val="24"/>
          <w:lang w:val="pt-BR"/>
        </w:rPr>
        <w:t xml:space="preserve">years </w:t>
      </w:r>
      <w:r xmlns:w="http://schemas.openxmlformats.org/wordprocessingml/2006/main" w:rsidRPr="00532D6C">
        <w:rPr>
          <w:rFonts w:ascii="GHEA Grapalat" w:eastAsia="Times New Roman" w:hAnsi="GHEA Grapalat" w:cs="Arial"/>
          <w:sz w:val="20"/>
          <w:szCs w:val="24"/>
          <w:lang w:val="pt-BR"/>
        </w:rPr>
        <w:t xml:space="preserve">sealed</w:t>
      </w:r>
      <w:r xmlns:w="http://schemas.openxmlformats.org/wordprocessingml/2006/main" w:rsidRPr="00532D6C">
        <w:rPr>
          <w:rFonts w:ascii="GHEA Grapalat" w:eastAsia="Times New Roman" w:hAnsi="GHEA Grapalat" w:cs="Sylfaen"/>
          <w:sz w:val="20"/>
          <w:szCs w:val="24"/>
          <w:lang w:val="pt-BR"/>
        </w:rPr>
        <w:t xml:space="preserve"> </w:t>
      </w:r>
    </w:p>
    <w:p w:rsidR="00532D6C" w:rsidRPr="00532D6C" w:rsidRDefault="00532D6C" w:rsidP="00106D44">
      <w:pPr xmlns:w="http://schemas.openxmlformats.org/wordprocessingml/2006/main">
        <w:tabs>
          <w:tab w:val="left" w:pos="426"/>
        </w:tabs>
        <w:spacing w:after="0" w:line="240" w:lineRule="auto"/>
        <w:jc w:val="right"/>
        <w:rPr>
          <w:rFonts w:ascii="GHEA Grapalat" w:eastAsia="Times New Roman" w:hAnsi="GHEA Grapalat" w:cs="Sylfaen"/>
          <w:sz w:val="20"/>
          <w:szCs w:val="24"/>
          <w:lang w:val="pt-BR"/>
        </w:rPr>
      </w:pP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with code</w:t>
      </w:r>
      <w:r xmlns:w="http://schemas.openxmlformats.org/wordprocessingml/2006/main" w:rsidRPr="00532D6C">
        <w:rPr>
          <w:rFonts w:ascii="GHEA Grapalat" w:eastAsia="Times New Roman" w:hAnsi="GHEA Grapalat" w:cs="Sylfaen"/>
          <w:sz w:val="20"/>
          <w:szCs w:val="24"/>
          <w:lang w:val="pt-BR"/>
        </w:rPr>
        <w:t xml:space="preserve"> </w:t>
      </w:r>
      <w:r xmlns:w="http://schemas.openxmlformats.org/wordprocessingml/2006/main" w:rsidRPr="00532D6C">
        <w:rPr>
          <w:rFonts w:ascii="GHEA Grapalat" w:eastAsia="Times New Roman" w:hAnsi="GHEA Grapalat" w:cs="Arial"/>
          <w:sz w:val="20"/>
          <w:szCs w:val="24"/>
          <w:lang w:val="pt-BR"/>
        </w:rPr>
        <w:t xml:space="preserve">of the contract</w:t>
      </w:r>
    </w:p>
    <w:p w:rsidR="00532D6C" w:rsidRPr="00532D6C" w:rsidRDefault="00532D6C" w:rsidP="00106D44">
      <w:pPr>
        <w:tabs>
          <w:tab w:val="left" w:pos="360"/>
          <w:tab w:val="left" w:pos="426"/>
          <w:tab w:val="left" w:pos="540"/>
        </w:tabs>
        <w:spacing w:after="0" w:line="240" w:lineRule="auto"/>
        <w:jc w:val="center"/>
        <w:rPr>
          <w:rFonts w:ascii="GHEA Grapalat" w:eastAsia="Times New Roman" w:hAnsi="GHEA Grapalat" w:cs="Sylfaen"/>
          <w:b/>
          <w:bCs/>
          <w:sz w:val="24"/>
          <w:szCs w:val="24"/>
          <w:lang w:val="en-US"/>
        </w:rPr>
      </w:pPr>
    </w:p>
    <w:p w:rsidR="00532D6C" w:rsidRPr="00532D6C" w:rsidRDefault="00532D6C" w:rsidP="00106D44">
      <w:pPr>
        <w:tabs>
          <w:tab w:val="left" w:pos="360"/>
          <w:tab w:val="left" w:pos="426"/>
          <w:tab w:val="left" w:pos="540"/>
        </w:tabs>
        <w:spacing w:after="0" w:line="240" w:lineRule="auto"/>
        <w:jc w:val="center"/>
        <w:rPr>
          <w:rFonts w:ascii="GHEA Grapalat" w:eastAsia="Times New Roman" w:hAnsi="GHEA Grapalat" w:cs="Sylfaen"/>
          <w:b/>
          <w:bCs/>
          <w:sz w:val="24"/>
          <w:szCs w:val="24"/>
          <w:lang w:val="en-US"/>
        </w:rPr>
      </w:pPr>
    </w:p>
    <w:p w:rsidR="00532D6C" w:rsidRPr="00532D6C" w:rsidRDefault="00532D6C" w:rsidP="00106D44">
      <w:pPr>
        <w:tabs>
          <w:tab w:val="left" w:pos="426"/>
        </w:tabs>
        <w:spacing w:after="0" w:line="240" w:lineRule="auto"/>
        <w:jc w:val="center"/>
        <w:rPr>
          <w:rFonts w:ascii="GHEA Grapalat" w:eastAsia="Times New Roman" w:hAnsi="GHEA Grapalat" w:cs="Sylfaen"/>
          <w:sz w:val="24"/>
          <w:szCs w:val="24"/>
          <w:lang w:val="en-US"/>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Sylfaen"/>
          <w:bCs/>
          <w:sz w:val="18"/>
          <w:szCs w:val="18"/>
          <w:lang w:val="en-US"/>
        </w:rPr>
      </w:pPr>
      <w:r xmlns:w="http://schemas.openxmlformats.org/wordprocessingml/2006/main" w:rsidRPr="00532D6C">
        <w:rPr>
          <w:rFonts w:ascii="GHEA Grapalat" w:eastAsia="Times New Roman" w:hAnsi="GHEA Grapalat" w:cs="Arial"/>
          <w:bCs/>
          <w:sz w:val="18"/>
          <w:szCs w:val="18"/>
          <w:lang w:val="en-US"/>
        </w:rPr>
        <w:t xml:space="preserve">ACT </w:t>
      </w:r>
      <w:r xmlns:w="http://schemas.openxmlformats.org/wordprocessingml/2006/main" w:rsidRPr="00532D6C">
        <w:rPr>
          <w:rFonts w:ascii="GHEA Grapalat" w:eastAsia="Times New Roman" w:hAnsi="GHEA Grapalat" w:cs="Sylfaen"/>
          <w:bCs/>
          <w:sz w:val="18"/>
          <w:szCs w:val="18"/>
          <w:lang w:val="en-US"/>
        </w:rPr>
        <w:t xml:space="preserve">N:</w:t>
      </w:r>
      <w:r xmlns:w="http://schemas.openxmlformats.org/wordprocessingml/2006/main" w:rsidRPr="00532D6C">
        <w:rPr>
          <w:rFonts w:ascii="GHEA Grapalat" w:eastAsia="Times New Roman" w:hAnsi="GHEA Grapalat" w:cs="Sylfaen"/>
          <w:bCs/>
          <w:sz w:val="18"/>
          <w:szCs w:val="18"/>
          <w:u w:val="single"/>
          <w:lang w:val="en-US"/>
        </w:rPr>
        <w:tab xmlns:w="http://schemas.openxmlformats.org/wordprocessingml/2006/main"/>
      </w:r>
      <w:r xmlns:w="http://schemas.openxmlformats.org/wordprocessingml/2006/main" w:rsidRPr="00532D6C">
        <w:rPr>
          <w:rFonts w:ascii="GHEA Grapalat" w:eastAsia="Times New Roman" w:hAnsi="GHEA Grapalat" w:cs="Sylfaen"/>
          <w:bCs/>
          <w:sz w:val="18"/>
          <w:szCs w:val="18"/>
          <w:lang w:val="en-US"/>
        </w:rPr>
        <w:t xml:space="preserve">           </w:t>
      </w:r>
    </w:p>
    <w:p w:rsidR="00532D6C" w:rsidRPr="00532D6C" w:rsidRDefault="00532D6C" w:rsidP="00106D44">
      <w:pPr xmlns:w="http://schemas.openxmlformats.org/wordprocessingml/2006/main">
        <w:tabs>
          <w:tab w:val="left" w:pos="360"/>
          <w:tab w:val="left" w:pos="426"/>
          <w:tab w:val="left" w:pos="540"/>
          <w:tab w:val="left" w:pos="2250"/>
        </w:tabs>
        <w:spacing w:after="0" w:line="240" w:lineRule="auto"/>
        <w:jc w:val="center"/>
        <w:rPr>
          <w:rFonts w:ascii="GHEA Grapalat" w:eastAsia="Times New Roman" w:hAnsi="GHEA Grapalat" w:cs="Sylfaen"/>
          <w:bCs/>
          <w:sz w:val="18"/>
          <w:szCs w:val="18"/>
          <w:lang w:val="en-US"/>
        </w:rPr>
      </w:pPr>
      <w:proofErr xmlns:w="http://schemas.openxmlformats.org/wordprocessingml/2006/main" w:type="gramStart"/>
      <w:r xmlns:w="http://schemas.openxmlformats.org/wordprocessingml/2006/main" w:rsidRPr="00532D6C">
        <w:rPr>
          <w:rFonts w:ascii="GHEA Grapalat" w:eastAsia="Times New Roman" w:hAnsi="GHEA Grapalat" w:cs="Arial"/>
          <w:bCs/>
          <w:sz w:val="18"/>
          <w:szCs w:val="18"/>
          <w:lang w:val="en-US"/>
        </w:rPr>
        <w:t xml:space="preserve">of the contract</w:t>
      </w:r>
      <w:proofErr xmlns:w="http://schemas.openxmlformats.org/wordprocessingml/2006/main" w:type="gramEnd"/>
      <w:r xmlns:w="http://schemas.openxmlformats.org/wordprocessingml/2006/main" w:rsidRPr="00532D6C">
        <w:rPr>
          <w:rFonts w:ascii="GHEA Grapalat" w:eastAsia="Times New Roman" w:hAnsi="GHEA Grapalat" w:cs="Sylfaen"/>
          <w:bCs/>
          <w:sz w:val="18"/>
          <w:szCs w:val="18"/>
          <w:lang w:val="en-US"/>
        </w:rPr>
        <w:t xml:space="preserve"> </w:t>
      </w:r>
      <w:r xmlns:w="http://schemas.openxmlformats.org/wordprocessingml/2006/main" w:rsidRPr="00532D6C">
        <w:rPr>
          <w:rFonts w:ascii="GHEA Grapalat" w:eastAsia="Times New Roman" w:hAnsi="GHEA Grapalat" w:cs="Arial"/>
          <w:bCs/>
          <w:sz w:val="18"/>
          <w:szCs w:val="18"/>
          <w:lang w:val="en-US"/>
        </w:rPr>
        <w:t xml:space="preserve">the result</w:t>
      </w:r>
      <w:r xmlns:w="http://schemas.openxmlformats.org/wordprocessingml/2006/main" w:rsidRPr="00532D6C">
        <w:rPr>
          <w:rFonts w:ascii="GHEA Grapalat" w:eastAsia="Times New Roman" w:hAnsi="GHEA Grapalat" w:cs="Sylfaen"/>
          <w:bCs/>
          <w:sz w:val="18"/>
          <w:szCs w:val="18"/>
          <w:lang w:val="en-US"/>
        </w:rPr>
        <w:t xml:space="preserve"> </w:t>
      </w:r>
      <w:r xmlns:w="http://schemas.openxmlformats.org/wordprocessingml/2006/main" w:rsidRPr="00532D6C">
        <w:rPr>
          <w:rFonts w:ascii="GHEA Grapalat" w:eastAsia="Times New Roman" w:hAnsi="GHEA Grapalat" w:cs="Arial"/>
          <w:bCs/>
          <w:sz w:val="18"/>
          <w:szCs w:val="18"/>
          <w:lang w:val="en-US"/>
        </w:rPr>
        <w:t xml:space="preserve">To the buyer</w:t>
      </w:r>
      <w:r xmlns:w="http://schemas.openxmlformats.org/wordprocessingml/2006/main" w:rsidRPr="00532D6C">
        <w:rPr>
          <w:rFonts w:ascii="GHEA Grapalat" w:eastAsia="Times New Roman" w:hAnsi="GHEA Grapalat" w:cs="Sylfaen"/>
          <w:bCs/>
          <w:sz w:val="18"/>
          <w:szCs w:val="18"/>
          <w:lang w:val="en-US"/>
        </w:rPr>
        <w:t xml:space="preserve"> </w:t>
      </w:r>
      <w:r xmlns:w="http://schemas.openxmlformats.org/wordprocessingml/2006/main" w:rsidRPr="00532D6C">
        <w:rPr>
          <w:rFonts w:ascii="GHEA Grapalat" w:eastAsia="Times New Roman" w:hAnsi="GHEA Grapalat" w:cs="Arial"/>
          <w:bCs/>
          <w:sz w:val="18"/>
          <w:szCs w:val="18"/>
          <w:lang w:val="en-US"/>
        </w:rPr>
        <w:t xml:space="preserve">to deliver</w:t>
      </w:r>
      <w:r xmlns:w="http://schemas.openxmlformats.org/wordprocessingml/2006/main" w:rsidRPr="00532D6C">
        <w:rPr>
          <w:rFonts w:ascii="GHEA Grapalat" w:eastAsia="Times New Roman" w:hAnsi="GHEA Grapalat" w:cs="Sylfaen"/>
          <w:bCs/>
          <w:sz w:val="18"/>
          <w:szCs w:val="18"/>
          <w:lang w:val="en-US"/>
        </w:rPr>
        <w:t xml:space="preserve"> </w:t>
      </w:r>
      <w:r xmlns:w="http://schemas.openxmlformats.org/wordprocessingml/2006/main" w:rsidRPr="00532D6C">
        <w:rPr>
          <w:rFonts w:ascii="GHEA Grapalat" w:eastAsia="Times New Roman" w:hAnsi="GHEA Grapalat" w:cs="Arial"/>
          <w:bCs/>
          <w:sz w:val="18"/>
          <w:szCs w:val="18"/>
          <w:lang w:val="en-US"/>
        </w:rPr>
        <w:t xml:space="preserve">the fact</w:t>
      </w:r>
      <w:r xmlns:w="http://schemas.openxmlformats.org/wordprocessingml/2006/main" w:rsidRPr="00532D6C">
        <w:rPr>
          <w:rFonts w:ascii="GHEA Grapalat" w:eastAsia="Times New Roman" w:hAnsi="GHEA Grapalat" w:cs="Sylfaen"/>
          <w:bCs/>
          <w:sz w:val="18"/>
          <w:szCs w:val="18"/>
          <w:lang w:val="en-US"/>
        </w:rPr>
        <w:t xml:space="preserve"> </w:t>
      </w:r>
      <w:r xmlns:w="http://schemas.openxmlformats.org/wordprocessingml/2006/main" w:rsidRPr="00532D6C">
        <w:rPr>
          <w:rFonts w:ascii="GHEA Grapalat" w:eastAsia="Times New Roman" w:hAnsi="GHEA Grapalat" w:cs="Arial"/>
          <w:bCs/>
          <w:sz w:val="18"/>
          <w:szCs w:val="18"/>
          <w:lang w:val="en-US"/>
        </w:rPr>
        <w:t xml:space="preserve">to fix</w:t>
      </w:r>
      <w:r xmlns:w="http://schemas.openxmlformats.org/wordprocessingml/2006/main" w:rsidRPr="00532D6C">
        <w:rPr>
          <w:rFonts w:ascii="GHEA Grapalat" w:eastAsia="Times New Roman" w:hAnsi="GHEA Grapalat" w:cs="Sylfaen"/>
          <w:bCs/>
          <w:sz w:val="18"/>
          <w:szCs w:val="18"/>
          <w:lang w:val="en-US"/>
        </w:rPr>
        <w:t xml:space="preserve"> </w:t>
      </w:r>
      <w:r xmlns:w="http://schemas.openxmlformats.org/wordprocessingml/2006/main" w:rsidRPr="00532D6C">
        <w:rPr>
          <w:rFonts w:ascii="GHEA Grapalat" w:eastAsia="Times New Roman" w:hAnsi="GHEA Grapalat" w:cs="Arial"/>
          <w:bCs/>
          <w:sz w:val="18"/>
          <w:szCs w:val="18"/>
          <w:lang w:val="en-US"/>
        </w:rPr>
        <w:t xml:space="preserve">regarding</w:t>
      </w:r>
      <w:r xmlns:w="http://schemas.openxmlformats.org/wordprocessingml/2006/main" w:rsidRPr="00532D6C">
        <w:rPr>
          <w:rFonts w:ascii="GHEA Grapalat" w:eastAsia="Times New Roman" w:hAnsi="GHEA Grapalat" w:cs="Sylfaen"/>
          <w:bCs/>
          <w:sz w:val="18"/>
          <w:szCs w:val="18"/>
          <w:lang w:val="en-US"/>
        </w:rPr>
        <w:t xml:space="preserve">                                                                                                                               </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Sylfaen"/>
          <w:b/>
          <w:bCs/>
          <w:sz w:val="18"/>
          <w:szCs w:val="18"/>
          <w:lang w:val="en-US"/>
        </w:rPr>
      </w:pPr>
      <w:r xmlns:w="http://schemas.openxmlformats.org/wordprocessingml/2006/main" w:rsidRPr="00532D6C">
        <w:rPr>
          <w:rFonts w:ascii="GHEA Grapalat" w:eastAsia="Times New Roman" w:hAnsi="GHEA Grapalat" w:cs="Sylfaen"/>
          <w:bCs/>
          <w:sz w:val="18"/>
          <w:szCs w:val="18"/>
          <w:lang w:val="en-US"/>
        </w:rPr>
        <w:t xml:space="preserve">                                                                                                                        </w:t>
      </w:r>
    </w:p>
    <w:p w:rsidR="00532D6C" w:rsidRPr="00532D6C" w:rsidRDefault="00532D6C" w:rsidP="00106D44">
      <w:pPr>
        <w:tabs>
          <w:tab w:val="left" w:pos="360"/>
          <w:tab w:val="left" w:pos="426"/>
          <w:tab w:val="left" w:pos="540"/>
        </w:tabs>
        <w:spacing w:after="0" w:line="240" w:lineRule="auto"/>
        <w:rPr>
          <w:rFonts w:ascii="GHEA Grapalat" w:eastAsia="Times New Roman" w:hAnsi="GHEA Grapalat" w:cs="Sylfaen"/>
          <w:sz w:val="18"/>
          <w:lang w:val="en-US"/>
        </w:rPr>
      </w:pPr>
    </w:p>
    <w:p w:rsidR="00532D6C" w:rsidRPr="00532D6C" w:rsidRDefault="00532D6C" w:rsidP="00106D44">
      <w:pPr xmlns:w="http://schemas.openxmlformats.org/wordprocessingml/2006/main">
        <w:tabs>
          <w:tab w:val="left" w:pos="360"/>
          <w:tab w:val="left" w:pos="426"/>
          <w:tab w:val="left" w:pos="540"/>
        </w:tabs>
        <w:spacing w:after="0" w:line="240" w:lineRule="auto"/>
        <w:jc w:val="both"/>
        <w:rPr>
          <w:rFonts w:ascii="GHEA Grapalat" w:eastAsia="Times New Roman" w:hAnsi="GHEA Grapalat" w:cs="Sylfaen"/>
          <w:sz w:val="20"/>
          <w:szCs w:val="24"/>
          <w:lang w:val="en-US"/>
        </w:rPr>
      </w:pPr>
      <w:r xmlns:w="http://schemas.openxmlformats.org/wordprocessingml/2006/main" w:rsidRPr="00532D6C">
        <w:rPr>
          <w:rFonts w:ascii="GHEA Grapalat" w:eastAsia="Times New Roman" w:hAnsi="GHEA Grapalat" w:cs="Sylfaen"/>
          <w:sz w:val="20"/>
          <w:szCs w:val="24"/>
          <w:lang w:val="en-US"/>
        </w:rPr>
        <w:tab xmlns:w="http://schemas.openxmlformats.org/wordprocessingml/2006/main"/>
      </w:r>
      <w:r xmlns:w="http://schemas.openxmlformats.org/wordprocessingml/2006/main" w:rsidRPr="00532D6C">
        <w:rPr>
          <w:rFonts w:ascii="GHEA Grapalat" w:eastAsia="Times New Roman" w:hAnsi="GHEA Grapalat" w:cs="Arial"/>
          <w:sz w:val="20"/>
          <w:szCs w:val="24"/>
          <w:lang w:val="hy-AM"/>
        </w:rPr>
        <w:t xml:space="preserve">Hereby</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en-US"/>
        </w:rPr>
        <w:t xml:space="preserve">recorded</w:t>
      </w:r>
      <w:r xmlns:w="http://schemas.openxmlformats.org/wordprocessingml/2006/main" w:rsidRPr="00532D6C">
        <w:rPr>
          <w:rFonts w:ascii="GHEA Grapalat" w:eastAsia="Times New Roman" w:hAnsi="GHEA Grapalat" w:cs="Sylfaen"/>
          <w:sz w:val="20"/>
          <w:szCs w:val="24"/>
          <w:lang w:val="en-US"/>
        </w:rPr>
        <w:t xml:space="preserve"> </w:t>
      </w:r>
      <w:r xmlns:w="http://schemas.openxmlformats.org/wordprocessingml/2006/main" w:rsidRPr="00532D6C">
        <w:rPr>
          <w:rFonts w:ascii="GHEA Grapalat" w:eastAsia="Times New Roman" w:hAnsi="GHEA Grapalat" w:cs="Arial"/>
          <w:sz w:val="20"/>
          <w:szCs w:val="24"/>
          <w:lang w:val="en-US"/>
        </w:rPr>
        <w:t xml:space="preserve">is </w:t>
      </w:r>
      <w:r xmlns:w="http://schemas.openxmlformats.org/wordprocessingml/2006/main" w:rsidRPr="00532D6C">
        <w:rPr>
          <w:rFonts w:ascii="GHEA Grapalat" w:eastAsia="Times New Roman" w:hAnsi="GHEA Grapalat" w:cs="Sylfaen"/>
          <w:sz w:val="20"/>
          <w:szCs w:val="24"/>
          <w:lang w:val="hy-AM"/>
        </w:rPr>
        <w:t xml:space="preserve">that</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532D6C">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532D6C">
        <w:rPr>
          <w:rFonts w:ascii="GHEA Grapalat" w:eastAsia="Times New Roman" w:hAnsi="GHEA Grapalat" w:cs="Sylfaen"/>
          <w:sz w:val="20"/>
          <w:szCs w:val="24"/>
          <w:u w:val="single"/>
          <w:lang w:val="en-US"/>
        </w:rPr>
        <w:t xml:space="preserve">        </w:t>
      </w:r>
      <w:r xmlns:w="http://schemas.openxmlformats.org/wordprocessingml/2006/main" w:rsidRPr="00532D6C">
        <w:rPr>
          <w:rFonts w:ascii="GHEA Grapalat" w:eastAsia="Times New Roman" w:hAnsi="GHEA Grapalat" w:cs="Sylfaen"/>
          <w:sz w:val="20"/>
          <w:szCs w:val="24"/>
          <w:lang w:val="en-US"/>
        </w:rPr>
        <w:t xml:space="preserve">of </w:t>
      </w:r>
      <w:r xmlns:w="http://schemas.openxmlformats.org/wordprocessingml/2006/main" w:rsidRPr="00532D6C">
        <w:rPr>
          <w:rFonts w:ascii="GHEA Grapalat" w:eastAsia="Times New Roman" w:hAnsi="GHEA Grapalat" w:cs="Sylfaen"/>
          <w:sz w:val="20"/>
          <w:szCs w:val="24"/>
          <w:lang w:val="en-US"/>
        </w:rPr>
        <w:t xml:space="preserve">( </w:t>
      </w:r>
      <w:r xmlns:w="http://schemas.openxmlformats.org/wordprocessingml/2006/main" w:rsidRPr="00532D6C">
        <w:rPr>
          <w:rFonts w:ascii="GHEA Grapalat" w:eastAsia="Times New Roman" w:hAnsi="GHEA Grapalat" w:cs="Arial"/>
          <w:sz w:val="20"/>
          <w:szCs w:val="24"/>
          <w:lang w:val="en-US"/>
        </w:rPr>
        <w:t xml:space="preserve">hereinafter </w:t>
      </w:r>
      <w:r xmlns:w="http://schemas.openxmlformats.org/wordprocessingml/2006/main" w:rsidRPr="00532D6C">
        <w:rPr>
          <w:rFonts w:ascii="GHEA Grapalat" w:eastAsia="Times New Roman" w:hAnsi="GHEA Grapalat" w:cs="Sylfaen"/>
          <w:sz w:val="20"/>
          <w:szCs w:val="24"/>
          <w:lang w:val="en-US"/>
        </w:rPr>
        <w:t xml:space="preserve">: </w:t>
      </w:r>
      <w:r xmlns:w="http://schemas.openxmlformats.org/wordprocessingml/2006/main" w:rsidRPr="00532D6C">
        <w:rPr>
          <w:rFonts w:ascii="GHEA Grapalat" w:eastAsia="Times New Roman" w:hAnsi="GHEA Grapalat" w:cs="Arial"/>
          <w:sz w:val="20"/>
          <w:szCs w:val="24"/>
          <w:lang w:val="en-US"/>
        </w:rPr>
        <w:t xml:space="preserve">Buyer </w:t>
      </w:r>
      <w:r xmlns:w="http://schemas.openxmlformats.org/wordprocessingml/2006/main" w:rsidRPr="00532D6C">
        <w:rPr>
          <w:rFonts w:ascii="GHEA Grapalat" w:eastAsia="Times New Roman" w:hAnsi="GHEA Grapalat" w:cs="Sylfaen"/>
          <w:sz w:val="20"/>
          <w:szCs w:val="24"/>
          <w:lang w:val="en-US"/>
        </w:rPr>
        <w:t xml:space="preserve">) </w:t>
      </w:r>
      <w:r xmlns:w="http://schemas.openxmlformats.org/wordprocessingml/2006/main" w:rsidRPr="00532D6C">
        <w:rPr>
          <w:rFonts w:ascii="GHEA Grapalat" w:eastAsia="Times New Roman" w:hAnsi="GHEA Grapalat" w:cs="Arial"/>
          <w:sz w:val="20"/>
          <w:szCs w:val="24"/>
          <w:lang w:val="hy-AM"/>
        </w:rPr>
        <w:t xml:space="preserve">and</w:t>
      </w:r>
      <w:r xmlns:w="http://schemas.openxmlformats.org/wordprocessingml/2006/main" w:rsidRPr="00532D6C">
        <w:rPr>
          <w:rFonts w:ascii="GHEA Grapalat" w:eastAsia="Times New Roman" w:hAnsi="GHEA Grapalat" w:cs="Arial"/>
          <w:sz w:val="20"/>
          <w:szCs w:val="24"/>
          <w:lang w:val="en-US"/>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Sylfaen"/>
          <w:sz w:val="20"/>
          <w:szCs w:val="24"/>
          <w:lang w:val="en-US"/>
        </w:rPr>
        <w:t xml:space="preserve"> </w:t>
      </w:r>
      <w:r xmlns:w="http://schemas.openxmlformats.org/wordprocessingml/2006/main" w:rsidRPr="00532D6C">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532D6C">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532D6C">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532D6C">
        <w:rPr>
          <w:rFonts w:ascii="GHEA Grapalat" w:eastAsia="Times New Roman" w:hAnsi="GHEA Grapalat" w:cs="Sylfaen"/>
          <w:sz w:val="20"/>
          <w:szCs w:val="24"/>
          <w:u w:val="single"/>
          <w:lang w:val="en-US"/>
        </w:rPr>
        <w:tab xmlns:w="http://schemas.openxmlformats.org/wordprocessingml/2006/main"/>
      </w:r>
    </w:p>
    <w:p w:rsidR="00532D6C" w:rsidRPr="00532D6C" w:rsidRDefault="00532D6C" w:rsidP="00106D44">
      <w:pPr xmlns:w="http://schemas.openxmlformats.org/wordprocessingml/2006/main">
        <w:tabs>
          <w:tab w:val="left" w:pos="360"/>
          <w:tab w:val="left" w:pos="426"/>
          <w:tab w:val="left" w:pos="540"/>
        </w:tabs>
        <w:spacing w:after="0" w:line="240" w:lineRule="auto"/>
        <w:jc w:val="both"/>
        <w:rPr>
          <w:rFonts w:ascii="GHEA Grapalat" w:eastAsia="Times New Roman" w:hAnsi="GHEA Grapalat" w:cs="Sylfaen"/>
          <w:sz w:val="12"/>
          <w:szCs w:val="16"/>
          <w:lang w:val="en-US"/>
        </w:rPr>
      </w:pPr>
      <w:r xmlns:w="http://schemas.openxmlformats.org/wordprocessingml/2006/main" w:rsidRPr="00532D6C">
        <w:rPr>
          <w:rFonts w:ascii="GHEA Grapalat" w:eastAsia="Times New Roman" w:hAnsi="GHEA Grapalat" w:cs="Sylfaen"/>
          <w:sz w:val="20"/>
          <w:szCs w:val="24"/>
          <w:lang w:val="en-US"/>
        </w:rPr>
        <w:tab xmlns:w="http://schemas.openxmlformats.org/wordprocessingml/2006/main"/>
      </w:r>
      <w:r xmlns:w="http://schemas.openxmlformats.org/wordprocessingml/2006/main" w:rsidRPr="00532D6C">
        <w:rPr>
          <w:rFonts w:ascii="GHEA Grapalat" w:eastAsia="Times New Roman" w:hAnsi="GHEA Grapalat" w:cs="Sylfaen"/>
          <w:sz w:val="20"/>
          <w:szCs w:val="24"/>
          <w:lang w:val="en-US"/>
        </w:rPr>
        <w:tab xmlns:w="http://schemas.openxmlformats.org/wordprocessingml/2006/main"/>
      </w:r>
      <w:r xmlns:w="http://schemas.openxmlformats.org/wordprocessingml/2006/main" w:rsidRPr="00532D6C">
        <w:rPr>
          <w:rFonts w:ascii="GHEA Grapalat" w:eastAsia="Times New Roman" w:hAnsi="GHEA Grapalat" w:cs="Sylfaen"/>
          <w:sz w:val="20"/>
          <w:szCs w:val="24"/>
          <w:lang w:val="en-US"/>
        </w:rPr>
        <w:tab xmlns:w="http://schemas.openxmlformats.org/wordprocessingml/2006/main"/>
      </w:r>
      <w:r xmlns:w="http://schemas.openxmlformats.org/wordprocessingml/2006/main" w:rsidRPr="00532D6C">
        <w:rPr>
          <w:rFonts w:ascii="GHEA Grapalat" w:eastAsia="Times New Roman" w:hAnsi="GHEA Grapalat" w:cs="Sylfaen"/>
          <w:sz w:val="20"/>
          <w:szCs w:val="24"/>
          <w:lang w:val="en-US"/>
        </w:rPr>
        <w:tab xmlns:w="http://schemas.openxmlformats.org/wordprocessingml/2006/main"/>
      </w:r>
      <w:r xmlns:w="http://schemas.openxmlformats.org/wordprocessingml/2006/main" w:rsidRPr="00532D6C">
        <w:rPr>
          <w:rFonts w:ascii="GHEA Grapalat" w:eastAsia="Times New Roman" w:hAnsi="GHEA Grapalat" w:cs="Sylfaen"/>
          <w:sz w:val="20"/>
          <w:szCs w:val="24"/>
          <w:lang w:val="en-US"/>
        </w:rPr>
        <w:tab xmlns:w="http://schemas.openxmlformats.org/wordprocessingml/2006/main"/>
      </w:r>
      <w:r xmlns:w="http://schemas.openxmlformats.org/wordprocessingml/2006/main" w:rsidRPr="00532D6C">
        <w:rPr>
          <w:rFonts w:ascii="GHEA Grapalat" w:eastAsia="Times New Roman" w:hAnsi="GHEA Grapalat" w:cs="Sylfaen"/>
          <w:sz w:val="20"/>
          <w:szCs w:val="24"/>
          <w:lang w:val="en-US"/>
        </w:rPr>
        <w:tab xmlns:w="http://schemas.openxmlformats.org/wordprocessingml/2006/main"/>
      </w:r>
      <w:r xmlns:w="http://schemas.openxmlformats.org/wordprocessingml/2006/main" w:rsidRPr="00532D6C">
        <w:rPr>
          <w:rFonts w:ascii="GHEA Grapalat" w:eastAsia="Times New Roman" w:hAnsi="GHEA Grapalat" w:cs="Sylfaen"/>
          <w:sz w:val="20"/>
          <w:szCs w:val="24"/>
          <w:lang w:val="en-US"/>
        </w:rPr>
        <w:t xml:space="preserve">        </w:t>
      </w:r>
      <w:r xmlns:w="http://schemas.openxmlformats.org/wordprocessingml/2006/main" w:rsidRPr="00532D6C">
        <w:rPr>
          <w:rFonts w:ascii="GHEA Grapalat" w:eastAsia="Times New Roman" w:hAnsi="GHEA Grapalat" w:cs="Arial"/>
          <w:sz w:val="12"/>
          <w:szCs w:val="16"/>
          <w:lang w:val="en-US"/>
        </w:rPr>
        <w:t xml:space="preserve">Buyer's:</w:t>
      </w:r>
      <w:r xmlns:w="http://schemas.openxmlformats.org/wordprocessingml/2006/main" w:rsidRPr="00532D6C">
        <w:rPr>
          <w:rFonts w:ascii="GHEA Grapalat" w:eastAsia="Times New Roman" w:hAnsi="GHEA Grapalat" w:cs="Sylfaen"/>
          <w:sz w:val="12"/>
          <w:szCs w:val="16"/>
          <w:lang w:val="en-US"/>
        </w:rPr>
        <w:t xml:space="preserve"> </w:t>
      </w:r>
      <w:r xmlns:w="http://schemas.openxmlformats.org/wordprocessingml/2006/main" w:rsidRPr="00532D6C">
        <w:rPr>
          <w:rFonts w:ascii="GHEA Grapalat" w:eastAsia="Times New Roman" w:hAnsi="GHEA Grapalat" w:cs="Arial"/>
          <w:sz w:val="12"/>
          <w:szCs w:val="16"/>
          <w:lang w:val="en-US"/>
        </w:rPr>
        <w:t xml:space="preserve">name:</w:t>
      </w:r>
      <w:r xmlns:w="http://schemas.openxmlformats.org/wordprocessingml/2006/main" w:rsidRPr="00532D6C">
        <w:rPr>
          <w:rFonts w:ascii="GHEA Grapalat" w:eastAsia="Times New Roman" w:hAnsi="GHEA Grapalat" w:cs="Sylfaen"/>
          <w:sz w:val="12"/>
          <w:szCs w:val="16"/>
          <w:lang w:val="en-US"/>
        </w:rPr>
        <w:t xml:space="preserve">     </w:t>
      </w:r>
      <w:r xmlns:w="http://schemas.openxmlformats.org/wordprocessingml/2006/main" w:rsidRPr="00532D6C">
        <w:rPr>
          <w:rFonts w:ascii="GHEA Grapalat" w:eastAsia="Times New Roman" w:hAnsi="GHEA Grapalat" w:cs="Sylfaen"/>
          <w:sz w:val="12"/>
          <w:szCs w:val="16"/>
          <w:lang w:val="en-US"/>
        </w:rPr>
        <w:tab xmlns:w="http://schemas.openxmlformats.org/wordprocessingml/2006/main"/>
      </w:r>
      <w:r xmlns:w="http://schemas.openxmlformats.org/wordprocessingml/2006/main" w:rsidRPr="00532D6C">
        <w:rPr>
          <w:rFonts w:ascii="GHEA Grapalat" w:eastAsia="Times New Roman" w:hAnsi="GHEA Grapalat" w:cs="Sylfaen"/>
          <w:sz w:val="12"/>
          <w:szCs w:val="16"/>
          <w:lang w:val="en-US"/>
        </w:rPr>
        <w:tab xmlns:w="http://schemas.openxmlformats.org/wordprocessingml/2006/main"/>
      </w:r>
      <w:r xmlns:w="http://schemas.openxmlformats.org/wordprocessingml/2006/main" w:rsidRPr="00532D6C">
        <w:rPr>
          <w:rFonts w:ascii="GHEA Grapalat" w:eastAsia="Times New Roman" w:hAnsi="GHEA Grapalat" w:cs="Sylfaen"/>
          <w:sz w:val="12"/>
          <w:szCs w:val="16"/>
          <w:lang w:val="en-US"/>
        </w:rPr>
        <w:tab xmlns:w="http://schemas.openxmlformats.org/wordprocessingml/2006/main"/>
      </w:r>
      <w:r xmlns:w="http://schemas.openxmlformats.org/wordprocessingml/2006/main" w:rsidRPr="00532D6C">
        <w:rPr>
          <w:rFonts w:ascii="GHEA Grapalat" w:eastAsia="Times New Roman" w:hAnsi="GHEA Grapalat" w:cs="Sylfaen"/>
          <w:sz w:val="12"/>
          <w:szCs w:val="16"/>
          <w:lang w:val="en-US"/>
        </w:rPr>
        <w:tab xmlns:w="http://schemas.openxmlformats.org/wordprocessingml/2006/main"/>
      </w:r>
      <w:r xmlns:w="http://schemas.openxmlformats.org/wordprocessingml/2006/main" w:rsidRPr="00532D6C">
        <w:rPr>
          <w:rFonts w:ascii="GHEA Grapalat" w:eastAsia="Times New Roman" w:hAnsi="GHEA Grapalat" w:cs="Sylfaen"/>
          <w:sz w:val="12"/>
          <w:szCs w:val="16"/>
          <w:lang w:val="en-US"/>
        </w:rPr>
        <w:t xml:space="preserve">            </w:t>
      </w:r>
      <w:r xmlns:w="http://schemas.openxmlformats.org/wordprocessingml/2006/main" w:rsidRPr="00532D6C">
        <w:rPr>
          <w:rFonts w:ascii="GHEA Grapalat" w:eastAsia="Times New Roman" w:hAnsi="GHEA Grapalat" w:cs="Arial"/>
          <w:sz w:val="12"/>
          <w:szCs w:val="16"/>
          <w:lang w:val="en-US"/>
        </w:rPr>
        <w:t xml:space="preserve">Seller's:</w:t>
      </w:r>
      <w:r xmlns:w="http://schemas.openxmlformats.org/wordprocessingml/2006/main" w:rsidRPr="00532D6C">
        <w:rPr>
          <w:rFonts w:ascii="GHEA Grapalat" w:eastAsia="Times New Roman" w:hAnsi="GHEA Grapalat" w:cs="Sylfaen"/>
          <w:sz w:val="12"/>
          <w:szCs w:val="16"/>
          <w:lang w:val="en-US"/>
        </w:rPr>
        <w:t xml:space="preserve"> </w:t>
      </w:r>
      <w:r xmlns:w="http://schemas.openxmlformats.org/wordprocessingml/2006/main" w:rsidRPr="00532D6C">
        <w:rPr>
          <w:rFonts w:ascii="GHEA Grapalat" w:eastAsia="Times New Roman" w:hAnsi="GHEA Grapalat" w:cs="Arial"/>
          <w:sz w:val="12"/>
          <w:szCs w:val="16"/>
          <w:lang w:val="en-US"/>
        </w:rPr>
        <w:t xml:space="preserve">name:</w:t>
      </w:r>
      <w:r xmlns:w="http://schemas.openxmlformats.org/wordprocessingml/2006/main" w:rsidRPr="00532D6C">
        <w:rPr>
          <w:rFonts w:ascii="GHEA Grapalat" w:eastAsia="Times New Roman" w:hAnsi="GHEA Grapalat" w:cs="Sylfaen"/>
          <w:sz w:val="12"/>
          <w:szCs w:val="16"/>
          <w:lang w:val="en-US"/>
        </w:rPr>
        <w:tab xmlns:w="http://schemas.openxmlformats.org/wordprocessingml/2006/main"/>
      </w:r>
    </w:p>
    <w:p w:rsidR="00532D6C" w:rsidRPr="00532D6C" w:rsidRDefault="00532D6C" w:rsidP="00106D44">
      <w:pPr xmlns:w="http://schemas.openxmlformats.org/wordprocessingml/2006/main">
        <w:tabs>
          <w:tab w:val="left" w:pos="360"/>
          <w:tab w:val="left" w:pos="426"/>
          <w:tab w:val="left" w:pos="540"/>
        </w:tabs>
        <w:spacing w:after="0" w:line="240" w:lineRule="auto"/>
        <w:ind w:right="-360"/>
        <w:jc w:val="both"/>
        <w:rPr>
          <w:rFonts w:ascii="GHEA Grapalat" w:eastAsia="Times New Roman" w:hAnsi="GHEA Grapalat" w:cs="Sylfaen"/>
          <w:sz w:val="20"/>
          <w:szCs w:val="24"/>
          <w:u w:val="single"/>
          <w:lang w:val="hy-AM"/>
        </w:rPr>
      </w:pP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hereinafter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en-US"/>
        </w:rPr>
        <w:t xml:space="preserve">Seller </w:t>
      </w:r>
      <w:r xmlns:w="http://schemas.openxmlformats.org/wordprocessingml/2006/main" w:rsidRPr="00532D6C">
        <w:rPr>
          <w:rFonts w:ascii="GHEA Grapalat" w:eastAsia="Times New Roman" w:hAnsi="GHEA Grapalat" w:cs="Sylfaen"/>
          <w:sz w:val="20"/>
          <w:szCs w:val="24"/>
          <w:lang w:val="hy-AM"/>
        </w:rPr>
        <w:t xml:space="preserve">)</w:t>
      </w:r>
      <w:r xmlns:w="http://schemas.openxmlformats.org/wordprocessingml/2006/main" w:rsidRPr="00532D6C">
        <w:rPr>
          <w:rFonts w:ascii="GHEA Grapalat" w:eastAsia="Times New Roman" w:hAnsi="GHEA Grapalat" w:cs="Sylfaen"/>
          <w:sz w:val="20"/>
          <w:szCs w:val="24"/>
          <w:lang w:val="en-US"/>
        </w:rPr>
        <w:t xml:space="preserve"> </w:t>
      </w:r>
      <w:r xmlns:w="http://schemas.openxmlformats.org/wordprocessingml/2006/main" w:rsidRPr="00532D6C">
        <w:rPr>
          <w:rFonts w:ascii="GHEA Grapalat" w:eastAsia="Times New Roman" w:hAnsi="GHEA Grapalat" w:cs="Arial"/>
          <w:sz w:val="20"/>
          <w:szCs w:val="24"/>
          <w:lang w:val="en-US"/>
        </w:rPr>
        <w:t xml:space="preserve">between </w:t>
      </w:r>
      <w:r xmlns:w="http://schemas.openxmlformats.org/wordprocessingml/2006/main" w:rsidRPr="00532D6C">
        <w:rPr>
          <w:rFonts w:ascii="GHEA Grapalat" w:eastAsia="Times New Roman" w:hAnsi="GHEA Grapalat" w:cs="Sylfaen"/>
          <w:sz w:val="20"/>
          <w:szCs w:val="24"/>
          <w:lang w:val="en-US"/>
        </w:rPr>
        <w:t xml:space="preserve">20</w:t>
      </w:r>
      <w:r xmlns:w="http://schemas.openxmlformats.org/wordprocessingml/2006/main" w:rsidRPr="00532D6C">
        <w:rPr>
          <w:rFonts w:ascii="GHEA Grapalat" w:eastAsia="Times New Roman" w:hAnsi="GHEA Grapalat" w:cs="Arial"/>
          <w:sz w:val="20"/>
          <w:szCs w:val="24"/>
          <w:lang w:val="en-US"/>
        </w:rPr>
        <w:t xml:space="preserve">​</w:t>
      </w:r>
      <w:r xmlns:w="http://schemas.openxmlformats.org/wordprocessingml/2006/main" w:rsidRPr="00532D6C">
        <w:rPr>
          <w:rFonts w:ascii="GHEA Grapalat" w:eastAsia="Times New Roman" w:hAnsi="GHEA Grapalat" w:cs="Sylfaen"/>
          <w:sz w:val="20"/>
          <w:szCs w:val="24"/>
          <w:lang w:val="en-US"/>
        </w:rPr>
        <w:t xml:space="preserve">​ </w:t>
      </w:r>
      <w:r xmlns:w="http://schemas.openxmlformats.org/wordprocessingml/2006/main" w:rsidRPr="00532D6C">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532D6C">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532D6C">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532D6C">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532D6C">
        <w:rPr>
          <w:rFonts w:ascii="GHEA Grapalat" w:eastAsia="Times New Roman" w:hAnsi="GHEA Grapalat" w:cs="Sylfaen"/>
          <w:sz w:val="20"/>
          <w:szCs w:val="24"/>
          <w:lang w:val="hy-AM"/>
        </w:rPr>
        <w:t xml:space="preserve">to</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sealed </w:t>
      </w:r>
      <w:r xmlns:w="http://schemas.openxmlformats.org/wordprocessingml/2006/main" w:rsidRPr="00532D6C">
        <w:rPr>
          <w:rFonts w:ascii="GHEA Grapalat" w:eastAsia="Times New Roman" w:hAnsi="GHEA Grapalat" w:cs="Sylfaen"/>
          <w:sz w:val="20"/>
          <w:szCs w:val="24"/>
          <w:lang w:val="hy-AM"/>
        </w:rPr>
        <w:t xml:space="preserve">N:</w:t>
      </w:r>
      <w:r xmlns:w="http://schemas.openxmlformats.org/wordprocessingml/2006/main" w:rsidRPr="00532D6C">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532D6C">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532D6C">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532D6C">
        <w:rPr>
          <w:rFonts w:ascii="GHEA Grapalat" w:eastAsia="Times New Roman" w:hAnsi="GHEA Grapalat" w:cs="Sylfaen"/>
          <w:sz w:val="20"/>
          <w:szCs w:val="24"/>
          <w:u w:val="single"/>
          <w:lang w:val="hy-AM"/>
        </w:rPr>
        <w:tab xmlns:w="http://schemas.openxmlformats.org/wordprocessingml/2006/main"/>
      </w:r>
    </w:p>
    <w:p w:rsidR="00532D6C" w:rsidRPr="00532D6C" w:rsidRDefault="00532D6C" w:rsidP="00106D44">
      <w:pPr xmlns:w="http://schemas.openxmlformats.org/wordprocessingml/2006/main">
        <w:tabs>
          <w:tab w:val="left" w:pos="360"/>
          <w:tab w:val="left" w:pos="426"/>
          <w:tab w:val="left" w:pos="540"/>
        </w:tabs>
        <w:spacing w:after="0" w:line="240" w:lineRule="auto"/>
        <w:ind w:right="-360"/>
        <w:jc w:val="both"/>
        <w:rPr>
          <w:rFonts w:ascii="GHEA Grapalat" w:eastAsia="Times New Roman" w:hAnsi="GHEA Grapalat" w:cs="Sylfaen"/>
          <w:sz w:val="12"/>
          <w:szCs w:val="16"/>
          <w:lang w:val="hy-AM"/>
        </w:rPr>
      </w:pPr>
      <w:r xmlns:w="http://schemas.openxmlformats.org/wordprocessingml/2006/main" w:rsidRPr="00532D6C">
        <w:rPr>
          <w:rFonts w:ascii="GHEA Grapalat" w:eastAsia="Times New Roman" w:hAnsi="GHEA Grapalat" w:cs="Sylfaen"/>
          <w:sz w:val="12"/>
          <w:szCs w:val="16"/>
          <w:lang w:val="hy-AM"/>
        </w:rPr>
        <w:tab xmlns:w="http://schemas.openxmlformats.org/wordprocessingml/2006/main"/>
      </w:r>
      <w:r xmlns:w="http://schemas.openxmlformats.org/wordprocessingml/2006/main" w:rsidRPr="00532D6C">
        <w:rPr>
          <w:rFonts w:ascii="GHEA Grapalat" w:eastAsia="Times New Roman" w:hAnsi="GHEA Grapalat" w:cs="Sylfaen"/>
          <w:sz w:val="12"/>
          <w:szCs w:val="16"/>
          <w:lang w:val="hy-AM"/>
        </w:rPr>
        <w:tab xmlns:w="http://schemas.openxmlformats.org/wordprocessingml/2006/main"/>
      </w:r>
      <w:r xmlns:w="http://schemas.openxmlformats.org/wordprocessingml/2006/main" w:rsidRPr="00532D6C">
        <w:rPr>
          <w:rFonts w:ascii="GHEA Grapalat" w:eastAsia="Times New Roman" w:hAnsi="GHEA Grapalat" w:cs="Sylfaen"/>
          <w:sz w:val="12"/>
          <w:szCs w:val="16"/>
          <w:lang w:val="hy-AM"/>
        </w:rPr>
        <w:tab xmlns:w="http://schemas.openxmlformats.org/wordprocessingml/2006/main"/>
      </w:r>
      <w:r xmlns:w="http://schemas.openxmlformats.org/wordprocessingml/2006/main" w:rsidRPr="00532D6C">
        <w:rPr>
          <w:rFonts w:ascii="GHEA Grapalat" w:eastAsia="Times New Roman" w:hAnsi="GHEA Grapalat" w:cs="Sylfaen"/>
          <w:sz w:val="12"/>
          <w:szCs w:val="16"/>
          <w:lang w:val="hy-AM"/>
        </w:rPr>
        <w:tab xmlns:w="http://schemas.openxmlformats.org/wordprocessingml/2006/main"/>
      </w:r>
      <w:r xmlns:w="http://schemas.openxmlformats.org/wordprocessingml/2006/main" w:rsidRPr="00532D6C">
        <w:rPr>
          <w:rFonts w:ascii="GHEA Grapalat" w:eastAsia="Times New Roman" w:hAnsi="GHEA Grapalat" w:cs="Sylfaen"/>
          <w:sz w:val="12"/>
          <w:szCs w:val="16"/>
          <w:lang w:val="hy-AM"/>
        </w:rPr>
        <w:tab xmlns:w="http://schemas.openxmlformats.org/wordprocessingml/2006/main"/>
      </w:r>
      <w:r xmlns:w="http://schemas.openxmlformats.org/wordprocessingml/2006/main" w:rsidRPr="00532D6C">
        <w:rPr>
          <w:rFonts w:ascii="GHEA Grapalat" w:eastAsia="Times New Roman" w:hAnsi="GHEA Grapalat" w:cs="Sylfaen"/>
          <w:sz w:val="12"/>
          <w:szCs w:val="16"/>
          <w:lang w:val="hy-AM"/>
        </w:rPr>
        <w:tab xmlns:w="http://schemas.openxmlformats.org/wordprocessingml/2006/main"/>
      </w:r>
      <w:r xmlns:w="http://schemas.openxmlformats.org/wordprocessingml/2006/main" w:rsidRPr="00532D6C">
        <w:rPr>
          <w:rFonts w:ascii="GHEA Grapalat" w:eastAsia="Times New Roman" w:hAnsi="GHEA Grapalat" w:cs="Sylfaen"/>
          <w:sz w:val="12"/>
          <w:szCs w:val="16"/>
          <w:lang w:val="hy-AM"/>
        </w:rPr>
        <w:tab xmlns:w="http://schemas.openxmlformats.org/wordprocessingml/2006/main"/>
      </w:r>
      <w:r xmlns:w="http://schemas.openxmlformats.org/wordprocessingml/2006/main" w:rsidRPr="00532D6C">
        <w:rPr>
          <w:rFonts w:ascii="GHEA Grapalat" w:eastAsia="Times New Roman" w:hAnsi="GHEA Grapalat" w:cs="Arial"/>
          <w:sz w:val="12"/>
          <w:szCs w:val="16"/>
          <w:lang w:val="hy-AM"/>
        </w:rPr>
        <w:t xml:space="preserve">of the contract</w:t>
      </w:r>
      <w:r xmlns:w="http://schemas.openxmlformats.org/wordprocessingml/2006/main" w:rsidRPr="00532D6C">
        <w:rPr>
          <w:rFonts w:ascii="GHEA Grapalat" w:eastAsia="Times New Roman" w:hAnsi="GHEA Grapalat" w:cs="Sylfaen"/>
          <w:sz w:val="12"/>
          <w:szCs w:val="16"/>
          <w:lang w:val="hy-AM"/>
        </w:rPr>
        <w:t xml:space="preserve"> </w:t>
      </w:r>
      <w:r xmlns:w="http://schemas.openxmlformats.org/wordprocessingml/2006/main" w:rsidRPr="00532D6C">
        <w:rPr>
          <w:rFonts w:ascii="GHEA Grapalat" w:eastAsia="Times New Roman" w:hAnsi="GHEA Grapalat" w:cs="Arial"/>
          <w:sz w:val="12"/>
          <w:szCs w:val="16"/>
          <w:lang w:val="hy-AM"/>
        </w:rPr>
        <w:t xml:space="preserve">sealing</w:t>
      </w:r>
      <w:r xmlns:w="http://schemas.openxmlformats.org/wordprocessingml/2006/main" w:rsidRPr="00532D6C">
        <w:rPr>
          <w:rFonts w:ascii="GHEA Grapalat" w:eastAsia="Times New Roman" w:hAnsi="GHEA Grapalat" w:cs="Sylfaen"/>
          <w:sz w:val="12"/>
          <w:szCs w:val="16"/>
          <w:lang w:val="hy-AM"/>
        </w:rPr>
        <w:t xml:space="preserve"> </w:t>
      </w:r>
      <w:r xmlns:w="http://schemas.openxmlformats.org/wordprocessingml/2006/main" w:rsidRPr="00532D6C">
        <w:rPr>
          <w:rFonts w:ascii="GHEA Grapalat" w:eastAsia="Times New Roman" w:hAnsi="GHEA Grapalat" w:cs="Arial"/>
          <w:sz w:val="12"/>
          <w:szCs w:val="16"/>
          <w:lang w:val="hy-AM"/>
        </w:rPr>
        <w:t xml:space="preserve">the date</w:t>
      </w:r>
      <w:r xmlns:w="http://schemas.openxmlformats.org/wordprocessingml/2006/main" w:rsidRPr="00532D6C">
        <w:rPr>
          <w:rFonts w:ascii="GHEA Grapalat" w:eastAsia="Times New Roman" w:hAnsi="GHEA Grapalat" w:cs="Sylfaen"/>
          <w:sz w:val="12"/>
          <w:szCs w:val="16"/>
          <w:lang w:val="hy-AM"/>
        </w:rPr>
        <w:tab xmlns:w="http://schemas.openxmlformats.org/wordprocessingml/2006/main"/>
      </w:r>
      <w:r xmlns:w="http://schemas.openxmlformats.org/wordprocessingml/2006/main" w:rsidRPr="00532D6C">
        <w:rPr>
          <w:rFonts w:ascii="GHEA Grapalat" w:eastAsia="Times New Roman" w:hAnsi="GHEA Grapalat" w:cs="Sylfaen"/>
          <w:sz w:val="12"/>
          <w:szCs w:val="16"/>
          <w:lang w:val="hy-AM"/>
        </w:rPr>
        <w:tab xmlns:w="http://schemas.openxmlformats.org/wordprocessingml/2006/main"/>
      </w:r>
      <w:r xmlns:w="http://schemas.openxmlformats.org/wordprocessingml/2006/main" w:rsidRPr="00532D6C">
        <w:rPr>
          <w:rFonts w:ascii="GHEA Grapalat" w:eastAsia="Times New Roman" w:hAnsi="GHEA Grapalat" w:cs="Sylfaen"/>
          <w:sz w:val="12"/>
          <w:szCs w:val="16"/>
          <w:lang w:val="hy-AM"/>
        </w:rPr>
        <w:tab xmlns:w="http://schemas.openxmlformats.org/wordprocessingml/2006/main"/>
      </w:r>
      <w:r xmlns:w="http://schemas.openxmlformats.org/wordprocessingml/2006/main" w:rsidRPr="00532D6C">
        <w:rPr>
          <w:rFonts w:ascii="GHEA Grapalat" w:eastAsia="Times New Roman" w:hAnsi="GHEA Grapalat" w:cs="Sylfaen"/>
          <w:sz w:val="12"/>
          <w:szCs w:val="16"/>
          <w:lang w:val="hy-AM"/>
        </w:rPr>
        <w:t xml:space="preserve">      </w:t>
      </w:r>
      <w:r xmlns:w="http://schemas.openxmlformats.org/wordprocessingml/2006/main" w:rsidRPr="00532D6C">
        <w:rPr>
          <w:rFonts w:ascii="GHEA Grapalat" w:eastAsia="Times New Roman" w:hAnsi="GHEA Grapalat" w:cs="Arial"/>
          <w:sz w:val="12"/>
          <w:szCs w:val="16"/>
          <w:lang w:val="hy-AM"/>
        </w:rPr>
        <w:t xml:space="preserve">of the contract</w:t>
      </w:r>
      <w:r xmlns:w="http://schemas.openxmlformats.org/wordprocessingml/2006/main" w:rsidRPr="00532D6C">
        <w:rPr>
          <w:rFonts w:ascii="GHEA Grapalat" w:eastAsia="Times New Roman" w:hAnsi="GHEA Grapalat" w:cs="Sylfaen"/>
          <w:sz w:val="12"/>
          <w:szCs w:val="16"/>
          <w:lang w:val="hy-AM"/>
        </w:rPr>
        <w:t xml:space="preserve"> </w:t>
      </w:r>
      <w:r xmlns:w="http://schemas.openxmlformats.org/wordprocessingml/2006/main" w:rsidRPr="00532D6C">
        <w:rPr>
          <w:rFonts w:ascii="GHEA Grapalat" w:eastAsia="Times New Roman" w:hAnsi="GHEA Grapalat" w:cs="Arial"/>
          <w:sz w:val="12"/>
          <w:szCs w:val="16"/>
          <w:lang w:val="hy-AM"/>
        </w:rPr>
        <w:t xml:space="preserve">the number</w:t>
      </w:r>
      <w:r xmlns:w="http://schemas.openxmlformats.org/wordprocessingml/2006/main" w:rsidRPr="00532D6C">
        <w:rPr>
          <w:rFonts w:ascii="GHEA Grapalat" w:eastAsia="Times New Roman" w:hAnsi="GHEA Grapalat" w:cs="Sylfaen"/>
          <w:sz w:val="12"/>
          <w:szCs w:val="16"/>
          <w:lang w:val="hy-AM"/>
        </w:rPr>
        <w:tab xmlns:w="http://schemas.openxmlformats.org/wordprocessingml/2006/main"/>
      </w:r>
      <w:r xmlns:w="http://schemas.openxmlformats.org/wordprocessingml/2006/main" w:rsidRPr="00532D6C">
        <w:rPr>
          <w:rFonts w:ascii="GHEA Grapalat" w:eastAsia="Times New Roman" w:hAnsi="GHEA Grapalat" w:cs="Sylfaen"/>
          <w:sz w:val="12"/>
          <w:szCs w:val="16"/>
          <w:lang w:val="hy-AM"/>
        </w:rPr>
        <w:tab xmlns:w="http://schemas.openxmlformats.org/wordprocessingml/2006/main"/>
      </w:r>
    </w:p>
    <w:p w:rsidR="00532D6C" w:rsidRPr="00532D6C" w:rsidRDefault="00532D6C" w:rsidP="00106D44">
      <w:pPr xmlns:w="http://schemas.openxmlformats.org/wordprocessingml/2006/main">
        <w:tabs>
          <w:tab w:val="left" w:pos="360"/>
          <w:tab w:val="left" w:pos="426"/>
          <w:tab w:val="left" w:pos="540"/>
        </w:tabs>
        <w:spacing w:after="0" w:line="240" w:lineRule="auto"/>
        <w:jc w:val="both"/>
        <w:rPr>
          <w:rFonts w:ascii="GHEA Grapalat" w:eastAsia="Times New Roman" w:hAnsi="GHEA Grapalat" w:cs="Sylfaen"/>
          <w:sz w:val="20"/>
          <w:szCs w:val="24"/>
          <w:lang w:val="hy-AM"/>
        </w:rPr>
      </w:pPr>
      <w:r xmlns:w="http://schemas.openxmlformats.org/wordprocessingml/2006/main" w:rsidRPr="00532D6C">
        <w:rPr>
          <w:rFonts w:ascii="GHEA Grapalat" w:eastAsia="Times New Roman" w:hAnsi="GHEA Grapalat" w:cs="Arial"/>
          <w:sz w:val="20"/>
          <w:szCs w:val="24"/>
          <w:lang w:val="hy-AM"/>
        </w:rPr>
        <w:t xml:space="preserve">of the contract</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within</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seller is </w:t>
      </w:r>
      <w:r xmlns:w="http://schemas.openxmlformats.org/wordprocessingml/2006/main" w:rsidRPr="00532D6C">
        <w:rPr>
          <w:rFonts w:ascii="GHEA Grapalat" w:eastAsia="Times New Roman" w:hAnsi="GHEA Grapalat" w:cs="Sylfaen"/>
          <w:sz w:val="20"/>
          <w:szCs w:val="24"/>
          <w:lang w:val="hy-AM"/>
        </w:rPr>
        <w:t xml:space="preserve">20 </w:t>
      </w:r>
      <w:r xmlns:w="http://schemas.openxmlformats.org/wordprocessingml/2006/main" w:rsidRPr="00532D6C">
        <w:rPr>
          <w:rFonts w:ascii="GHEA Grapalat" w:eastAsia="Times New Roman" w:hAnsi="GHEA Grapalat" w:cs="Arial"/>
          <w:sz w:val="20"/>
          <w:szCs w:val="24"/>
          <w:lang w:val="hy-AM"/>
        </w:rPr>
        <w:t xml:space="preserve">years old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532D6C">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532D6C">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532D6C">
        <w:rPr>
          <w:rFonts w:ascii="GHEA Grapalat" w:eastAsia="Times New Roman" w:hAnsi="GHEA Grapalat" w:cs="Sylfaen"/>
          <w:sz w:val="20"/>
          <w:szCs w:val="24"/>
          <w:lang w:val="hy-AM"/>
        </w:rPr>
        <w:t xml:space="preserve">to</w:t>
      </w:r>
      <w:r xmlns:w="http://schemas.openxmlformats.org/wordprocessingml/2006/main" w:rsidRPr="00532D6C">
        <w:rPr>
          <w:rFonts w:ascii="GHEA Grapalat" w:eastAsia="Times New Roman" w:hAnsi="GHEA Grapalat" w:cs="Arial"/>
          <w:sz w:val="20"/>
          <w:szCs w:val="24"/>
          <w:lang w:val="hy-AM"/>
        </w:rPr>
        <w:t xml:space="preserv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delivery </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acceptance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purpose</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To the buyer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handed over</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below</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specified</w:t>
      </w:r>
      <w:r xmlns:w="http://schemas.openxmlformats.org/wordprocessingml/2006/main" w:rsidRPr="00532D6C">
        <w:rPr>
          <w:rFonts w:ascii="GHEA Grapalat" w:eastAsia="Times New Roman" w:hAnsi="GHEA Grapalat" w:cs="Sylfaen"/>
          <w:sz w:val="20"/>
          <w:szCs w:val="24"/>
          <w:lang w:val="hy-AM"/>
        </w:rPr>
        <w:t xml:space="preserve"> </w:t>
      </w:r>
      <w:r xmlns:w="http://schemas.openxmlformats.org/wordprocessingml/2006/main" w:rsidRPr="00532D6C">
        <w:rPr>
          <w:rFonts w:ascii="GHEA Grapalat" w:eastAsia="Times New Roman" w:hAnsi="GHEA Grapalat" w:cs="Arial"/>
          <w:sz w:val="20"/>
          <w:szCs w:val="24"/>
          <w:lang w:val="hy-AM"/>
        </w:rPr>
        <w:t xml:space="preserve">the products </w:t>
      </w:r>
      <w:r xmlns:w="http://schemas.openxmlformats.org/wordprocessingml/2006/main" w:rsidRPr="00532D6C">
        <w:rPr>
          <w:rFonts w:ascii="GHEA Grapalat" w:eastAsia="Times New Roman" w:hAnsi="GHEA Grapalat" w:cs="Sylfaen"/>
          <w:sz w:val="20"/>
          <w:szCs w:val="24"/>
          <w:lang w:val="hy-AM"/>
        </w:rPr>
        <w:t xml:space="preserve">.</w:t>
      </w:r>
    </w:p>
    <w:p w:rsidR="00532D6C" w:rsidRPr="00532D6C" w:rsidRDefault="00532D6C" w:rsidP="00106D44">
      <w:pPr>
        <w:tabs>
          <w:tab w:val="left" w:pos="426"/>
          <w:tab w:val="left" w:pos="2972"/>
        </w:tabs>
        <w:spacing w:after="0" w:line="240" w:lineRule="auto"/>
        <w:jc w:val="both"/>
        <w:rPr>
          <w:rFonts w:ascii="GHEA Grapalat" w:eastAsia="Times New Roman" w:hAnsi="GHEA Grapalat" w:cs="Sylfaen"/>
          <w:sz w:val="20"/>
          <w:szCs w:val="24"/>
          <w:lang w:val="hy-AM"/>
        </w:rPr>
      </w:pPr>
      <w:r w:rsidRPr="00532D6C">
        <w:rPr>
          <w:rFonts w:ascii="GHEA Grapalat" w:eastAsia="Times New Roman" w:hAnsi="GHEA Grapalat" w:cs="Sylfaen"/>
          <w:sz w:val="20"/>
          <w:szCs w:val="24"/>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532D6C" w:rsidRPr="00532D6C" w:rsidTr="00532D6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Sylfaen"/>
                <w:bCs/>
                <w:sz w:val="18"/>
                <w:szCs w:val="18"/>
                <w:lang w:val="en-US" w:eastAsia="ru-RU"/>
              </w:rPr>
            </w:pPr>
            <w:r xmlns:w="http://schemas.openxmlformats.org/wordprocessingml/2006/main" w:rsidRPr="00532D6C">
              <w:rPr>
                <w:rFonts w:ascii="GHEA Grapalat" w:eastAsia="Times New Roman" w:hAnsi="GHEA Grapalat" w:cs="Arial"/>
                <w:bCs/>
                <w:sz w:val="18"/>
                <w:szCs w:val="18"/>
                <w:lang w:val="en-US" w:eastAsia="ru-RU"/>
              </w:rPr>
              <w:t xml:space="preserve">Product:</w:t>
            </w:r>
          </w:p>
        </w:tc>
      </w:tr>
      <w:tr w:rsidR="00532D6C" w:rsidRPr="00532D6C" w:rsidTr="00532D6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532D6C">
              <w:rPr>
                <w:rFonts w:ascii="GHEA Grapalat" w:eastAsia="Times New Roman" w:hAnsi="GHEA Grapalat" w:cs="Arial"/>
                <w:sz w:val="18"/>
                <w:szCs w:val="18"/>
                <w:lang w:val="en-US"/>
              </w:rPr>
              <w:t xml:space="preserve">name:</w:t>
            </w:r>
          </w:p>
        </w:tc>
        <w:tc>
          <w:tcPr>
            <w:tcW w:w="2062" w:type="dxa"/>
            <w:tcBorders>
              <w:top w:val="single" w:sz="4" w:space="0" w:color="000000"/>
              <w:left w:val="single" w:sz="4" w:space="0" w:color="000000"/>
              <w:bottom w:val="single" w:sz="4" w:space="0" w:color="000000"/>
              <w:right w:val="single" w:sz="4" w:space="0" w:color="auto"/>
            </w:tcBorders>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532D6C">
              <w:rPr>
                <w:rFonts w:ascii="GHEA Grapalat" w:eastAsia="Times New Roman" w:hAnsi="GHEA Grapalat" w:cs="Arial"/>
                <w:sz w:val="18"/>
                <w:szCs w:val="18"/>
                <w:lang w:val="en-US"/>
              </w:rPr>
              <w:t xml:space="preserve">measurement</w:t>
            </w:r>
            <w:r xmlns:w="http://schemas.openxmlformats.org/wordprocessingml/2006/main" w:rsidRPr="00532D6C">
              <w:rPr>
                <w:rFonts w:ascii="GHEA Grapalat" w:eastAsia="Times New Roman" w:hAnsi="GHEA Grapalat" w:cs="Sylfae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the unit</w:t>
            </w:r>
            <w:r xmlns:w="http://schemas.openxmlformats.org/wordprocessingml/2006/main" w:rsidRPr="00532D6C">
              <w:rPr>
                <w:rFonts w:ascii="GHEA Grapalat" w:eastAsia="Times New Roman" w:hAnsi="GHEA Grapalat" w:cs="Sylfaen"/>
                <w:sz w:val="18"/>
                <w:szCs w:val="18"/>
                <w:lang w:val="en-US"/>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532D6C">
              <w:rPr>
                <w:rFonts w:ascii="GHEA Grapalat" w:eastAsia="Times New Roman" w:hAnsi="GHEA Grapalat" w:cs="Arial"/>
                <w:sz w:val="18"/>
                <w:szCs w:val="18"/>
                <w:lang w:val="en-US"/>
              </w:rPr>
              <w:t xml:space="preserve">amount </w:t>
            </w:r>
            <w:r xmlns:w="http://schemas.openxmlformats.org/wordprocessingml/2006/main" w:rsidRPr="00532D6C">
              <w:rPr>
                <w:rFonts w:ascii="GHEA Grapalat" w:eastAsia="Times New Roman" w:hAnsi="GHEA Grapalat" w:cs="Times New Roman"/>
                <w:sz w:val="18"/>
                <w:szCs w:val="18"/>
                <w:lang w:val="en-US"/>
              </w:rPr>
              <w:t xml:space="preserve">( </w:t>
            </w:r>
            <w:r xmlns:w="http://schemas.openxmlformats.org/wordprocessingml/2006/main" w:rsidRPr="00532D6C">
              <w:rPr>
                <w:rFonts w:ascii="GHEA Grapalat" w:eastAsia="Times New Roman" w:hAnsi="GHEA Grapalat" w:cs="Arial"/>
                <w:sz w:val="18"/>
                <w:szCs w:val="18"/>
                <w:lang w:val="en-US"/>
              </w:rPr>
              <w:t xml:space="preserve">actual </w:t>
            </w:r>
            <w:r xmlns:w="http://schemas.openxmlformats.org/wordprocessingml/2006/main" w:rsidRPr="00532D6C">
              <w:rPr>
                <w:rFonts w:ascii="GHEA Grapalat" w:eastAsia="Times New Roman" w:hAnsi="GHEA Grapalat" w:cs="Times New Roman"/>
                <w:sz w:val="18"/>
                <w:szCs w:val="18"/>
                <w:lang w:val="en-US"/>
              </w:rPr>
              <w:t xml:space="preserve">)</w:t>
            </w:r>
          </w:p>
        </w:tc>
      </w:tr>
      <w:tr w:rsidR="00532D6C" w:rsidRPr="00532D6C" w:rsidTr="00532D6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532D6C" w:rsidRPr="00532D6C" w:rsidRDefault="00532D6C" w:rsidP="00106D44">
            <w:pPr>
              <w:tabs>
                <w:tab w:val="left" w:pos="426"/>
              </w:tabs>
              <w:spacing w:after="0" w:line="240" w:lineRule="auto"/>
              <w:jc w:val="center"/>
              <w:rPr>
                <w:rFonts w:ascii="GHEA Grapalat" w:eastAsia="Times New Roman"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532D6C" w:rsidRPr="00532D6C" w:rsidRDefault="00532D6C" w:rsidP="00106D44">
            <w:pPr>
              <w:tabs>
                <w:tab w:val="left" w:pos="426"/>
              </w:tabs>
              <w:spacing w:after="0" w:line="240" w:lineRule="auto"/>
              <w:jc w:val="center"/>
              <w:rPr>
                <w:rFonts w:ascii="GHEA Grapalat" w:eastAsia="Times New Roman"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532D6C" w:rsidRPr="00532D6C" w:rsidRDefault="00532D6C" w:rsidP="00106D44">
            <w:pPr>
              <w:tabs>
                <w:tab w:val="left" w:pos="426"/>
              </w:tabs>
              <w:spacing w:after="0" w:line="240" w:lineRule="auto"/>
              <w:jc w:val="center"/>
              <w:rPr>
                <w:rFonts w:ascii="GHEA Grapalat" w:eastAsia="Times New Roman" w:hAnsi="GHEA Grapalat" w:cs="Sylfaen"/>
                <w:sz w:val="18"/>
                <w:szCs w:val="18"/>
                <w:lang w:eastAsia="ru-RU"/>
              </w:rPr>
            </w:pPr>
          </w:p>
        </w:tc>
      </w:tr>
      <w:tr w:rsidR="00532D6C" w:rsidRPr="00532D6C" w:rsidTr="00532D6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532D6C" w:rsidRPr="00532D6C" w:rsidRDefault="00532D6C" w:rsidP="00106D44">
            <w:pPr>
              <w:tabs>
                <w:tab w:val="left" w:pos="426"/>
              </w:tabs>
              <w:spacing w:after="0" w:line="240" w:lineRule="auto"/>
              <w:jc w:val="center"/>
              <w:rPr>
                <w:rFonts w:ascii="GHEA Grapalat" w:eastAsia="Times New Roman"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532D6C" w:rsidRPr="00532D6C" w:rsidRDefault="00532D6C" w:rsidP="00106D44">
            <w:pPr>
              <w:tabs>
                <w:tab w:val="left" w:pos="426"/>
              </w:tabs>
              <w:spacing w:after="0" w:line="240" w:lineRule="auto"/>
              <w:jc w:val="center"/>
              <w:rPr>
                <w:rFonts w:ascii="GHEA Grapalat" w:eastAsia="Times New Roman"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532D6C" w:rsidRPr="00532D6C" w:rsidRDefault="00532D6C" w:rsidP="00106D44">
            <w:pPr>
              <w:tabs>
                <w:tab w:val="left" w:pos="426"/>
              </w:tabs>
              <w:spacing w:after="0" w:line="240" w:lineRule="auto"/>
              <w:jc w:val="center"/>
              <w:rPr>
                <w:rFonts w:ascii="GHEA Grapalat" w:eastAsia="Times New Roman" w:hAnsi="GHEA Grapalat" w:cs="Sylfaen"/>
                <w:sz w:val="18"/>
                <w:szCs w:val="18"/>
                <w:lang w:eastAsia="ru-RU"/>
              </w:rPr>
            </w:pPr>
          </w:p>
        </w:tc>
      </w:tr>
    </w:tbl>
    <w:p w:rsidR="00532D6C" w:rsidRPr="00532D6C" w:rsidRDefault="00532D6C" w:rsidP="00106D44">
      <w:pPr>
        <w:tabs>
          <w:tab w:val="left" w:pos="360"/>
          <w:tab w:val="left" w:pos="426"/>
          <w:tab w:val="left" w:pos="540"/>
        </w:tabs>
        <w:spacing w:after="0" w:line="240" w:lineRule="auto"/>
        <w:jc w:val="both"/>
        <w:rPr>
          <w:rFonts w:ascii="GHEA Grapalat" w:eastAsia="Times New Roman" w:hAnsi="GHEA Grapalat" w:cs="Sylfaen"/>
          <w:sz w:val="24"/>
          <w:szCs w:val="24"/>
          <w:lang w:val="en-US" w:eastAsia="ru-RU"/>
        </w:rPr>
      </w:pPr>
    </w:p>
    <w:p w:rsidR="00532D6C" w:rsidRPr="00532D6C" w:rsidRDefault="00532D6C" w:rsidP="00106D44">
      <w:pPr xmlns:w="http://schemas.openxmlformats.org/wordprocessingml/2006/main">
        <w:tabs>
          <w:tab w:val="left" w:pos="360"/>
          <w:tab w:val="left" w:pos="426"/>
          <w:tab w:val="left" w:pos="540"/>
        </w:tabs>
        <w:spacing w:after="0" w:line="240" w:lineRule="auto"/>
        <w:jc w:val="both"/>
        <w:rPr>
          <w:rFonts w:ascii="GHEA Grapalat" w:eastAsia="Times New Roman" w:hAnsi="GHEA Grapalat" w:cs="Sylfaen"/>
          <w:sz w:val="20"/>
          <w:szCs w:val="24"/>
          <w:lang w:val="en-US"/>
        </w:rPr>
      </w:pPr>
      <w:r xmlns:w="http://schemas.openxmlformats.org/wordprocessingml/2006/main" w:rsidRPr="00532D6C">
        <w:rPr>
          <w:rFonts w:ascii="GHEA Grapalat" w:eastAsia="Times New Roman" w:hAnsi="GHEA Grapalat" w:cs="Arial"/>
          <w:sz w:val="20"/>
          <w:szCs w:val="24"/>
          <w:lang w:val="en-US"/>
        </w:rPr>
        <w:t xml:space="preserve">Present</w:t>
      </w:r>
      <w:r xmlns:w="http://schemas.openxmlformats.org/wordprocessingml/2006/main" w:rsidRPr="00532D6C">
        <w:rPr>
          <w:rFonts w:ascii="GHEA Grapalat" w:eastAsia="Times New Roman" w:hAnsi="GHEA Grapalat" w:cs="Sylfaen"/>
          <w:sz w:val="20"/>
          <w:szCs w:val="24"/>
          <w:lang w:val="en-US"/>
        </w:rPr>
        <w:t xml:space="preserve"> </w:t>
      </w:r>
      <w:r xmlns:w="http://schemas.openxmlformats.org/wordprocessingml/2006/main" w:rsidRPr="00532D6C">
        <w:rPr>
          <w:rFonts w:ascii="GHEA Grapalat" w:eastAsia="Times New Roman" w:hAnsi="GHEA Grapalat" w:cs="Arial"/>
          <w:sz w:val="20"/>
          <w:szCs w:val="24"/>
          <w:lang w:val="en-US"/>
        </w:rPr>
        <w:t xml:space="preserve">the act</w:t>
      </w:r>
      <w:r xmlns:w="http://schemas.openxmlformats.org/wordprocessingml/2006/main" w:rsidRPr="00532D6C">
        <w:rPr>
          <w:rFonts w:ascii="GHEA Grapalat" w:eastAsia="Times New Roman" w:hAnsi="GHEA Grapalat" w:cs="Sylfaen"/>
          <w:sz w:val="20"/>
          <w:szCs w:val="24"/>
          <w:lang w:val="en-US"/>
        </w:rPr>
        <w:t xml:space="preserve"> </w:t>
      </w:r>
      <w:r xmlns:w="http://schemas.openxmlformats.org/wordprocessingml/2006/main" w:rsidRPr="00532D6C">
        <w:rPr>
          <w:rFonts w:ascii="GHEA Grapalat" w:eastAsia="Times New Roman" w:hAnsi="GHEA Grapalat" w:cs="Arial"/>
          <w:sz w:val="20"/>
          <w:szCs w:val="24"/>
          <w:lang w:val="en-US"/>
        </w:rPr>
        <w:t xml:space="preserve">made up</w:t>
      </w:r>
      <w:r xmlns:w="http://schemas.openxmlformats.org/wordprocessingml/2006/main" w:rsidRPr="00532D6C">
        <w:rPr>
          <w:rFonts w:ascii="GHEA Grapalat" w:eastAsia="Times New Roman" w:hAnsi="GHEA Grapalat" w:cs="Sylfaen"/>
          <w:sz w:val="20"/>
          <w:szCs w:val="24"/>
          <w:lang w:val="en-US"/>
        </w:rPr>
        <w:t xml:space="preserve"> </w:t>
      </w:r>
      <w:r xmlns:w="http://schemas.openxmlformats.org/wordprocessingml/2006/main" w:rsidRPr="00532D6C">
        <w:rPr>
          <w:rFonts w:ascii="GHEA Grapalat" w:eastAsia="Times New Roman" w:hAnsi="GHEA Grapalat" w:cs="Arial"/>
          <w:sz w:val="20"/>
          <w:szCs w:val="24"/>
          <w:lang w:val="en-US"/>
        </w:rPr>
        <w:t xml:space="preserve">of </w:t>
      </w:r>
      <w:r xmlns:w="http://schemas.openxmlformats.org/wordprocessingml/2006/main" w:rsidRPr="00532D6C">
        <w:rPr>
          <w:rFonts w:ascii="GHEA Grapalat" w:eastAsia="Times New Roman" w:hAnsi="GHEA Grapalat" w:cs="Sylfaen"/>
          <w:sz w:val="20"/>
          <w:szCs w:val="24"/>
          <w:lang w:val="en-US"/>
        </w:rPr>
        <w:t xml:space="preserve">2 </w:t>
      </w:r>
      <w:r xmlns:w="http://schemas.openxmlformats.org/wordprocessingml/2006/main" w:rsidRPr="00532D6C">
        <w:rPr>
          <w:rFonts w:ascii="GHEA Grapalat" w:eastAsia="Times New Roman" w:hAnsi="GHEA Grapalat" w:cs="Arial"/>
          <w:sz w:val="20"/>
          <w:szCs w:val="24"/>
          <w:lang w:val="en-US"/>
        </w:rPr>
        <w:t xml:space="preserve">copies </w:t>
      </w:r>
      <w:r xmlns:w="http://schemas.openxmlformats.org/wordprocessingml/2006/main" w:rsidRPr="00532D6C">
        <w:rPr>
          <w:rFonts w:ascii="GHEA Grapalat" w:eastAsia="Times New Roman" w:hAnsi="GHEA Grapalat" w:cs="Sylfaen"/>
          <w:sz w:val="20"/>
          <w:szCs w:val="24"/>
          <w:lang w:val="en-US"/>
        </w:rPr>
        <w:t xml:space="preserve">, </w:t>
      </w:r>
      <w:r xmlns:w="http://schemas.openxmlformats.org/wordprocessingml/2006/main" w:rsidRPr="00532D6C">
        <w:rPr>
          <w:rFonts w:ascii="GHEA Grapalat" w:eastAsia="Times New Roman" w:hAnsi="GHEA Grapalat" w:cs="Arial"/>
          <w:sz w:val="20"/>
          <w:szCs w:val="24"/>
          <w:lang w:val="en-US"/>
        </w:rPr>
        <w:t xml:space="preserve">each</w:t>
      </w:r>
      <w:r xmlns:w="http://schemas.openxmlformats.org/wordprocessingml/2006/main" w:rsidRPr="00532D6C">
        <w:rPr>
          <w:rFonts w:ascii="GHEA Grapalat" w:eastAsia="Times New Roman" w:hAnsi="GHEA Grapalat" w:cs="Sylfaen"/>
          <w:sz w:val="20"/>
          <w:szCs w:val="24"/>
          <w:lang w:val="en-US"/>
        </w:rPr>
        <w:t xml:space="preserve"> </w:t>
      </w:r>
      <w:r xmlns:w="http://schemas.openxmlformats.org/wordprocessingml/2006/main" w:rsidRPr="00532D6C">
        <w:rPr>
          <w:rFonts w:ascii="GHEA Grapalat" w:eastAsia="Times New Roman" w:hAnsi="GHEA Grapalat" w:cs="Arial"/>
          <w:sz w:val="20"/>
          <w:szCs w:val="24"/>
          <w:lang w:val="en-US"/>
        </w:rPr>
        <w:t xml:space="preserve">to the side</w:t>
      </w:r>
      <w:r xmlns:w="http://schemas.openxmlformats.org/wordprocessingml/2006/main" w:rsidRPr="00532D6C">
        <w:rPr>
          <w:rFonts w:ascii="GHEA Grapalat" w:eastAsia="Times New Roman" w:hAnsi="GHEA Grapalat" w:cs="Sylfaen"/>
          <w:sz w:val="20"/>
          <w:szCs w:val="24"/>
          <w:lang w:val="en-US"/>
        </w:rPr>
        <w:t xml:space="preserve"> </w:t>
      </w:r>
      <w:r xmlns:w="http://schemas.openxmlformats.org/wordprocessingml/2006/main" w:rsidRPr="00532D6C">
        <w:rPr>
          <w:rFonts w:ascii="GHEA Grapalat" w:eastAsia="Times New Roman" w:hAnsi="GHEA Grapalat" w:cs="Arial"/>
          <w:sz w:val="20"/>
          <w:szCs w:val="24"/>
          <w:lang w:val="en-US"/>
        </w:rPr>
        <w:t xml:space="preserve">provided</w:t>
      </w:r>
      <w:r xmlns:w="http://schemas.openxmlformats.org/wordprocessingml/2006/main" w:rsidRPr="00532D6C">
        <w:rPr>
          <w:rFonts w:ascii="GHEA Grapalat" w:eastAsia="Times New Roman" w:hAnsi="GHEA Grapalat" w:cs="Sylfaen"/>
          <w:sz w:val="20"/>
          <w:szCs w:val="24"/>
          <w:lang w:val="en-US"/>
        </w:rPr>
        <w:t xml:space="preserve"> </w:t>
      </w:r>
      <w:r xmlns:w="http://schemas.openxmlformats.org/wordprocessingml/2006/main" w:rsidRPr="00532D6C">
        <w:rPr>
          <w:rFonts w:ascii="GHEA Grapalat" w:eastAsia="Times New Roman" w:hAnsi="GHEA Grapalat" w:cs="Arial"/>
          <w:sz w:val="20"/>
          <w:szCs w:val="24"/>
          <w:lang w:val="en-US"/>
        </w:rPr>
        <w:t xml:space="preserve">is</w:t>
      </w:r>
      <w:r xmlns:w="http://schemas.openxmlformats.org/wordprocessingml/2006/main" w:rsidRPr="00532D6C">
        <w:rPr>
          <w:rFonts w:ascii="GHEA Grapalat" w:eastAsia="Times New Roman" w:hAnsi="GHEA Grapalat" w:cs="Sylfaen"/>
          <w:sz w:val="20"/>
          <w:szCs w:val="24"/>
          <w:lang w:val="en-US"/>
        </w:rPr>
        <w:t xml:space="preserve"> </w:t>
      </w:r>
      <w:r xmlns:w="http://schemas.openxmlformats.org/wordprocessingml/2006/main" w:rsidRPr="00532D6C">
        <w:rPr>
          <w:rFonts w:ascii="GHEA Grapalat" w:eastAsia="Times New Roman" w:hAnsi="GHEA Grapalat" w:cs="Arial"/>
          <w:sz w:val="20"/>
          <w:szCs w:val="24"/>
          <w:lang w:val="en-US"/>
        </w:rPr>
        <w:t xml:space="preserve">one each</w:t>
      </w:r>
      <w:r xmlns:w="http://schemas.openxmlformats.org/wordprocessingml/2006/main" w:rsidRPr="00532D6C">
        <w:rPr>
          <w:rFonts w:ascii="GHEA Grapalat" w:eastAsia="Times New Roman" w:hAnsi="GHEA Grapalat" w:cs="Sylfaen"/>
          <w:sz w:val="20"/>
          <w:szCs w:val="24"/>
          <w:lang w:val="en-US"/>
        </w:rPr>
        <w:t xml:space="preserve"> </w:t>
      </w:r>
      <w:r xmlns:w="http://schemas.openxmlformats.org/wordprocessingml/2006/main" w:rsidRPr="00532D6C">
        <w:rPr>
          <w:rFonts w:ascii="GHEA Grapalat" w:eastAsia="Times New Roman" w:hAnsi="GHEA Grapalat" w:cs="Sylfaen"/>
          <w:sz w:val="20"/>
          <w:szCs w:val="24"/>
          <w:lang w:val="en-US"/>
        </w:rPr>
        <w:t xml:space="preserve">for </w:t>
      </w:r>
      <w:r xmlns:w="http://schemas.openxmlformats.org/wordprocessingml/2006/main" w:rsidRPr="00532D6C">
        <w:rPr>
          <w:rFonts w:ascii="GHEA Grapalat" w:eastAsia="Times New Roman" w:hAnsi="GHEA Grapalat" w:cs="Arial"/>
          <w:sz w:val="20"/>
          <w:szCs w:val="24"/>
          <w:lang w:val="en-US"/>
        </w:rPr>
        <w:t xml:space="preserve">example</w:t>
      </w:r>
    </w:p>
    <w:p w:rsidR="00532D6C" w:rsidRPr="00532D6C" w:rsidRDefault="00532D6C" w:rsidP="00106D44">
      <w:pPr>
        <w:tabs>
          <w:tab w:val="left" w:pos="360"/>
          <w:tab w:val="left" w:pos="426"/>
          <w:tab w:val="left" w:pos="540"/>
        </w:tabs>
        <w:spacing w:after="0" w:line="240" w:lineRule="auto"/>
        <w:rPr>
          <w:rFonts w:ascii="GHEA Grapalat" w:eastAsia="Times New Roman" w:hAnsi="GHEA Grapalat" w:cs="Sylfaen"/>
          <w:lang w:val="hy-AM"/>
        </w:rPr>
      </w:pPr>
    </w:p>
    <w:p w:rsidR="00532D6C" w:rsidRPr="00532D6C" w:rsidRDefault="00532D6C" w:rsidP="00106D44">
      <w:pPr>
        <w:tabs>
          <w:tab w:val="left" w:pos="426"/>
        </w:tabs>
        <w:spacing w:after="0" w:line="240" w:lineRule="auto"/>
        <w:jc w:val="center"/>
        <w:rPr>
          <w:rFonts w:ascii="GHEA Grapalat" w:eastAsia="Times New Roman" w:hAnsi="GHEA Grapalat" w:cs="Sylfaen"/>
          <w:lang w:val="hy-AM"/>
        </w:rPr>
      </w:pPr>
    </w:p>
    <w:p w:rsidR="00532D6C" w:rsidRPr="00532D6C" w:rsidRDefault="00532D6C" w:rsidP="00106D44">
      <w:pPr>
        <w:tabs>
          <w:tab w:val="left" w:pos="426"/>
        </w:tabs>
        <w:spacing w:after="0" w:line="240" w:lineRule="auto"/>
        <w:jc w:val="center"/>
        <w:rPr>
          <w:rFonts w:ascii="GHEA Grapalat" w:eastAsia="Times New Roman" w:hAnsi="GHEA Grapalat" w:cs="Sylfaen"/>
          <w:sz w:val="14"/>
          <w:szCs w:val="14"/>
          <w:lang w:val="hy-AM"/>
        </w:rPr>
      </w:pPr>
    </w:p>
    <w:p w:rsidR="00532D6C" w:rsidRPr="00532D6C" w:rsidRDefault="00532D6C" w:rsidP="00106D44">
      <w:pPr>
        <w:tabs>
          <w:tab w:val="left" w:pos="426"/>
        </w:tabs>
        <w:spacing w:after="0" w:line="240" w:lineRule="auto"/>
        <w:jc w:val="center"/>
        <w:rPr>
          <w:rFonts w:ascii="GHEA Grapalat" w:eastAsia="Times New Roman" w:hAnsi="GHEA Grapalat" w:cs="Sylfaen"/>
          <w:lang w:val="hy-AM"/>
        </w:rPr>
      </w:pP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Sylfaen"/>
          <w:lang w:val="en-US"/>
        </w:rPr>
      </w:pPr>
      <w:r xmlns:w="http://schemas.openxmlformats.org/wordprocessingml/2006/main" w:rsidRPr="00532D6C">
        <w:rPr>
          <w:rFonts w:ascii="GHEA Grapalat" w:eastAsia="Times New Roman" w:hAnsi="GHEA Grapalat" w:cs="Arial"/>
          <w:lang w:val="en-US"/>
        </w:rPr>
        <w:t xml:space="preserve">THE SIDES</w:t>
      </w:r>
    </w:p>
    <w:p w:rsidR="00532D6C" w:rsidRPr="00532D6C" w:rsidRDefault="00532D6C" w:rsidP="00106D44">
      <w:pPr>
        <w:tabs>
          <w:tab w:val="left" w:pos="426"/>
        </w:tabs>
        <w:spacing w:after="0" w:line="240" w:lineRule="auto"/>
        <w:jc w:val="center"/>
        <w:rPr>
          <w:rFonts w:ascii="GHEA Grapalat" w:eastAsia="Times New Roman" w:hAnsi="GHEA Grapalat" w:cs="Sylfaen"/>
          <w:lang w:val="en-US"/>
        </w:rPr>
      </w:pPr>
    </w:p>
    <w:p w:rsidR="00532D6C" w:rsidRPr="00532D6C" w:rsidRDefault="00532D6C" w:rsidP="00106D44">
      <w:pPr>
        <w:tabs>
          <w:tab w:val="left" w:pos="360"/>
          <w:tab w:val="left" w:pos="426"/>
          <w:tab w:val="left" w:pos="540"/>
        </w:tabs>
        <w:spacing w:after="0" w:line="240" w:lineRule="auto"/>
        <w:rPr>
          <w:rFonts w:ascii="GHEA Grapalat" w:eastAsia="Times New Roman" w:hAnsi="GHEA Grapalat" w:cs="Sylfaen"/>
          <w:lang w:val="en-US"/>
        </w:rPr>
      </w:pPr>
    </w:p>
    <w:p w:rsidR="00532D6C" w:rsidRPr="00532D6C" w:rsidRDefault="00532D6C" w:rsidP="00106D44">
      <w:pPr>
        <w:tabs>
          <w:tab w:val="left" w:pos="360"/>
          <w:tab w:val="left" w:pos="426"/>
          <w:tab w:val="left" w:pos="540"/>
        </w:tabs>
        <w:spacing w:after="0" w:line="240" w:lineRule="auto"/>
        <w:rPr>
          <w:rFonts w:ascii="GHEA Grapalat" w:eastAsia="Times New Roman" w:hAnsi="GHEA Grapalat" w:cs="Sylfaen"/>
          <w:lang w:val="en-US"/>
        </w:rPr>
      </w:pPr>
    </w:p>
    <w:tbl>
      <w:tblPr>
        <w:tblW w:w="0" w:type="auto"/>
        <w:tblLook w:val="00A0" w:firstRow="1" w:lastRow="0" w:firstColumn="1" w:lastColumn="0" w:noHBand="0" w:noVBand="0"/>
      </w:tblPr>
      <w:tblGrid>
        <w:gridCol w:w="4785"/>
        <w:gridCol w:w="5223"/>
      </w:tblGrid>
      <w:tr w:rsidR="00532D6C" w:rsidRPr="00532D6C" w:rsidTr="00532D6C">
        <w:tc>
          <w:tcPr>
            <w:tcW w:w="4785" w:type="dxa"/>
          </w:tcPr>
          <w:p w:rsidR="00532D6C" w:rsidRPr="00532D6C" w:rsidRDefault="00532D6C" w:rsidP="00106D44">
            <w:pPr xmlns:w="http://schemas.openxmlformats.org/wordprocessingml/2006/main">
              <w:tabs>
                <w:tab w:val="left" w:pos="360"/>
                <w:tab w:val="left" w:pos="426"/>
                <w:tab w:val="left" w:pos="540"/>
              </w:tabs>
              <w:spacing w:after="0" w:line="240" w:lineRule="auto"/>
              <w:jc w:val="center"/>
              <w:rPr>
                <w:rFonts w:ascii="GHEA Grapalat" w:eastAsia="Times New Roman" w:hAnsi="GHEA Grapalat" w:cs="Sylfaen"/>
                <w:b/>
                <w:bCs/>
                <w:lang w:val="en-US" w:eastAsia="ru-RU"/>
              </w:rPr>
            </w:pPr>
            <w:r xmlns:w="http://schemas.openxmlformats.org/wordprocessingml/2006/main" w:rsidRPr="00532D6C">
              <w:rPr>
                <w:rFonts w:ascii="GHEA Grapalat" w:eastAsia="Times New Roman" w:hAnsi="GHEA Grapalat" w:cs="Arial"/>
                <w:b/>
                <w:bCs/>
                <w:lang w:val="en-US"/>
              </w:rPr>
              <w:t xml:space="preserve">Delivered</w:t>
            </w:r>
          </w:p>
        </w:tc>
        <w:tc>
          <w:tcPr>
            <w:tcW w:w="5223" w:type="dxa"/>
          </w:tcPr>
          <w:p w:rsidR="00532D6C" w:rsidRPr="00532D6C" w:rsidRDefault="00532D6C" w:rsidP="00106D44">
            <w:pPr xmlns:w="http://schemas.openxmlformats.org/wordprocessingml/2006/main">
              <w:tabs>
                <w:tab w:val="left" w:pos="360"/>
                <w:tab w:val="left" w:pos="426"/>
                <w:tab w:val="left" w:pos="540"/>
              </w:tabs>
              <w:spacing w:after="0" w:line="240" w:lineRule="auto"/>
              <w:jc w:val="center"/>
              <w:rPr>
                <w:rFonts w:ascii="GHEA Grapalat" w:eastAsia="Times New Roman" w:hAnsi="GHEA Grapalat" w:cs="Sylfaen"/>
                <w:b/>
                <w:bCs/>
                <w:lang w:val="en-US" w:eastAsia="ru-RU"/>
              </w:rPr>
            </w:pPr>
            <w:r xmlns:w="http://schemas.openxmlformats.org/wordprocessingml/2006/main" w:rsidRPr="00532D6C">
              <w:rPr>
                <w:rFonts w:ascii="GHEA Grapalat" w:eastAsia="Times New Roman" w:hAnsi="GHEA Grapalat" w:cs="Sylfaen"/>
                <w:b/>
                <w:bCs/>
                <w:lang w:val="en-US"/>
              </w:rPr>
              <w:t xml:space="preserve">        </w:t>
            </w:r>
            <w:r xmlns:w="http://schemas.openxmlformats.org/wordprocessingml/2006/main" w:rsidRPr="00532D6C">
              <w:rPr>
                <w:rFonts w:ascii="GHEA Grapalat" w:eastAsia="Times New Roman" w:hAnsi="GHEA Grapalat" w:cs="Arial"/>
                <w:b/>
                <w:bCs/>
                <w:lang w:val="en-US"/>
              </w:rPr>
              <w:t xml:space="preserve">Accepted</w:t>
            </w:r>
          </w:p>
        </w:tc>
      </w:tr>
    </w:tbl>
    <w:p w:rsidR="00532D6C" w:rsidRPr="00532D6C" w:rsidRDefault="00532D6C" w:rsidP="00106D44">
      <w:pPr xmlns:w="http://schemas.openxmlformats.org/wordprocessingml/2006/main">
        <w:tabs>
          <w:tab w:val="left" w:pos="360"/>
          <w:tab w:val="left" w:pos="426"/>
          <w:tab w:val="left" w:pos="540"/>
        </w:tabs>
        <w:spacing w:after="0" w:line="240" w:lineRule="auto"/>
        <w:rPr>
          <w:rFonts w:ascii="GHEA Grapalat" w:eastAsia="Times New Roman" w:hAnsi="GHEA Grapalat" w:cs="Sylfaen"/>
          <w:sz w:val="20"/>
          <w:szCs w:val="20"/>
          <w:lang w:val="en-US" w:eastAsia="ru-RU"/>
        </w:rPr>
      </w:pPr>
      <w:r xmlns:w="http://schemas.openxmlformats.org/wordprocessingml/2006/main" w:rsidRPr="00532D6C">
        <w:rPr>
          <w:rFonts w:ascii="GHEA Grapalat" w:eastAsia="Times New Roman" w:hAnsi="GHEA Grapalat" w:cs="Sylfaen"/>
          <w:sz w:val="20"/>
          <w:szCs w:val="20"/>
          <w:lang w:val="en-US" w:eastAsia="ru-RU"/>
        </w:rPr>
        <w:t xml:space="preserve">                                                                                                  </w:t>
      </w:r>
      <w:proofErr xmlns:w="http://schemas.openxmlformats.org/wordprocessingml/2006/main" w:type="gramStart"/>
      <w:r xmlns:w="http://schemas.openxmlformats.org/wordprocessingml/2006/main" w:rsidRPr="00532D6C">
        <w:rPr>
          <w:rFonts w:ascii="GHEA Grapalat" w:eastAsia="Times New Roman" w:hAnsi="GHEA Grapalat" w:cs="Arial"/>
          <w:sz w:val="20"/>
          <w:szCs w:val="20"/>
          <w:lang w:val="en-US" w:eastAsia="ru-RU"/>
        </w:rPr>
        <w:t xml:space="preserve">the application</w:t>
      </w:r>
      <w:proofErr xmlns:w="http://schemas.openxmlformats.org/wordprocessingml/2006/main" w:type="gramEnd"/>
      <w:r xmlns:w="http://schemas.openxmlformats.org/wordprocessingml/2006/main" w:rsidRPr="00532D6C">
        <w:rPr>
          <w:rFonts w:ascii="GHEA Grapalat" w:eastAsia="Times New Roman" w:hAnsi="GHEA Grapalat" w:cs="Sylfaen"/>
          <w:sz w:val="20"/>
          <w:szCs w:val="20"/>
          <w:lang w:val="en-US" w:eastAsia="ru-RU"/>
        </w:rPr>
        <w:t xml:space="preserve"> </w:t>
      </w:r>
      <w:r xmlns:w="http://schemas.openxmlformats.org/wordprocessingml/2006/main" w:rsidRPr="00532D6C">
        <w:rPr>
          <w:rFonts w:ascii="GHEA Grapalat" w:eastAsia="Times New Roman" w:hAnsi="GHEA Grapalat" w:cs="Arial"/>
          <w:sz w:val="20"/>
          <w:szCs w:val="20"/>
          <w:lang w:val="en-US" w:eastAsia="ru-RU"/>
        </w:rPr>
        <w:t xml:space="preserve">designed by</w:t>
      </w:r>
      <w:r xmlns:w="http://schemas.openxmlformats.org/wordprocessingml/2006/main" w:rsidRPr="00532D6C">
        <w:rPr>
          <w:rFonts w:ascii="GHEA Grapalat" w:eastAsia="Times New Roman" w:hAnsi="GHEA Grapalat" w:cs="Sylfaen"/>
          <w:sz w:val="20"/>
          <w:szCs w:val="20"/>
          <w:lang w:val="en-US" w:eastAsia="ru-RU"/>
        </w:rPr>
        <w:t xml:space="preserve"> </w:t>
      </w:r>
      <w:r xmlns:w="http://schemas.openxmlformats.org/wordprocessingml/2006/main" w:rsidRPr="00532D6C">
        <w:rPr>
          <w:rFonts w:ascii="GHEA Grapalat" w:eastAsia="Times New Roman" w:hAnsi="GHEA Grapalat" w:cs="Arial"/>
          <w:sz w:val="20"/>
          <w:szCs w:val="20"/>
          <w:lang w:val="en-US" w:eastAsia="ru-RU"/>
        </w:rPr>
        <w:t xml:space="preserve">representative </w:t>
      </w:r>
      <w:r xmlns:w="http://schemas.openxmlformats.org/wordprocessingml/2006/main" w:rsidRPr="00532D6C">
        <w:rPr>
          <w:rFonts w:ascii="GHEA Grapalat" w:eastAsia="Times New Roman" w:hAnsi="GHEA Grapalat" w:cs="Sylfaen"/>
          <w:sz w:val="20"/>
          <w:szCs w:val="20"/>
          <w:lang w:val="en-US" w:eastAsia="ru-RU"/>
        </w:rPr>
        <w:t xml:space="preserve">:</w:t>
      </w:r>
    </w:p>
    <w:p w:rsidR="00532D6C" w:rsidRPr="00532D6C" w:rsidRDefault="00532D6C" w:rsidP="00106D44">
      <w:pPr>
        <w:tabs>
          <w:tab w:val="left" w:pos="360"/>
          <w:tab w:val="left" w:pos="426"/>
          <w:tab w:val="left" w:pos="540"/>
        </w:tabs>
        <w:spacing w:after="0" w:line="240" w:lineRule="auto"/>
        <w:rPr>
          <w:rFonts w:ascii="GHEA Grapalat" w:eastAsia="Times New Roman" w:hAnsi="GHEA Grapalat" w:cs="Sylfaen"/>
          <w:sz w:val="20"/>
          <w:szCs w:val="20"/>
          <w:lang w:val="en-US"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532D6C" w:rsidRPr="00532D6C" w:rsidTr="00532D6C">
        <w:trPr>
          <w:tblCellSpacing w:w="7" w:type="dxa"/>
          <w:jc w:val="center"/>
        </w:trPr>
        <w:tc>
          <w:tcPr>
            <w:tcW w:w="0" w:type="auto"/>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532D6C">
              <w:rPr>
                <w:rFonts w:ascii="GHEA Grapalat" w:eastAsia="Times New Roman" w:hAnsi="GHEA Grapalat" w:cs="GHEA Grapalat"/>
                <w:color w:val="000000"/>
                <w:sz w:val="21"/>
                <w:szCs w:val="21"/>
                <w:lang w:val="en-US"/>
              </w:rPr>
              <w:t xml:space="preserve">___________________________</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532D6C">
              <w:rPr>
                <w:rFonts w:ascii="GHEA Grapalat" w:eastAsia="Times New Roman" w:hAnsi="GHEA Grapalat" w:cs="Arial"/>
                <w:color w:val="000000"/>
                <w:sz w:val="15"/>
                <w:szCs w:val="15"/>
                <w:lang w:val="en-US"/>
              </w:rPr>
              <w:t xml:space="preserve">last name </w:t>
            </w:r>
            <w:r xmlns:w="http://schemas.openxmlformats.org/wordprocessingml/2006/main" w:rsidRPr="00532D6C">
              <w:rPr>
                <w:rFonts w:ascii="GHEA Grapalat" w:eastAsia="Times New Roman" w:hAnsi="GHEA Grapalat" w:cs="GHEA Grapalat"/>
                <w:color w:val="000000"/>
                <w:sz w:val="15"/>
                <w:szCs w:val="15"/>
                <w:lang w:val="en-US"/>
              </w:rPr>
              <w:t xml:space="preserve">, </w:t>
            </w:r>
            <w:r xmlns:w="http://schemas.openxmlformats.org/wordprocessingml/2006/main" w:rsidRPr="00532D6C">
              <w:rPr>
                <w:rFonts w:ascii="GHEA Grapalat" w:eastAsia="Times New Roman" w:hAnsi="GHEA Grapalat" w:cs="Arial"/>
                <w:color w:val="000000"/>
                <w:sz w:val="15"/>
                <w:szCs w:val="15"/>
                <w:lang w:val="en-US"/>
              </w:rPr>
              <w:t xml:space="preserve">first name</w:t>
            </w:r>
          </w:p>
        </w:tc>
        <w:tc>
          <w:tcPr>
            <w:tcW w:w="0" w:type="auto"/>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532D6C">
              <w:rPr>
                <w:rFonts w:ascii="GHEA Grapalat" w:eastAsia="Times New Roman" w:hAnsi="GHEA Grapalat" w:cs="GHEA Grapalat"/>
                <w:color w:val="000000"/>
                <w:sz w:val="21"/>
                <w:szCs w:val="21"/>
                <w:lang w:val="en-US"/>
              </w:rPr>
              <w:t xml:space="preserve">___________________________</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532D6C">
              <w:rPr>
                <w:rFonts w:ascii="GHEA Grapalat" w:eastAsia="Times New Roman" w:hAnsi="GHEA Grapalat" w:cs="Arial"/>
                <w:color w:val="000000"/>
                <w:sz w:val="15"/>
                <w:szCs w:val="15"/>
                <w:lang w:val="en-US"/>
              </w:rPr>
              <w:t xml:space="preserve">last name </w:t>
            </w:r>
            <w:r xmlns:w="http://schemas.openxmlformats.org/wordprocessingml/2006/main" w:rsidRPr="00532D6C">
              <w:rPr>
                <w:rFonts w:ascii="GHEA Grapalat" w:eastAsia="Times New Roman" w:hAnsi="GHEA Grapalat" w:cs="GHEA Grapalat"/>
                <w:color w:val="000000"/>
                <w:sz w:val="15"/>
                <w:szCs w:val="15"/>
                <w:lang w:val="en-US"/>
              </w:rPr>
              <w:t xml:space="preserve">, </w:t>
            </w:r>
            <w:r xmlns:w="http://schemas.openxmlformats.org/wordprocessingml/2006/main" w:rsidRPr="00532D6C">
              <w:rPr>
                <w:rFonts w:ascii="GHEA Grapalat" w:eastAsia="Times New Roman" w:hAnsi="GHEA Grapalat" w:cs="Arial"/>
                <w:color w:val="000000"/>
                <w:sz w:val="15"/>
                <w:szCs w:val="15"/>
                <w:lang w:val="en-US"/>
              </w:rPr>
              <w:t xml:space="preserve">first name</w:t>
            </w:r>
          </w:p>
        </w:tc>
      </w:tr>
      <w:tr w:rsidR="00532D6C" w:rsidRPr="00532D6C" w:rsidTr="00532D6C">
        <w:trPr>
          <w:tblCellSpacing w:w="7" w:type="dxa"/>
          <w:jc w:val="center"/>
        </w:trPr>
        <w:tc>
          <w:tcPr>
            <w:tcW w:w="0" w:type="auto"/>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532D6C">
              <w:rPr>
                <w:rFonts w:ascii="GHEA Grapalat" w:eastAsia="Times New Roman" w:hAnsi="GHEA Grapalat" w:cs="GHEA Grapalat"/>
                <w:color w:val="000000"/>
                <w:sz w:val="21"/>
                <w:szCs w:val="21"/>
                <w:lang w:val="en-US"/>
              </w:rPr>
              <w:t xml:space="preserve">___________________________</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532D6C">
              <w:rPr>
                <w:rFonts w:ascii="GHEA Grapalat" w:eastAsia="Times New Roman" w:hAnsi="GHEA Grapalat" w:cs="Arial"/>
                <w:color w:val="000000"/>
                <w:sz w:val="15"/>
                <w:szCs w:val="15"/>
                <w:lang w:val="en-US"/>
              </w:rPr>
              <w:t xml:space="preserve">Signature:</w:t>
            </w:r>
          </w:p>
        </w:tc>
        <w:tc>
          <w:tcPr>
            <w:tcW w:w="0" w:type="auto"/>
            <w:vAlign w:val="center"/>
          </w:tcPr>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532D6C">
              <w:rPr>
                <w:rFonts w:ascii="GHEA Grapalat" w:eastAsia="Times New Roman" w:hAnsi="GHEA Grapalat" w:cs="GHEA Grapalat"/>
                <w:color w:val="000000"/>
                <w:sz w:val="21"/>
                <w:szCs w:val="21"/>
                <w:lang w:val="en-US"/>
              </w:rPr>
              <w:t xml:space="preserve">___________________________</w:t>
            </w:r>
          </w:p>
          <w:p w:rsidR="00532D6C" w:rsidRPr="00532D6C" w:rsidRDefault="00532D6C" w:rsidP="00106D44">
            <w:pPr xmlns:w="http://schemas.openxmlformats.org/wordprocessingml/2006/main">
              <w:tabs>
                <w:tab w:val="left" w:pos="426"/>
              </w:tabs>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532D6C">
              <w:rPr>
                <w:rFonts w:ascii="GHEA Grapalat" w:eastAsia="Times New Roman" w:hAnsi="GHEA Grapalat" w:cs="Arial"/>
                <w:color w:val="000000"/>
                <w:sz w:val="15"/>
                <w:szCs w:val="15"/>
                <w:lang w:val="en-US"/>
              </w:rPr>
              <w:t xml:space="preserve">signature</w:t>
            </w:r>
          </w:p>
        </w:tc>
      </w:tr>
      <w:tr w:rsidR="00532D6C" w:rsidRPr="00532D6C" w:rsidTr="00532D6C">
        <w:trPr>
          <w:tblCellSpacing w:w="7" w:type="dxa"/>
          <w:jc w:val="center"/>
        </w:trPr>
        <w:tc>
          <w:tcPr>
            <w:tcW w:w="0" w:type="auto"/>
            <w:vAlign w:val="center"/>
          </w:tcPr>
          <w:p w:rsidR="00532D6C" w:rsidRPr="00532D6C" w:rsidRDefault="00532D6C" w:rsidP="00106D44">
            <w:pPr xmlns:w="http://schemas.openxmlformats.org/wordprocessingml/2006/main">
              <w:tabs>
                <w:tab w:val="left" w:pos="426"/>
              </w:tabs>
              <w:spacing w:after="0" w:line="240" w:lineRule="auto"/>
              <w:rPr>
                <w:rFonts w:ascii="GHEA Grapalat" w:eastAsia="Times New Roman" w:hAnsi="GHEA Grapalat" w:cs="GHEA Grapalat"/>
                <w:color w:val="000000"/>
                <w:sz w:val="21"/>
                <w:szCs w:val="21"/>
                <w:lang w:eastAsia="ru-RU"/>
              </w:rPr>
            </w:pPr>
            <w:r xmlns:w="http://schemas.openxmlformats.org/wordprocessingml/2006/main" w:rsidRPr="00532D6C">
              <w:rPr>
                <w:rFonts w:ascii="GHEA Grapalat" w:eastAsia="Times New Roman" w:hAnsi="GHEA Grapalat" w:cs="GHEA Grapalat"/>
                <w:color w:val="000000"/>
                <w:sz w:val="21"/>
                <w:szCs w:val="21"/>
                <w:lang w:val="en-US"/>
              </w:rPr>
              <w:t xml:space="preserve">                              </w:t>
            </w:r>
          </w:p>
        </w:tc>
        <w:tc>
          <w:tcPr>
            <w:tcW w:w="0" w:type="auto"/>
            <w:vAlign w:val="center"/>
          </w:tcPr>
          <w:p w:rsidR="00532D6C" w:rsidRPr="00532D6C" w:rsidRDefault="00532D6C" w:rsidP="00106D44">
            <w:pPr>
              <w:tabs>
                <w:tab w:val="left" w:pos="426"/>
              </w:tabs>
              <w:spacing w:after="0" w:line="240" w:lineRule="auto"/>
              <w:rPr>
                <w:rFonts w:ascii="GHEA Grapalat" w:eastAsia="Times New Roman" w:hAnsi="GHEA Grapalat" w:cs="GHEA Grapalat"/>
                <w:color w:val="000000"/>
                <w:sz w:val="21"/>
                <w:szCs w:val="21"/>
                <w:lang w:eastAsia="ru-RU"/>
              </w:rPr>
            </w:pPr>
          </w:p>
        </w:tc>
      </w:tr>
    </w:tbl>
    <w:p w:rsidR="00532D6C" w:rsidRPr="00532D6C" w:rsidRDefault="00532D6C" w:rsidP="00106D44">
      <w:pPr>
        <w:tabs>
          <w:tab w:val="left" w:pos="426"/>
        </w:tabs>
        <w:spacing w:after="0" w:line="240" w:lineRule="auto"/>
        <w:jc w:val="center"/>
        <w:rPr>
          <w:rFonts w:ascii="GHEA Grapalat" w:eastAsia="Times New Roman" w:hAnsi="GHEA Grapalat" w:cs="Sylfaen"/>
          <w:b/>
          <w:sz w:val="24"/>
          <w:szCs w:val="24"/>
          <w:lang w:val="en-US"/>
        </w:rPr>
      </w:pPr>
    </w:p>
    <w:p w:rsidR="00532D6C" w:rsidRPr="00532D6C" w:rsidRDefault="00532D6C" w:rsidP="00106D44">
      <w:pPr>
        <w:tabs>
          <w:tab w:val="left" w:pos="426"/>
        </w:tabs>
        <w:spacing w:after="0" w:line="240" w:lineRule="auto"/>
        <w:jc w:val="center"/>
        <w:rPr>
          <w:rFonts w:ascii="GHEA Grapalat" w:eastAsia="Times New Roman" w:hAnsi="GHEA Grapalat" w:cs="Sylfaen"/>
          <w:b/>
          <w:sz w:val="24"/>
          <w:szCs w:val="24"/>
          <w:lang w:val="en-US"/>
        </w:rPr>
      </w:pPr>
    </w:p>
    <w:p w:rsidR="00532D6C" w:rsidRPr="00532D6C" w:rsidRDefault="00532D6C" w:rsidP="00106D44">
      <w:pPr>
        <w:tabs>
          <w:tab w:val="left" w:pos="426"/>
        </w:tabs>
        <w:spacing w:after="0" w:line="240" w:lineRule="auto"/>
        <w:rPr>
          <w:rFonts w:ascii="GHEA Grapalat" w:eastAsia="Times New Roman" w:hAnsi="GHEA Grapalat" w:cs="Times New Roman"/>
          <w:sz w:val="20"/>
          <w:szCs w:val="24"/>
          <w:lang w:val="hy-AM"/>
        </w:rPr>
      </w:pPr>
    </w:p>
    <w:p w:rsidR="00532D6C" w:rsidRPr="00532D6C" w:rsidRDefault="00532D6C" w:rsidP="00106D44">
      <w:pPr>
        <w:tabs>
          <w:tab w:val="left" w:pos="426"/>
        </w:tabs>
        <w:spacing w:after="0" w:line="240" w:lineRule="auto"/>
        <w:jc w:val="center"/>
        <w:rPr>
          <w:rFonts w:ascii="GHEA Grapalat" w:eastAsia="Times New Roman" w:hAnsi="GHEA Grapalat" w:cs="Sylfaen"/>
          <w:b/>
          <w:sz w:val="24"/>
          <w:szCs w:val="24"/>
          <w:lang w:val="en-US"/>
        </w:rPr>
        <w:sectPr w:rsidR="00532D6C" w:rsidRPr="00532D6C" w:rsidSect="00532D6C">
          <w:footnotePr>
            <w:pos w:val="beneathText"/>
          </w:footnotePr>
          <w:pgSz w:w="11906" w:h="16838" w:code="9"/>
          <w:pgMar w:top="720" w:right="662" w:bottom="533" w:left="1138" w:header="562" w:footer="562" w:gutter="0"/>
          <w:cols w:space="720"/>
        </w:sectPr>
      </w:pPr>
    </w:p>
    <w:p w:rsidR="00532D6C" w:rsidRPr="00532D6C" w:rsidRDefault="00532D6C" w:rsidP="00106D44">
      <w:pPr>
        <w:tabs>
          <w:tab w:val="left" w:pos="426"/>
        </w:tabs>
        <w:spacing w:after="0" w:line="240" w:lineRule="auto"/>
        <w:jc w:val="right"/>
        <w:rPr>
          <w:rFonts w:ascii="GHEA Grapalat" w:eastAsia="Times New Roman" w:hAnsi="GHEA Grapalat" w:cs="GHEA Grapalat"/>
          <w:lang w:val="hy-AM"/>
        </w:rPr>
      </w:pPr>
    </w:p>
    <w:p w:rsidR="0022569E" w:rsidRDefault="0022569E" w:rsidP="00106D44">
      <w:pPr>
        <w:tabs>
          <w:tab w:val="left" w:pos="426"/>
        </w:tabs>
      </w:pPr>
    </w:p>
    <w:sectPr w:rsidR="0022569E" w:rsidSect="00532D6C">
      <w:pgSz w:w="16838" w:h="11906" w:orient="landscape" w:code="9"/>
      <w:pgMar w:top="1138" w:right="720" w:bottom="662" w:left="533"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62B1" w:rsidRDefault="001362B1" w:rsidP="00532D6C">
      <w:pPr>
        <w:spacing w:after="0" w:line="240" w:lineRule="auto"/>
      </w:pPr>
      <w:r>
        <w:separator/>
      </w:r>
    </w:p>
  </w:endnote>
  <w:endnote w:type="continuationSeparator" w:id="0">
    <w:p w:rsidR="001362B1" w:rsidRDefault="001362B1" w:rsidP="00532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Times New Roma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Franklin Gothic Medium Cond">
    <w:altName w:val="Arial Narrow"/>
    <w:charset w:val="CC"/>
    <w:family w:val="swiss"/>
    <w:pitch w:val="variable"/>
    <w:sig w:usb0="00000001"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62B1" w:rsidRDefault="001362B1" w:rsidP="00532D6C">
      <w:pPr>
        <w:spacing w:after="0" w:line="240" w:lineRule="auto"/>
      </w:pPr>
      <w:r>
        <w:separator/>
      </w:r>
    </w:p>
  </w:footnote>
  <w:footnote w:type="continuationSeparator" w:id="0">
    <w:p w:rsidR="001362B1" w:rsidRDefault="001362B1" w:rsidP="00532D6C">
      <w:pPr>
        <w:spacing w:after="0" w:line="240" w:lineRule="auto"/>
      </w:pPr>
      <w:r>
        <w:continuationSeparator/>
      </w:r>
    </w:p>
  </w:footnote>
  <w:footnote w:id="1">
    <w:p w:rsidR="004C0DFD" w:rsidRPr="006265F4" w:rsidRDefault="004C0DFD" w:rsidP="00532D6C">
      <w:pPr xmlns:w="http://schemas.openxmlformats.org/wordprocessingml/2006/main">
        <w:pStyle w:val="af2"/>
        <w:jc w:val="both"/>
        <w:rPr>
          <w:lang w:val="en-US"/>
        </w:rPr>
      </w:pPr>
      <w:r xmlns:w="http://schemas.openxmlformats.org/wordprocessingml/2006/main">
        <w:rPr>
          <w:rFonts w:ascii="GHEA Grapalat" w:hAnsi="GHEA Grapalat"/>
          <w:i/>
          <w:sz w:val="16"/>
          <w:szCs w:val="16"/>
          <w:vertAlign w:val="superscript"/>
          <w:lang w:val="af-ZA" w:eastAsia="en-US"/>
        </w:rPr>
        <w:t xml:space="preserve">7 </w:t>
      </w:r>
      <w:r xmlns:w="http://schemas.openxmlformats.org/wordprocessingml/2006/main" w:rsidRPr="006265F4">
        <w:rPr>
          <w:rFonts w:ascii="GHEA Grapalat" w:hAnsi="GHEA Grapalat"/>
          <w:i/>
          <w:sz w:val="16"/>
          <w:szCs w:val="16"/>
          <w:lang w:val="af-ZA" w:eastAsia="en-US"/>
        </w:rPr>
        <w:t xml:space="preserve">If this invitation does not envisage the submission of information on the trademark, brand name, brand and name of the manufacturer of the product offered by the participant, then the sub-paragraph "as well as the trademark, brand name, brand and name of the manufacturer of the offered product" shall be removed </w:t>
      </w:r>
      <w:r xmlns:w="http://schemas.openxmlformats.org/wordprocessingml/2006/main">
        <w:rPr>
          <w:rFonts w:ascii="GHEA Grapalat" w:hAnsi="GHEA Grapalat"/>
          <w:i/>
          <w:sz w:val="16"/>
          <w:szCs w:val="16"/>
          <w:lang w:val="hy-AM" w:eastAsia="en-US"/>
        </w:rPr>
        <w:t xml:space="preserve">.</w:t>
      </w:r>
      <w:r xmlns:w="http://schemas.openxmlformats.org/wordprocessingml/2006/main" w:rsidRPr="00C01EE8">
        <w:rPr>
          <w:rFonts w:ascii="GHEA Grapalat" w:hAnsi="GHEA Grapalat" w:cs="Sylfaen"/>
          <w:lang w:val="hy-AM"/>
        </w:rPr>
        <w:t xml:space="preserve"> </w:t>
      </w:r>
      <w:r xmlns:w="http://schemas.openxmlformats.org/wordprocessingml/2006/main" w:rsidRPr="000B7538">
        <w:rPr>
          <w:rFonts w:ascii="GHEA Grapalat" w:hAnsi="GHEA Grapalat"/>
          <w:i/>
          <w:sz w:val="16"/>
          <w:szCs w:val="16"/>
          <w:lang w:val="af-ZA" w:eastAsia="en-US"/>
        </w:rPr>
        <w:t xml:space="preserve">At the same time, the participant can present products produced by more than one manufacturer, as well as products with different trademarks, brand names and brands.</w:t>
      </w:r>
    </w:p>
  </w:footnote>
  <w:footnote w:id="2">
    <w:p w:rsidR="004C0DFD" w:rsidRPr="00D60ADB" w:rsidRDefault="004C0DFD" w:rsidP="00532D6C">
      <w:pPr xmlns:w="http://schemas.openxmlformats.org/wordprocessingml/2006/main">
        <w:pStyle w:val="af2"/>
        <w:rPr>
          <w:lang w:val="en-US"/>
        </w:rPr>
      </w:pPr>
      <w:r xmlns:w="http://schemas.openxmlformats.org/wordprocessingml/2006/main" w:rsidRPr="006265F4">
        <w:rPr>
          <w:rStyle w:val="af6"/>
          <w:color w:val="FFFFFF"/>
        </w:rPr>
        <w:footnoteRef xmlns:w="http://schemas.openxmlformats.org/wordprocessingml/2006/main"/>
      </w:r>
      <w:r xmlns:w="http://schemas.openxmlformats.org/wordprocessingml/2006/main" w:rsidRPr="00D60ADB">
        <w:rPr>
          <w:lang w:val="en-US"/>
        </w:rPr>
        <w:t xml:space="preserve"> </w:t>
      </w:r>
      <w:r xmlns:w="http://schemas.openxmlformats.org/wordprocessingml/2006/main">
        <w:rPr>
          <w:vertAlign w:val="superscript"/>
          <w:lang w:val="en-US"/>
        </w:rPr>
        <w:t xml:space="preserve">10 </w:t>
      </w:r>
      <w:r xmlns:w="http://schemas.openxmlformats.org/wordprocessingml/2006/main" w:rsidRPr="006265F4">
        <w:rPr>
          <w:rFonts w:ascii="GHEA Grapalat" w:hAnsi="GHEA Grapalat" w:cs="Sylfaen"/>
          <w:i/>
          <w:sz w:val="16"/>
          <w:szCs w:val="16"/>
        </w:rPr>
        <w:t xml:space="preserve">Defined</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of </w:t>
      </w:r>
      <w:r xmlns:w="http://schemas.openxmlformats.org/wordprocessingml/2006/main" w:rsidRPr="006265F4">
        <w:rPr>
          <w:rFonts w:ascii="GHEA Grapalat" w:hAnsi="GHEA Grapalat" w:cs="Sylfaen"/>
          <w:i/>
          <w:sz w:val="16"/>
          <w:szCs w:val="16"/>
        </w:rPr>
        <w:t xml:space="preserve">the </w:t>
      </w:r>
      <w:r xmlns:w="http://schemas.openxmlformats.org/wordprocessingml/2006/main" w:rsidRPr="00D60ADB">
        <w:rPr>
          <w:rFonts w:ascii="GHEA Grapalat" w:hAnsi="GHEA Grapalat" w:cs="Sylfaen"/>
          <w:i/>
          <w:sz w:val="16"/>
          <w:szCs w:val="16"/>
          <w:lang w:val="en-US"/>
        </w:rPr>
        <w:t xml:space="preserve">employer</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by </w:t>
      </w:r>
      <w:r xmlns:w="http://schemas.openxmlformats.org/wordprocessingml/2006/main" w:rsidRPr="00D60ADB">
        <w:rPr>
          <w:rFonts w:ascii="GHEA Grapalat" w:hAnsi="GHEA Grapalat" w:cs="Sylfaen"/>
          <w:i/>
          <w:sz w:val="16"/>
          <w:szCs w:val="16"/>
          <w:lang w:val="en-US"/>
        </w:rPr>
        <w:t xml:space="preserve">:</w:t>
      </w:r>
    </w:p>
  </w:footnote>
  <w:footnote w:id="3">
    <w:p w:rsidR="004C0DFD" w:rsidRPr="006265F4" w:rsidRDefault="004C0DFD" w:rsidP="00532D6C">
      <w:pPr xmlns:w="http://schemas.openxmlformats.org/wordprocessingml/2006/main">
        <w:pStyle w:val="af2"/>
        <w:rPr>
          <w:rFonts w:ascii="Sylfaen" w:hAnsi="Sylfaen"/>
          <w:lang w:val="en-US"/>
        </w:rPr>
      </w:pPr>
      <w:r xmlns:w="http://schemas.openxmlformats.org/wordprocessingml/2006/main" w:rsidRPr="006265F4">
        <w:rPr>
          <w:rFonts w:ascii="GHEA Grapalat" w:hAnsi="GHEA Grapalat" w:cs="Sylfaen"/>
          <w:i/>
          <w:color w:val="FFFFFF"/>
          <w:sz w:val="16"/>
          <w:szCs w:val="16"/>
          <w:vertAlign w:val="superscript"/>
        </w:rPr>
        <w:footnoteRef xmlns:w="http://schemas.openxmlformats.org/wordprocessingml/2006/main"/>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Pr>
          <w:rFonts w:ascii="GHEA Grapalat" w:hAnsi="GHEA Grapalat" w:cs="Sylfaen"/>
          <w:i/>
          <w:sz w:val="16"/>
          <w:szCs w:val="16"/>
          <w:vertAlign w:val="superscript"/>
          <w:lang w:val="en-US"/>
        </w:rPr>
        <w:t xml:space="preserve">1 1 </w:t>
      </w:r>
      <w:r xmlns:w="http://schemas.openxmlformats.org/wordprocessingml/2006/main" w:rsidRPr="006265F4">
        <w:rPr>
          <w:rFonts w:ascii="GHEA Grapalat" w:hAnsi="GHEA Grapalat" w:cs="Sylfaen"/>
          <w:i/>
          <w:sz w:val="16"/>
          <w:szCs w:val="16"/>
        </w:rPr>
        <w:t xml:space="preserve">Herein</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the sentence</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from the invitation</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removed</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is </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if</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of purchase</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the procedure</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no</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being organized</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in portions </w:t>
      </w:r>
      <w:r xmlns:w="http://schemas.openxmlformats.org/wordprocessingml/2006/main" w:rsidRPr="00D60ADB">
        <w:rPr>
          <w:rFonts w:ascii="GHEA Grapalat" w:hAnsi="GHEA Grapalat" w:cs="Sylfaen"/>
          <w:i/>
          <w:sz w:val="16"/>
          <w:szCs w:val="16"/>
          <w:lang w:val="en-US"/>
        </w:rPr>
        <w:t xml:space="preserve">.</w:t>
      </w:r>
    </w:p>
  </w:footnote>
  <w:footnote w:id="4">
    <w:p w:rsidR="004C0DFD" w:rsidRPr="000B7538" w:rsidRDefault="004C0DFD" w:rsidP="00532D6C">
      <w:pPr xmlns:w="http://schemas.openxmlformats.org/wordprocessingml/2006/main">
        <w:pStyle w:val="af2"/>
        <w:rPr>
          <w:rFonts w:ascii="GHEA Grapalat" w:hAnsi="GHEA Grapalat" w:cs="Sylfaen"/>
          <w:i/>
          <w:sz w:val="16"/>
          <w:szCs w:val="16"/>
          <w:lang w:val="hy-AM"/>
        </w:rPr>
      </w:pPr>
      <w:r xmlns:w="http://schemas.openxmlformats.org/wordprocessingml/2006/main" w:rsidRPr="005A72DB">
        <w:rPr>
          <w:rStyle w:val="af6"/>
        </w:rPr>
        <w:footnoteRef xmlns:w="http://schemas.openxmlformats.org/wordprocessingml/2006/main"/>
      </w:r>
      <w:r xmlns:w="http://schemas.openxmlformats.org/wordprocessingml/2006/main" w:rsidRPr="000B7538">
        <w:rPr>
          <w:rFonts w:ascii="Calibri" w:hAnsi="Calibri"/>
          <w:vertAlign w:val="superscript"/>
          <w:lang w:val="hy-AM"/>
        </w:rPr>
        <w:t xml:space="preserve">.1:</w:t>
      </w:r>
      <w:r xmlns:w="http://schemas.openxmlformats.org/wordprocessingml/2006/main" w:rsidRPr="00D60ADB">
        <w:rPr>
          <w:lang w:val="en-US"/>
        </w:rPr>
        <w:t xml:space="preserve"> </w:t>
      </w:r>
      <w:r xmlns:w="http://schemas.openxmlformats.org/wordprocessingml/2006/main" w:rsidRPr="000B7538">
        <w:rPr>
          <w:rFonts w:ascii="GHEA Grapalat" w:hAnsi="GHEA Grapalat" w:cs="Sylfaen"/>
          <w:i/>
          <w:sz w:val="16"/>
          <w:szCs w:val="16"/>
          <w:lang w:val="hy-AM"/>
        </w:rPr>
        <w:t xml:space="preserve">If the price of the given portion in the purchase order:</w:t>
      </w:r>
    </w:p>
    <w:p w:rsidR="004C0DFD" w:rsidRPr="000B7538" w:rsidRDefault="004C0DFD" w:rsidP="00532D6C">
      <w:pPr xmlns:w="http://schemas.openxmlformats.org/wordprocessingml/2006/main">
        <w:pStyle w:val="af2"/>
        <w:rPr>
          <w:rFonts w:ascii="GHEA Grapalat" w:hAnsi="GHEA Grapalat" w:cs="Sylfaen"/>
          <w:i/>
          <w:sz w:val="16"/>
          <w:szCs w:val="16"/>
          <w:lang w:val="hy-AM"/>
        </w:rPr>
      </w:pPr>
      <w:r xmlns:w="http://schemas.openxmlformats.org/wordprocessingml/2006/main" w:rsidRPr="000B7538">
        <w:rPr>
          <w:rFonts w:ascii="GHEA Grapalat" w:hAnsi="GHEA Grapalat" w:cs="Sylfaen"/>
          <w:i/>
          <w:sz w:val="16"/>
          <w:szCs w:val="16"/>
          <w:lang w:val="hy-AM"/>
        </w:rPr>
        <w:t xml:space="preserve">- does not exceed twenty-five times the base unit of purchases, then the words "or guarantees provided by banks or insurance organizations" are removed from this paragraph.</w:t>
      </w:r>
    </w:p>
    <w:p w:rsidR="004C0DFD" w:rsidRPr="000B7538" w:rsidRDefault="004C0DFD" w:rsidP="00532D6C">
      <w:pPr xmlns:w="http://schemas.openxmlformats.org/wordprocessingml/2006/main">
        <w:pStyle w:val="af2"/>
        <w:rPr>
          <w:rFonts w:ascii="GHEA Grapalat" w:hAnsi="GHEA Grapalat" w:cs="Sylfaen"/>
          <w:i/>
          <w:sz w:val="16"/>
          <w:szCs w:val="16"/>
          <w:lang w:val="hy-AM"/>
        </w:rPr>
      </w:pPr>
      <w:r xmlns:w="http://schemas.openxmlformats.org/wordprocessingml/2006/main" w:rsidRPr="000B7538">
        <w:rPr>
          <w:rFonts w:ascii="GHEA Grapalat" w:hAnsi="GHEA Grapalat" w:cs="Sylfaen"/>
          <w:i/>
          <w:sz w:val="16"/>
          <w:szCs w:val="16"/>
          <w:lang w:val="hy-AM"/>
        </w:rPr>
        <w:t xml:space="preserve">-- does not exceed seventy times the purchase base unit, but is more than twenty-five times, then the words &lt;&lt;damage (appendix 4.2) or &gt;&gt; are removed from this paragraph, and the number &lt;&lt;20&gt;&gt; is replaced by the number &lt;&lt;90&gt;&gt;,</w:t>
      </w:r>
    </w:p>
    <w:p w:rsidR="004C0DFD" w:rsidRPr="00D533CD" w:rsidRDefault="004C0DFD" w:rsidP="00532D6C">
      <w:pPr xmlns:w="http://schemas.openxmlformats.org/wordprocessingml/2006/main">
        <w:pStyle w:val="af2"/>
        <w:rPr>
          <w:rFonts w:ascii="Calibri" w:hAnsi="Calibri"/>
          <w:lang w:val="hy-AM"/>
        </w:rPr>
      </w:pPr>
      <w:r xmlns:w="http://schemas.openxmlformats.org/wordprocessingml/2006/main" w:rsidRPr="000B7538">
        <w:rPr>
          <w:rFonts w:ascii="GHEA Grapalat" w:hAnsi="GHEA Grapalat" w:cs="Sylfaen"/>
          <w:i/>
          <w:sz w:val="16"/>
          <w:szCs w:val="16"/>
          <w:lang w:val="hy-AM"/>
        </w:rPr>
        <w:t xml:space="preserve">- exceeds seventy times the base unit of purchases, then the words "damage (appendix 4.2)" or "&gt;" are removed from this paragraph, the number "15" is replaced by the number "30" and the number "20" is: With the number &lt;&lt;90&gt;&gt;,</w:t>
      </w:r>
    </w:p>
  </w:footnote>
  <w:footnote w:id="5">
    <w:p w:rsidR="004C0DFD" w:rsidRPr="00D14A3F" w:rsidRDefault="004C0DFD" w:rsidP="00532D6C">
      <w:pPr xmlns:w="http://schemas.openxmlformats.org/wordprocessingml/2006/main">
        <w:pStyle w:val="af2"/>
        <w:rPr>
          <w:rFonts w:ascii="GHEA Grapalat" w:hAnsi="GHEA Grapalat"/>
          <w:lang w:val="hy-AM"/>
        </w:rPr>
      </w:pPr>
      <w:r xmlns:w="http://schemas.openxmlformats.org/wordprocessingml/2006/main" w:rsidRPr="00D14A3F">
        <w:rPr>
          <w:rFonts w:ascii="GHEA Grapalat" w:hAnsi="GHEA Grapalat" w:cs="Sylfaen"/>
          <w:i/>
          <w:sz w:val="16"/>
          <w:szCs w:val="16"/>
          <w:vertAlign w:val="superscript"/>
          <w:lang w:val="hy-AM"/>
        </w:rPr>
        <w:t xml:space="preserve">14 </w:t>
      </w:r>
      <w:r xmlns:w="http://schemas.openxmlformats.org/wordprocessingml/2006/main" w:rsidRPr="00D60ADB">
        <w:rPr>
          <w:rFonts w:ascii="GHEA Grapalat" w:hAnsi="GHEA Grapalat" w:cs="Sylfaen"/>
          <w:i/>
          <w:sz w:val="16"/>
          <w:szCs w:val="16"/>
          <w:lang w:val="hy-AM"/>
        </w:rPr>
        <w:t xml:space="preserve">This clause is edited according to the relevant client.</w:t>
      </w:r>
      <w:r xmlns:w="http://schemas.openxmlformats.org/wordprocessingml/2006/main" w:rsidRPr="00D14A3F">
        <w:rPr>
          <w:rFonts w:ascii="GHEA Grapalat" w:hAnsi="GHEA Grapalat"/>
          <w:lang w:val="hy-AM"/>
        </w:rPr>
        <w:t xml:space="preserve"> </w:t>
      </w:r>
    </w:p>
  </w:footnote>
  <w:footnote w:id="6">
    <w:p w:rsidR="004C0DFD" w:rsidRPr="006265F4" w:rsidRDefault="004C0DFD" w:rsidP="00532D6C">
      <w:pPr xmlns:w="http://schemas.openxmlformats.org/wordprocessingml/2006/main">
        <w:pStyle w:val="af2"/>
        <w:jc w:val="both"/>
        <w:rPr>
          <w:rFonts w:ascii="Sylfaen" w:hAnsi="Sylfaen" w:cs="Sylfaen"/>
          <w:lang w:val="af-ZA"/>
        </w:rPr>
      </w:pPr>
      <w:r xmlns:w="http://schemas.openxmlformats.org/wordprocessingml/2006/main">
        <w:rPr>
          <w:rFonts w:ascii="GHEA Grapalat" w:hAnsi="GHEA Grapalat" w:cs="Sylfaen"/>
          <w:i/>
          <w:sz w:val="16"/>
          <w:szCs w:val="16"/>
          <w:vertAlign w:val="superscript"/>
          <w:lang w:val="es-ES" w:eastAsia="en-US"/>
        </w:rPr>
        <w:t xml:space="preserve">15 In the case of participation in the order of </w:t>
      </w:r>
      <w:r xmlns:w="http://schemas.openxmlformats.org/wordprocessingml/2006/main" w:rsidRPr="006265F4">
        <w:rPr>
          <w:rFonts w:ascii="GHEA Grapalat" w:hAnsi="GHEA Grapalat" w:cs="Sylfaen"/>
          <w:i/>
          <w:sz w:val="16"/>
          <w:szCs w:val="16"/>
          <w:lang w:val="es-ES" w:eastAsia="en-US"/>
        </w:rPr>
        <w:t xml:space="preserve">joint </w:t>
      </w:r>
      <w:r xmlns:w="http://schemas.openxmlformats.org/wordprocessingml/2006/main" w:rsidRPr="00D60ADB">
        <w:rPr>
          <w:rFonts w:ascii="GHEA Grapalat" w:hAnsi="GHEA Grapalat" w:cs="Sylfaen"/>
          <w:i/>
          <w:sz w:val="16"/>
          <w:szCs w:val="16"/>
          <w:lang w:val="hy-AM"/>
        </w:rPr>
        <w:t xml:space="preserve">activity (consortium), the documents included in the application and approved by the participant must be approved by all members of the consortium.</w:t>
      </w:r>
    </w:p>
  </w:footnote>
  <w:footnote w:id="7">
    <w:p w:rsidR="004C0DFD" w:rsidRPr="000B7538" w:rsidRDefault="004C0DFD" w:rsidP="00532D6C">
      <w:pPr xmlns:w="http://schemas.openxmlformats.org/wordprocessingml/2006/main">
        <w:pStyle w:val="af4"/>
        <w:spacing w:before="0" w:beforeAutospacing="0" w:after="0" w:afterAutospacing="0"/>
        <w:ind w:firstLine="708"/>
        <w:jc w:val="both"/>
        <w:rPr>
          <w:rFonts w:ascii="GHEA Grapalat" w:hAnsi="GHEA Grapalat"/>
          <w:i/>
          <w:sz w:val="16"/>
          <w:szCs w:val="16"/>
          <w:lang w:val="hy-AM" w:eastAsia="ru-RU"/>
        </w:rPr>
      </w:pPr>
      <w:r xmlns:w="http://schemas.openxmlformats.org/wordprocessingml/2006/main" w:rsidRPr="000B7538">
        <w:rPr>
          <w:rFonts w:ascii="GHEA Grapalat" w:hAnsi="GHEA Grapalat"/>
          <w:i/>
          <w:sz w:val="16"/>
          <w:szCs w:val="16"/>
          <w:lang w:val="hy-AM" w:eastAsia="ru-RU"/>
        </w:rPr>
        <w:footnoteRef xmlns:w="http://schemas.openxmlformats.org/wordprocessingml/2006/main"/>
      </w:r>
      <w:r xmlns:w="http://schemas.openxmlformats.org/wordprocessingml/2006/main" w:rsidRPr="000B7538">
        <w:rPr>
          <w:rFonts w:ascii="GHEA Grapalat" w:hAnsi="GHEA Grapalat"/>
          <w:i/>
          <w:sz w:val="16"/>
          <w:szCs w:val="16"/>
          <w:lang w:val="hy-AM" w:eastAsia="ru-RU"/>
        </w:rPr>
        <w:t xml:space="preserve">If the regulation provided for in the second sentence of point 2.4 of part 1 of this invitation is applied, then the words "obliging, in the event of being recognized as a selected participant, in the manner and time specified in the invitation, to submit qualification assurance" are replaced by "the latter or of this procedure". the organization that produces the products supplied by the latter, as an official representative, has </w:t>
      </w:r>
      <w:r xmlns:w="http://schemas.openxmlformats.org/wordprocessingml/2006/main" w:rsidRPr="000B7538">
        <w:rPr>
          <w:rFonts w:ascii="GHEA Grapalat" w:hAnsi="GHEA Grapalat"/>
          <w:i/>
          <w:sz w:val="16"/>
          <w:szCs w:val="16"/>
          <w:lang w:val="hy-AM" w:eastAsia="ru-RU"/>
        </w:rPr>
        <w:t xml:space="preserve">at least a credit rating awarded by international reputable organizations (Fitch, Moody's, </w:t>
      </w:r>
      <w:hyperlink xmlns:w="http://schemas.openxmlformats.org/wordprocessingml/2006/main" xmlns:r="http://schemas.openxmlformats.org/officeDocument/2006/relationships" r:id="rId1" w:tgtFrame="_blank" w:history="1">
        <w:r xmlns:w="http://schemas.openxmlformats.org/wordprocessingml/2006/main" w:rsidRPr="000B7538">
          <w:rPr>
            <w:rFonts w:ascii="GHEA Grapalat" w:hAnsi="GHEA Grapalat"/>
            <w:i/>
            <w:sz w:val="16"/>
            <w:szCs w:val="16"/>
            <w:lang w:val="hy-AM" w:eastAsia="ru-RU"/>
          </w:rPr>
          <w:t xml:space="preserve">Standard &amp; Poor's ) as of the date of opening the bids. </w:t>
        </w:r>
      </w:hyperlink>
      <w:r xmlns:w="http://schemas.openxmlformats.org/wordprocessingml/2006/main" w:rsidRPr="000B7538">
        <w:rPr>
          <w:rFonts w:ascii="GHEA Grapalat" w:hAnsi="GHEA Grapalat"/>
          <w:i/>
          <w:sz w:val="16"/>
          <w:szCs w:val="16"/>
          <w:lang w:val="hy-AM" w:eastAsia="ru-RU"/>
        </w:rPr>
        <w:t xml:space="preserve">In the amount of the sovereign rating granted to the Republic of Armenia.</w:t>
      </w:r>
    </w:p>
    <w:p w:rsidR="004C0DFD" w:rsidRPr="00D60ADB" w:rsidRDefault="004C0DFD" w:rsidP="00532D6C">
      <w:pPr xmlns:w="http://schemas.openxmlformats.org/wordprocessingml/2006/main">
        <w:pStyle w:val="af2"/>
        <w:rPr>
          <w:rFonts w:ascii="Calibri" w:hAnsi="Calibri"/>
          <w:lang w:val="hy-AM"/>
        </w:rPr>
      </w:pPr>
      <w:r xmlns:w="http://schemas.openxmlformats.org/wordprocessingml/2006/main" w:rsidRPr="000B7538">
        <w:rPr>
          <w:rFonts w:ascii="GHEA Grapalat" w:hAnsi="GHEA Grapalat"/>
          <w:i/>
          <w:sz w:val="16"/>
          <w:szCs w:val="16"/>
          <w:lang w:val="hy-AM"/>
        </w:rPr>
        <w:t xml:space="preserve">&gt;&gt; in words. In addition, the size of the rating and the name of the organization with the creditworthiness rating are also indicated.</w:t>
      </w:r>
    </w:p>
  </w:footnote>
  <w:footnote w:id="8">
    <w:p w:rsidR="004C0DFD" w:rsidRPr="005F1C06" w:rsidRDefault="004C0DFD" w:rsidP="00532D6C">
      <w:pPr xmlns:w="http://schemas.openxmlformats.org/wordprocessingml/2006/main">
        <w:pStyle w:val="af2"/>
        <w:rPr>
          <w:rFonts w:ascii="GHEA Grapalat" w:hAnsi="GHEA Grapalat"/>
          <w:i/>
          <w:lang w:val="af-ZA"/>
        </w:rPr>
      </w:pPr>
      <w:r xmlns:w="http://schemas.openxmlformats.org/wordprocessingml/2006/main" w:rsidRPr="005F1C06">
        <w:rPr>
          <w:rFonts w:ascii="GHEA Grapalat" w:hAnsi="GHEA Grapalat"/>
          <w:i/>
          <w:lang w:val="hy-AM"/>
        </w:rPr>
        <w:t xml:space="preserve">*to be completed</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is</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of the commission</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of the secretary</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by </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until</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the invitation</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in the newsletter</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publishing.</w:t>
      </w:r>
    </w:p>
    <w:p w:rsidR="004C0DFD" w:rsidRPr="00D60ADB" w:rsidRDefault="004C0DFD" w:rsidP="00532D6C">
      <w:pPr xmlns:w="http://schemas.openxmlformats.org/wordprocessingml/2006/main">
        <w:pStyle w:val="31"/>
        <w:spacing w:line="240" w:lineRule="auto"/>
        <w:ind w:left="142" w:firstLine="0"/>
        <w:rPr>
          <w:rFonts w:ascii="GHEA Grapalat" w:hAnsi="GHEA Grapalat"/>
          <w:i/>
          <w:lang w:val="af-ZA" w:eastAsia="ru-RU"/>
        </w:rPr>
      </w:pPr>
      <w:r xmlns:w="http://schemas.openxmlformats.org/wordprocessingml/2006/main" w:rsidRPr="00D60ADB">
        <w:rPr>
          <w:rFonts w:ascii="GHEA Grapalat" w:hAnsi="GHEA Grapalat"/>
          <w:i/>
          <w:lang w:val="af-ZA" w:eastAsia="ru-RU"/>
        </w:rPr>
        <w:t xml:space="preserve">** - </w:t>
      </w:r>
      <w:r xmlns:w="http://schemas.openxmlformats.org/wordprocessingml/2006/main" w:rsidRPr="005F1C06">
        <w:rPr>
          <w:rFonts w:ascii="GHEA Grapalat" w:hAnsi="GHEA Grapalat"/>
          <w:i/>
          <w:lang w:eastAsia="ru-RU"/>
        </w:rPr>
        <w:t xml:space="preserve">the participant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application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the statement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when filling out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note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her</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beneficiaries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regarding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information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containing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website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link </w:t>
      </w:r>
      <w:r xmlns:w="http://schemas.openxmlformats.org/wordprocessingml/2006/main" w:rsidRPr="00D60ADB">
        <w:rPr>
          <w:rFonts w:ascii="GHEA Grapalat" w:hAnsi="GHEA Grapalat"/>
          <w:i/>
          <w:lang w:val="af-ZA" w:eastAsia="ru-RU"/>
        </w:rPr>
        <w:t xml:space="preserve">if</w:t>
      </w:r>
      <w:r xmlns:w="http://schemas.openxmlformats.org/wordprocessingml/2006/main" w:rsidRPr="005F1C06">
        <w:rPr>
          <w:rFonts w:ascii="GHEA Grapalat" w:hAnsi="GHEA Grapalat"/>
          <w:i/>
          <w:lang w:eastAsia="ru-RU"/>
        </w:rPr>
        <w:t xml:space="preserv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that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participant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State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registration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departments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institutions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and:</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individual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entrepreneurs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State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accounting</w:t>
      </w:r>
      <w:r xmlns:w="http://schemas.openxmlformats.org/wordprocessingml/2006/main" w:rsidRPr="00D60ADB">
        <w:rPr>
          <w:rFonts w:ascii="Calibri" w:hAnsi="Calibri" w:cs="Calibri"/>
          <w:i/>
          <w:lang w:val="af-ZA" w:eastAsia="ru-RU"/>
        </w:rPr>
        <w:t xml:space="preserve"> </w:t>
      </w:r>
      <w:r xmlns:w="http://schemas.openxmlformats.org/wordprocessingml/2006/main" w:rsidRPr="005F1C06">
        <w:rPr>
          <w:rFonts w:ascii="GHEA Grapalat" w:hAnsi="GHEA Grapalat" w:cs="GHEA Grapalat"/>
          <w:i/>
          <w:lang w:eastAsia="ru-RU"/>
        </w:rPr>
        <w:t xml:space="preserve">about </w:t>
      </w:r>
      <w:r xmlns:w="http://schemas.openxmlformats.org/wordprocessingml/2006/main" w:rsidRPr="00D60ADB">
        <w:rPr>
          <w:rFonts w:ascii="GHEA Grapalat" w:hAnsi="GHEA Grapalat" w:cs="GHEA Grapalat"/>
          <w:i/>
          <w:lang w:val="af-ZA" w:eastAsia="ru-RU"/>
        </w:rPr>
        <w:t xml:space="preserv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of the law</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based 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real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beneficiaries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regarding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declaration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to present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duty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having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person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is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and:</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the application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to present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of the day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as of</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defined</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in order</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need</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is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logically</w:t>
      </w:r>
      <w:r xmlns:w="http://schemas.openxmlformats.org/wordprocessingml/2006/main" w:rsidRPr="005F1C06">
        <w:rPr>
          <w:rFonts w:ascii="GHEA Grapalat" w:hAnsi="GHEA Grapalat"/>
          <w:i/>
          <w:lang w:eastAsia="ru-RU"/>
        </w:rPr>
        <w:t xml:space="preserv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State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of the registry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in the agency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registered</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was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her</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beneficiaries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regarding</w:t>
      </w:r>
      <w:r xmlns:w="http://schemas.openxmlformats.org/wordprocessingml/2006/main" w:rsidRPr="00D60ADB">
        <w:rPr>
          <w:rFonts w:ascii="GHEA Grapalat" w:hAnsi="GHEA Grapalat"/>
          <w:i/>
          <w:lang w:val="af-ZA" w:eastAsia="ru-RU"/>
        </w:rPr>
        <w:t xml:space="preserve"> </w:t>
      </w:r>
      <w:r xmlns:w="http://schemas.openxmlformats.org/wordprocessingml/2006/main" w:rsidRPr="00D60ADB">
        <w:rPr>
          <w:rFonts w:ascii="GHEA Grapalat" w:hAnsi="GHEA Grapalat"/>
          <w:i/>
          <w:lang w:val="af-ZA" w:eastAsia="ru-RU"/>
        </w:rPr>
        <w:t xml:space="preserve">the </w:t>
      </w:r>
      <w:r xmlns:w="http://schemas.openxmlformats.org/wordprocessingml/2006/main" w:rsidRPr="005F1C06">
        <w:rPr>
          <w:rFonts w:ascii="GHEA Grapalat" w:hAnsi="GHEA Grapalat"/>
          <w:i/>
          <w:lang w:eastAsia="ru-RU"/>
        </w:rPr>
        <w:t xml:space="preserve">information</w:t>
      </w:r>
    </w:p>
    <w:p w:rsidR="004C0DFD" w:rsidRPr="00D60ADB" w:rsidRDefault="004C0DFD" w:rsidP="00532D6C">
      <w:pPr>
        <w:pStyle w:val="31"/>
        <w:spacing w:line="240" w:lineRule="auto"/>
        <w:ind w:left="142" w:firstLine="0"/>
        <w:rPr>
          <w:rFonts w:ascii="GHEA Grapalat" w:hAnsi="GHEA Grapalat"/>
          <w:i/>
          <w:lang w:val="af-ZA" w:eastAsia="ru-RU"/>
        </w:rPr>
      </w:pPr>
    </w:p>
    <w:p w:rsidR="004C0DFD" w:rsidRPr="00D60ADB" w:rsidRDefault="004C0DFD" w:rsidP="00532D6C">
      <w:pPr xmlns:w="http://schemas.openxmlformats.org/wordprocessingml/2006/main">
        <w:pStyle w:val="31"/>
        <w:spacing w:line="240" w:lineRule="auto"/>
        <w:ind w:left="142" w:firstLine="218"/>
        <w:rPr>
          <w:rFonts w:ascii="GHEA Grapalat" w:hAnsi="GHEA Grapalat"/>
          <w:i/>
          <w:lang w:val="af-ZA" w:eastAsia="ru-RU"/>
        </w:rPr>
      </w:pP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If</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participant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State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registration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departments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institutions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and:</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individual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entrepreneurs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State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accounting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on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law</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based 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beneficiaries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regarding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declaration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to present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duty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having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not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or</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if</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such</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however</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the application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to present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of the day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as of</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must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was not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State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of the registry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in the agency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register</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her</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beneficiaries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regarding</w:t>
      </w:r>
      <w:r xmlns:w="http://schemas.openxmlformats.org/wordprocessingml/2006/main" w:rsidRPr="00D60ADB">
        <w:rPr>
          <w:rFonts w:ascii="GHEA Grapalat" w:hAnsi="GHEA Grapalat"/>
          <w:i/>
          <w:lang w:val="af-ZA" w:eastAsia="ru-RU"/>
        </w:rPr>
        <w:t xml:space="preserve"> </w:t>
      </w:r>
      <w:r xmlns:w="http://schemas.openxmlformats.org/wordprocessingml/2006/main">
        <w:rPr>
          <w:rFonts w:ascii="GHEA Grapalat" w:hAnsi="GHEA Grapalat"/>
          <w:i/>
          <w:lang w:val="hy-AM" w:eastAsia="ru-RU"/>
        </w:rPr>
        <w:t xml:space="preserve">the </w:t>
      </w:r>
      <w:r xmlns:w="http://schemas.openxmlformats.org/wordprocessingml/2006/main" w:rsidRPr="005F1C06">
        <w:rPr>
          <w:rFonts w:ascii="GHEA Grapalat" w:hAnsi="GHEA Grapalat"/>
          <w:i/>
          <w:lang w:eastAsia="ru-RU"/>
        </w:rPr>
        <w:t xml:space="preserve">information</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then</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application </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statement</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when filling </w:t>
      </w:r>
      <w:r xmlns:w="http://schemas.openxmlformats.org/wordprocessingml/2006/main" w:rsidRPr="00D60ADB">
        <w:rPr>
          <w:rFonts w:ascii="GHEA Grapalat" w:hAnsi="GHEA Grapalat"/>
          <w:i/>
          <w:lang w:val="af-ZA"/>
        </w:rPr>
        <w:t xml:space="preserve">&lt;&lt; </w:t>
      </w:r>
      <w:r xmlns:w="http://schemas.openxmlformats.org/wordprocessingml/2006/main" w:rsidRPr="005F1C06">
        <w:rPr>
          <w:rFonts w:ascii="GHEA Grapalat" w:hAnsi="GHEA Grapalat"/>
          <w:i/>
        </w:rPr>
        <w:t xml:space="preserve">information</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containing</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website</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link: </w:t>
      </w:r>
      <w:r xmlns:w="http://schemas.openxmlformats.org/wordprocessingml/2006/main" w:rsidRPr="00D60ADB">
        <w:rPr>
          <w:rFonts w:ascii="GHEA Grapalat" w:hAnsi="GHEA Grapalat"/>
          <w:i/>
          <w:lang w:val="af-ZA"/>
        </w:rPr>
        <w:t xml:space="preserve">&gt;&gt; </w:t>
      </w:r>
      <w:r xmlns:w="http://schemas.openxmlformats.org/wordprocessingml/2006/main" w:rsidRPr="005F1C06">
        <w:rPr>
          <w:rFonts w:ascii="GHEA Grapalat" w:hAnsi="GHEA Grapalat"/>
          <w:i/>
        </w:rPr>
        <w:t xml:space="preserve">words</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replacement</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is </w:t>
      </w:r>
      <w:r xmlns:w="http://schemas.openxmlformats.org/wordprocessingml/2006/main" w:rsidRPr="00D60ADB">
        <w:rPr>
          <w:rFonts w:ascii="GHEA Grapalat" w:hAnsi="GHEA Grapalat"/>
          <w:i/>
          <w:lang w:val="af-ZA"/>
        </w:rPr>
        <w:t xml:space="preserve">&lt;&lt; </w:t>
      </w:r>
      <w:r xmlns:w="http://schemas.openxmlformats.org/wordprocessingml/2006/main" w:rsidRPr="005F1C06">
        <w:rPr>
          <w:rFonts w:ascii="GHEA Grapalat" w:hAnsi="GHEA Grapalat"/>
          <w:i/>
        </w:rPr>
        <w:t xml:space="preserve">declaration:</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according to</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in the words </w:t>
      </w:r>
      <w:r xmlns:w="http://schemas.openxmlformats.org/wordprocessingml/2006/main" w:rsidRPr="00D60ADB">
        <w:rPr>
          <w:rFonts w:ascii="GHEA Grapalat" w:hAnsi="GHEA Grapalat"/>
          <w:i/>
          <w:lang w:val="af-ZA"/>
        </w:rPr>
        <w:t xml:space="preserve">&gt;&gt; </w:t>
      </w:r>
      <w:r xmlns:w="http://schemas.openxmlformats.org/wordprocessingml/2006/main" w:rsidRPr="005F1C06">
        <w:rPr>
          <w:rFonts w:ascii="GHEA Grapalat" w:hAnsi="GHEA Grapalat"/>
          <w:i/>
        </w:rPr>
        <w:t xml:space="preserve">of </w:t>
      </w:r>
      <w:r xmlns:w="http://schemas.openxmlformats.org/wordprocessingml/2006/main">
        <w:rPr>
          <w:rFonts w:ascii="GHEA Grapalat" w:hAnsi="GHEA Grapalat"/>
          <w:i/>
        </w:rPr>
        <w:t xml:space="preserve">appendix </w:t>
      </w:r>
      <w:r xmlns:w="http://schemas.openxmlformats.org/wordprocessingml/2006/main" w:rsidRPr="00D60ADB">
        <w:rPr>
          <w:rFonts w:ascii="GHEA Grapalat" w:hAnsi="GHEA Grapalat"/>
          <w:i/>
          <w:lang w:val="af-ZA"/>
        </w:rPr>
        <w:t xml:space="preserve">1.2 </w:t>
      </w:r>
      <w:r xmlns:w="http://schemas.openxmlformats.org/wordprocessingml/2006/main" w:rsidRPr="00D60ADB">
        <w:rPr>
          <w:rFonts w:ascii="GHEA Grapalat" w:hAnsi="GHEA Grapalat"/>
          <w:i/>
          <w:lang w:val="af-ZA"/>
        </w:rPr>
        <w:t xml:space="preserve">,</w:t>
      </w:r>
    </w:p>
    <w:p w:rsidR="004C0DFD" w:rsidRPr="00D60ADB" w:rsidRDefault="004C0DFD" w:rsidP="00532D6C">
      <w:pPr>
        <w:pStyle w:val="af2"/>
        <w:jc w:val="both"/>
        <w:rPr>
          <w:rFonts w:ascii="GHEA Grapalat" w:hAnsi="GHEA Grapalat"/>
          <w:i/>
          <w:lang w:val="af-ZA"/>
        </w:rPr>
      </w:pPr>
    </w:p>
    <w:p w:rsidR="004C0DFD" w:rsidRPr="00D60ADB" w:rsidRDefault="004C0DFD" w:rsidP="00532D6C">
      <w:pPr xmlns:w="http://schemas.openxmlformats.org/wordprocessingml/2006/main">
        <w:pStyle w:val="af2"/>
        <w:jc w:val="both"/>
        <w:rPr>
          <w:rFonts w:ascii="GHEA Grapalat" w:hAnsi="GHEA Grapalat"/>
          <w:i/>
          <w:lang w:val="af-ZA"/>
        </w:rPr>
      </w:pPr>
      <w:r xmlns:w="http://schemas.openxmlformats.org/wordprocessingml/2006/main" w:rsidRPr="00D60ADB">
        <w:rPr>
          <w:rFonts w:ascii="GHEA Grapalat" w:hAnsi="GHEA Grapalat"/>
          <w:i/>
          <w:lang w:val="af-ZA"/>
        </w:rPr>
        <w:tab xmlns:w="http://schemas.openxmlformats.org/wordprocessingml/2006/main"/>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if</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the participant</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individual</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entrepreneur</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is</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or</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physical</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person </w:t>
      </w:r>
      <w:r xmlns:w="http://schemas.openxmlformats.org/wordprocessingml/2006/main" w:rsidRPr="00D60ADB">
        <w:rPr>
          <w:rFonts w:ascii="GHEA Grapalat" w:hAnsi="GHEA Grapalat"/>
          <w:i/>
          <w:lang w:val="af-ZA"/>
        </w:rPr>
        <w:t xml:space="preserve">then</w:t>
      </w:r>
      <w:r xmlns:w="http://schemas.openxmlformats.org/wordprocessingml/2006/main" w:rsidRPr="005F1C06">
        <w:rPr>
          <w:rFonts w:ascii="GHEA Grapalat" w:hAnsi="GHEA Grapalat"/>
          <w:i/>
          <w:lang w:val="en-US"/>
        </w:rPr>
        <w:t xml:space="preserve">​</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real</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beneficiaries</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regarding</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information</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no</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presents</w:t>
      </w:r>
      <w:r xmlns:w="http://schemas.openxmlformats.org/wordprocessingml/2006/main" w:rsidRPr="00D60ADB">
        <w:rPr>
          <w:rFonts w:ascii="GHEA Grapalat" w:hAnsi="GHEA Grapalat"/>
          <w:i/>
          <w:lang w:val="af-ZA"/>
        </w:rPr>
        <w:t xml:space="preserve">​</w:t>
      </w:r>
    </w:p>
    <w:p w:rsidR="004C0DFD" w:rsidRPr="00BF58CA" w:rsidRDefault="004C0DFD" w:rsidP="00532D6C">
      <w:pPr>
        <w:pStyle w:val="af2"/>
        <w:jc w:val="both"/>
        <w:rPr>
          <w:rFonts w:ascii="GHEA Grapalat" w:hAnsi="GHEA Grapalat"/>
          <w:i/>
          <w:sz w:val="16"/>
          <w:szCs w:val="16"/>
          <w:lang w:val="hy-AM"/>
        </w:rPr>
      </w:pPr>
    </w:p>
    <w:p w:rsidR="004C0DFD" w:rsidRPr="000C2336" w:rsidDel="006C3873" w:rsidRDefault="004C0DFD" w:rsidP="00532D6C">
      <w:pPr>
        <w:jc w:val="both"/>
        <w:rPr>
          <w:del w:id="6" w:author="User" w:date="2019-05-26T09:52:00Z"/>
          <w:rFonts w:ascii="GHEA Grapalat" w:hAnsi="GHEA Grapalat" w:cs="Sylfaen"/>
          <w:sz w:val="20"/>
          <w:lang w:val="af-ZA"/>
        </w:rPr>
      </w:pPr>
    </w:p>
  </w:footnote>
  <w:footnote w:id="9">
    <w:p w:rsidR="004C0DFD" w:rsidRPr="006265F4" w:rsidRDefault="004C0DFD" w:rsidP="00532D6C">
      <w:pPr xmlns:w="http://schemas.openxmlformats.org/wordprocessingml/2006/main">
        <w:pStyle w:val="31"/>
        <w:spacing w:line="240" w:lineRule="auto"/>
        <w:ind w:firstLine="0"/>
        <w:rPr>
          <w:rFonts w:ascii="GHEA Grapalat" w:hAnsi="GHEA Grapalat" w:cs="Sylfaen"/>
          <w:i/>
          <w:sz w:val="16"/>
          <w:szCs w:val="16"/>
          <w:lang w:val="af-ZA" w:eastAsia="ru-RU"/>
        </w:rPr>
      </w:pPr>
      <w:r xmlns:w="http://schemas.openxmlformats.org/wordprocessingml/2006/main" w:rsidRPr="006265F4">
        <w:rPr>
          <w:rFonts w:ascii="GHEA Grapalat" w:hAnsi="GHEA Grapalat" w:cs="Sylfaen"/>
          <w:i/>
          <w:sz w:val="16"/>
          <w:szCs w:val="16"/>
          <w:lang w:val="hy-AM" w:eastAsia="ru-RU"/>
        </w:rPr>
        <w:t xml:space="preserve">*</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to be completed</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is</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of the commission</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of the secretary</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by </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until</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the invitation</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in the newsletter</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publishing.</w:t>
      </w:r>
    </w:p>
    <w:p w:rsidR="004C0DFD" w:rsidRPr="006265F4" w:rsidRDefault="004C0DFD" w:rsidP="00532D6C">
      <w:pPr xmlns:w="http://schemas.openxmlformats.org/wordprocessingml/2006/main">
        <w:ind w:right="309"/>
        <w:jc w:val="both"/>
        <w:rPr>
          <w:rFonts w:ascii="GHEA Grapalat" w:hAnsi="GHEA Grapalat"/>
          <w:bCs/>
          <w:i/>
          <w:iCs/>
          <w:sz w:val="20"/>
          <w:lang w:val="es-ES"/>
        </w:rPr>
      </w:pPr>
      <w:r xmlns:w="http://schemas.openxmlformats.org/wordprocessingml/2006/main" w:rsidRPr="006265F4">
        <w:rPr>
          <w:rFonts w:ascii="GHEA Grapalat" w:hAnsi="GHEA Grapalat"/>
          <w:bCs/>
          <w:i/>
          <w:sz w:val="18"/>
          <w:szCs w:val="18"/>
          <w:lang w:val="es-ES"/>
        </w:rPr>
        <w:t xml:space="preserve">** </w:t>
      </w:r>
      <w:r xmlns:w="http://schemas.openxmlformats.org/wordprocessingml/2006/main" w:rsidRPr="006265F4">
        <w:rPr>
          <w:rFonts w:ascii="GHEA Grapalat" w:hAnsi="GHEA Grapalat"/>
          <w:i/>
          <w:sz w:val="16"/>
          <w:szCs w:val="16"/>
        </w:rPr>
        <w:t xml:space="preserve">if</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the participant</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added</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value</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tax</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payer</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is </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then</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given</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of the contract</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line</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of Armenia</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Republic</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State</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budget</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to be paid</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added</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value</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tax</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the amount</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noted</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is</w:t>
      </w:r>
      <w:r xmlns:w="http://schemas.openxmlformats.org/wordprocessingml/2006/main" w:rsidRPr="006265F4">
        <w:rPr>
          <w:rFonts w:ascii="GHEA Grapalat" w:hAnsi="GHEA Grapalat"/>
          <w:i/>
          <w:sz w:val="16"/>
          <w:szCs w:val="16"/>
          <w:lang w:val="af-ZA"/>
        </w:rPr>
        <w:t xml:space="preserve"> </w:t>
      </w:r>
      <w:r xmlns:w="http://schemas.openxmlformats.org/wordprocessingml/2006/main">
        <w:rPr>
          <w:rFonts w:ascii="GHEA Grapalat" w:hAnsi="GHEA Grapalat"/>
          <w:i/>
          <w:sz w:val="16"/>
          <w:szCs w:val="16"/>
          <w:lang w:val="hy-AM"/>
        </w:rPr>
        <w:t xml:space="preserve">4th</w:t>
      </w:r>
      <w:r xmlns:w="http://schemas.openxmlformats.org/wordprocessingml/2006/main" w:rsidRPr="006265F4">
        <w:rPr>
          <w:rFonts w:ascii="GHEA Grapalat" w:hAnsi="GHEA Grapalat"/>
          <w:i/>
          <w:sz w:val="16"/>
          <w:szCs w:val="16"/>
          <w:lang w:val="af-ZA"/>
        </w:rPr>
        <w:t xml:space="preserve">​</w:t>
      </w:r>
      <w:r xmlns:w="http://schemas.openxmlformats.org/wordprocessingml/2006/main" w:rsidRPr="006265F4">
        <w:rPr>
          <w:rFonts w:ascii="GHEA Grapalat" w:hAnsi="GHEA Grapalat"/>
          <w:i/>
          <w:sz w:val="16"/>
          <w:szCs w:val="16"/>
        </w:rPr>
        <w:t xml:space="preserve">​</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in the column.</w:t>
      </w:r>
    </w:p>
    <w:p w:rsidR="004C0DFD" w:rsidRPr="006265F4" w:rsidDel="00856FDE" w:rsidRDefault="004C0DFD" w:rsidP="00532D6C">
      <w:pPr>
        <w:pStyle w:val="af2"/>
        <w:rPr>
          <w:del w:id="9" w:author="User" w:date="2019-05-26T09:57:00Z"/>
          <w:i/>
          <w:lang w:val="af-ZA"/>
        </w:rPr>
      </w:pPr>
    </w:p>
  </w:footnote>
  <w:footnote w:id="10">
    <w:p w:rsidR="004C0DFD" w:rsidRPr="006265F4" w:rsidDel="007942E8" w:rsidRDefault="004C0DFD" w:rsidP="00532D6C">
      <w:pPr xmlns:w="http://schemas.openxmlformats.org/wordprocessingml/2006/main">
        <w:pStyle w:val="af2"/>
        <w:jc w:val="both"/>
        <w:rPr>
          <w:del w:id="10" w:author="User" w:date="2019-05-26T10:04:00Z"/>
          <w:sz w:val="16"/>
          <w:szCs w:val="16"/>
          <w:lang w:val="hy-AM"/>
        </w:rPr>
      </w:pPr>
      <w:r xmlns:w="http://schemas.openxmlformats.org/wordprocessingml/2006/main" w:rsidRPr="00AB6289">
        <w:rPr>
          <w:vertAlign w:val="superscript"/>
          <w:lang w:val="hy-AM"/>
        </w:rPr>
        <w:t xml:space="preserve">21 </w:t>
      </w:r>
      <w:r xmlns:w="http://schemas.openxmlformats.org/wordprocessingml/2006/main" w:rsidRPr="006265F4">
        <w:rPr>
          <w:rFonts w:ascii="GHEA Grapalat" w:hAnsi="GHEA Grapalat" w:cs="Sylfaen"/>
          <w:i/>
          <w:sz w:val="16"/>
          <w:szCs w:val="16"/>
          <w:lang w:val="hy-AM"/>
        </w:rPr>
        <w:t xml:space="preserve">In the case of purchases that do not cause obligations at the expense of the state budget, this sentence is removed from the contract.</w:t>
      </w:r>
    </w:p>
  </w:footnote>
  <w:footnote w:id="11">
    <w:p w:rsidR="004C0DFD" w:rsidRPr="006265F4" w:rsidDel="002877FC" w:rsidRDefault="004C0DFD" w:rsidP="00532D6C">
      <w:pPr xmlns:w="http://schemas.openxmlformats.org/wordprocessingml/2006/main">
        <w:pStyle w:val="af2"/>
        <w:jc w:val="both"/>
        <w:rPr>
          <w:del w:id="11" w:author="User" w:date="2019-05-26T10:04:00Z"/>
          <w:lang w:val="hy-AM"/>
        </w:rPr>
      </w:pPr>
      <w:r xmlns:w="http://schemas.openxmlformats.org/wordprocessingml/2006/main" w:rsidRPr="00AB6289">
        <w:rPr>
          <w:vertAlign w:val="superscript"/>
          <w:lang w:val="hy-AM"/>
        </w:rPr>
        <w:t xml:space="preserve">22 </w:t>
      </w:r>
      <w:r xmlns:w="http://schemas.openxmlformats.org/wordprocessingml/2006/main" w:rsidRPr="006265F4">
        <w:rPr>
          <w:rFonts w:ascii="GHEA Grapalat" w:hAnsi="GHEA Grapalat"/>
          <w:i/>
          <w:sz w:val="16"/>
          <w:szCs w:val="24"/>
          <w:lang w:val="hy-AM" w:eastAsia="en-US"/>
        </w:rPr>
        <w:t xml:space="preserve">This clause is removed from the contract if the contract is not implemented by signing an agency contract.</w:t>
      </w:r>
    </w:p>
  </w:footnote>
  <w:footnote w:id="12">
    <w:p w:rsidR="004C0DFD" w:rsidRPr="006265F4" w:rsidDel="002877FC" w:rsidRDefault="004C0DFD" w:rsidP="00532D6C">
      <w:pPr xmlns:w="http://schemas.openxmlformats.org/wordprocessingml/2006/main">
        <w:pStyle w:val="af2"/>
        <w:jc w:val="both"/>
        <w:rPr>
          <w:del w:id="12" w:author="User" w:date="2019-05-26T10:04:00Z"/>
          <w:lang w:val="hy-AM"/>
        </w:rPr>
      </w:pPr>
      <w:r xmlns:w="http://schemas.openxmlformats.org/wordprocessingml/2006/main" w:rsidRPr="00AB6289">
        <w:rPr>
          <w:vertAlign w:val="superscript"/>
          <w:lang w:val="hy-AM"/>
        </w:rPr>
        <w:t xml:space="preserve">23 </w:t>
      </w:r>
      <w:r xmlns:w="http://schemas.openxmlformats.org/wordprocessingml/2006/main" w:rsidRPr="006265F4">
        <w:rPr>
          <w:rFonts w:ascii="GHEA Grapalat" w:hAnsi="GHEA Grapalat"/>
          <w:i/>
          <w:sz w:val="16"/>
          <w:szCs w:val="24"/>
          <w:lang w:val="hy-AM" w:eastAsia="en-US"/>
        </w:rPr>
        <w:t xml:space="preserve">This clause is removed from the contract if the contract is not implemented by signing a joint activity (consortium) contract.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21F5420"/>
    <w:multiLevelType w:val="hybridMultilevel"/>
    <w:tmpl w:val="E30607CE"/>
    <w:lvl w:ilvl="0" w:tplc="0409000F">
      <w:start w:val="1"/>
      <w:numFmt w:val="decimal"/>
      <w:lvlText w:val="%1."/>
      <w:lvlJc w:val="left"/>
      <w:pPr>
        <w:ind w:left="878" w:hanging="360"/>
      </w:pPr>
    </w:lvl>
    <w:lvl w:ilvl="1" w:tplc="04090019" w:tentative="1">
      <w:start w:val="1"/>
      <w:numFmt w:val="lowerLetter"/>
      <w:lvlText w:val="%2."/>
      <w:lvlJc w:val="left"/>
      <w:pPr>
        <w:ind w:left="1598" w:hanging="360"/>
      </w:pPr>
    </w:lvl>
    <w:lvl w:ilvl="2" w:tplc="0409001B" w:tentative="1">
      <w:start w:val="1"/>
      <w:numFmt w:val="lowerRoman"/>
      <w:lvlText w:val="%3."/>
      <w:lvlJc w:val="right"/>
      <w:pPr>
        <w:ind w:left="2318" w:hanging="180"/>
      </w:pPr>
    </w:lvl>
    <w:lvl w:ilvl="3" w:tplc="0409000F" w:tentative="1">
      <w:start w:val="1"/>
      <w:numFmt w:val="decimal"/>
      <w:lvlText w:val="%4."/>
      <w:lvlJc w:val="left"/>
      <w:pPr>
        <w:ind w:left="3038" w:hanging="360"/>
      </w:pPr>
    </w:lvl>
    <w:lvl w:ilvl="4" w:tplc="04090019" w:tentative="1">
      <w:start w:val="1"/>
      <w:numFmt w:val="lowerLetter"/>
      <w:lvlText w:val="%5."/>
      <w:lvlJc w:val="left"/>
      <w:pPr>
        <w:ind w:left="3758" w:hanging="360"/>
      </w:pPr>
    </w:lvl>
    <w:lvl w:ilvl="5" w:tplc="0409001B" w:tentative="1">
      <w:start w:val="1"/>
      <w:numFmt w:val="lowerRoman"/>
      <w:lvlText w:val="%6."/>
      <w:lvlJc w:val="right"/>
      <w:pPr>
        <w:ind w:left="4478" w:hanging="180"/>
      </w:pPr>
    </w:lvl>
    <w:lvl w:ilvl="6" w:tplc="0409000F" w:tentative="1">
      <w:start w:val="1"/>
      <w:numFmt w:val="decimal"/>
      <w:lvlText w:val="%7."/>
      <w:lvlJc w:val="left"/>
      <w:pPr>
        <w:ind w:left="5198" w:hanging="360"/>
      </w:pPr>
    </w:lvl>
    <w:lvl w:ilvl="7" w:tplc="04090019" w:tentative="1">
      <w:start w:val="1"/>
      <w:numFmt w:val="lowerLetter"/>
      <w:lvlText w:val="%8."/>
      <w:lvlJc w:val="left"/>
      <w:pPr>
        <w:ind w:left="5918" w:hanging="360"/>
      </w:pPr>
    </w:lvl>
    <w:lvl w:ilvl="8" w:tplc="0409001B" w:tentative="1">
      <w:start w:val="1"/>
      <w:numFmt w:val="lowerRoman"/>
      <w:lvlText w:val="%9."/>
      <w:lvlJc w:val="right"/>
      <w:pPr>
        <w:ind w:left="6638"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8F648FD"/>
    <w:multiLevelType w:val="hybridMultilevel"/>
    <w:tmpl w:val="AD96EB02"/>
    <w:lvl w:ilvl="0" w:tplc="5BFC5986">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A3D43D6"/>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9"/>
  </w:num>
  <w:num w:numId="4">
    <w:abstractNumId w:val="14"/>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8"/>
  </w:num>
  <w:num w:numId="13">
    <w:abstractNumId w:val="24"/>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1"/>
  </w:num>
  <w:num w:numId="26">
    <w:abstractNumId w:val="16"/>
  </w:num>
  <w:num w:numId="27">
    <w:abstractNumId w:val="13"/>
  </w:num>
  <w:num w:numId="28">
    <w:abstractNumId w:val="8"/>
  </w:num>
  <w:num w:numId="29">
    <w:abstractNumId w:val="10"/>
  </w:num>
  <w:num w:numId="30">
    <w:abstractNumId w:val="26"/>
  </w:num>
  <w:num w:numId="31">
    <w:abstractNumId w:val="18"/>
  </w:num>
  <w:num w:numId="32">
    <w:abstractNumId w:val="20"/>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C3AE5"/>
    <w:rsid w:val="0000385C"/>
    <w:rsid w:val="000C3AE5"/>
    <w:rsid w:val="000D1666"/>
    <w:rsid w:val="00106D44"/>
    <w:rsid w:val="001362B1"/>
    <w:rsid w:val="00176863"/>
    <w:rsid w:val="001902F9"/>
    <w:rsid w:val="001B4119"/>
    <w:rsid w:val="0022569E"/>
    <w:rsid w:val="00262221"/>
    <w:rsid w:val="00266F6D"/>
    <w:rsid w:val="002D073B"/>
    <w:rsid w:val="002D32DD"/>
    <w:rsid w:val="003A21E6"/>
    <w:rsid w:val="00402A1A"/>
    <w:rsid w:val="00436DC2"/>
    <w:rsid w:val="00451760"/>
    <w:rsid w:val="00454CDE"/>
    <w:rsid w:val="004C0DFD"/>
    <w:rsid w:val="004D4880"/>
    <w:rsid w:val="004E5ADA"/>
    <w:rsid w:val="00532D6C"/>
    <w:rsid w:val="00730AAF"/>
    <w:rsid w:val="0076273B"/>
    <w:rsid w:val="007A411A"/>
    <w:rsid w:val="007C5699"/>
    <w:rsid w:val="0081474C"/>
    <w:rsid w:val="00835269"/>
    <w:rsid w:val="008E294B"/>
    <w:rsid w:val="009347A4"/>
    <w:rsid w:val="0093695F"/>
    <w:rsid w:val="00950D0E"/>
    <w:rsid w:val="0097276F"/>
    <w:rsid w:val="00997EE9"/>
    <w:rsid w:val="009D22DC"/>
    <w:rsid w:val="009E077A"/>
    <w:rsid w:val="00A11DFA"/>
    <w:rsid w:val="00A27E77"/>
    <w:rsid w:val="00AC049A"/>
    <w:rsid w:val="00C64296"/>
    <w:rsid w:val="00D41C85"/>
    <w:rsid w:val="00D60ADB"/>
    <w:rsid w:val="00D87007"/>
    <w:rsid w:val="00E01461"/>
    <w:rsid w:val="00E123D6"/>
    <w:rsid w:val="00E76958"/>
    <w:rsid w:val="00E82197"/>
    <w:rsid w:val="00F77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53C2839-DAB9-4018-91CF-74E9062D9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1DFA"/>
  </w:style>
  <w:style w:type="paragraph" w:styleId="1">
    <w:name w:val="heading 1"/>
    <w:basedOn w:val="a"/>
    <w:next w:val="a"/>
    <w:link w:val="10"/>
    <w:qFormat/>
    <w:rsid w:val="00532D6C"/>
    <w:pPr>
      <w:keepNext/>
      <w:spacing w:after="0" w:line="240" w:lineRule="auto"/>
      <w:jc w:val="center"/>
      <w:outlineLvl w:val="0"/>
    </w:pPr>
    <w:rPr>
      <w:rFonts w:ascii="Arial Armenian" w:eastAsia="Times New Roman" w:hAnsi="Arial Armenian" w:cs="Times New Roman"/>
      <w:sz w:val="28"/>
      <w:szCs w:val="20"/>
      <w:lang w:val="en" w:eastAsia="ru-RU"/>
    </w:rPr>
  </w:style>
  <w:style w:type="paragraph" w:styleId="2">
    <w:name w:val="heading 2"/>
    <w:basedOn w:val="a"/>
    <w:next w:val="a"/>
    <w:link w:val="20"/>
    <w:qFormat/>
    <w:rsid w:val="00532D6C"/>
    <w:pPr>
      <w:keepNext/>
      <w:spacing w:after="0" w:line="240" w:lineRule="auto"/>
      <w:jc w:val="both"/>
      <w:outlineLvl w:val="1"/>
    </w:pPr>
    <w:rPr>
      <w:rFonts w:ascii="Arial LatArm" w:eastAsia="Times New Roman" w:hAnsi="Arial LatArm" w:cs="Times New Roman"/>
      <w:b/>
      <w:color w:val="0000FF"/>
      <w:sz w:val="20"/>
      <w:szCs w:val="20"/>
      <w:lang w:val="en" w:eastAsia="ru-RU"/>
    </w:rPr>
  </w:style>
  <w:style w:type="paragraph" w:styleId="3">
    <w:name w:val="heading 3"/>
    <w:basedOn w:val="a"/>
    <w:next w:val="a"/>
    <w:link w:val="30"/>
    <w:qFormat/>
    <w:rsid w:val="00532D6C"/>
    <w:pPr>
      <w:keepNext/>
      <w:spacing w:after="0" w:line="360" w:lineRule="auto"/>
      <w:jc w:val="center"/>
      <w:outlineLvl w:val="2"/>
    </w:pPr>
    <w:rPr>
      <w:rFonts w:ascii="Arial LatArm" w:eastAsia="Times New Roman" w:hAnsi="Arial LatArm" w:cs="Times New Roman"/>
      <w:i/>
      <w:sz w:val="20"/>
      <w:szCs w:val="20"/>
      <w:lang w:val="en"/>
    </w:rPr>
  </w:style>
  <w:style w:type="paragraph" w:styleId="4">
    <w:name w:val="heading 4"/>
    <w:basedOn w:val="a"/>
    <w:next w:val="a"/>
    <w:link w:val="40"/>
    <w:qFormat/>
    <w:rsid w:val="00532D6C"/>
    <w:pPr>
      <w:keepNext/>
      <w:spacing w:after="0" w:line="240" w:lineRule="auto"/>
      <w:outlineLvl w:val="3"/>
    </w:pPr>
    <w:rPr>
      <w:rFonts w:ascii="Arial LatArm" w:eastAsia="Times New Roman" w:hAnsi="Arial LatArm" w:cs="Times New Roman"/>
      <w:i/>
      <w:sz w:val="18"/>
      <w:szCs w:val="20"/>
      <w:lang w:val="en"/>
    </w:rPr>
  </w:style>
  <w:style w:type="paragraph" w:styleId="5">
    <w:name w:val="heading 5"/>
    <w:basedOn w:val="a"/>
    <w:next w:val="a"/>
    <w:link w:val="50"/>
    <w:qFormat/>
    <w:rsid w:val="00532D6C"/>
    <w:pPr>
      <w:keepNext/>
      <w:spacing w:after="0" w:line="240" w:lineRule="auto"/>
      <w:jc w:val="center"/>
      <w:outlineLvl w:val="4"/>
    </w:pPr>
    <w:rPr>
      <w:rFonts w:ascii="Arial LatArm" w:eastAsia="Times New Roman" w:hAnsi="Arial LatArm" w:cs="Times New Roman"/>
      <w:b/>
      <w:sz w:val="26"/>
      <w:szCs w:val="20"/>
      <w:lang w:val="en" w:eastAsia="ru-RU"/>
    </w:rPr>
  </w:style>
  <w:style w:type="paragraph" w:styleId="6">
    <w:name w:val="heading 6"/>
    <w:basedOn w:val="a"/>
    <w:next w:val="a"/>
    <w:link w:val="60"/>
    <w:qFormat/>
    <w:rsid w:val="00532D6C"/>
    <w:pPr>
      <w:keepNext/>
      <w:spacing w:after="0" w:line="240" w:lineRule="auto"/>
      <w:outlineLvl w:val="5"/>
    </w:pPr>
    <w:rPr>
      <w:rFonts w:ascii="Arial LatArm" w:eastAsia="Times New Roman" w:hAnsi="Arial LatArm" w:cs="Times New Roman"/>
      <w:b/>
      <w:color w:val="000000"/>
      <w:szCs w:val="20"/>
      <w:lang w:val="en" w:eastAsia="ru-RU"/>
    </w:rPr>
  </w:style>
  <w:style w:type="paragraph" w:styleId="7">
    <w:name w:val="heading 7"/>
    <w:basedOn w:val="a"/>
    <w:next w:val="a"/>
    <w:link w:val="70"/>
    <w:qFormat/>
    <w:rsid w:val="00532D6C"/>
    <w:pPr>
      <w:keepNext/>
      <w:spacing w:after="0" w:line="240" w:lineRule="auto"/>
      <w:ind w:left="-66"/>
      <w:jc w:val="center"/>
      <w:outlineLvl w:val="6"/>
    </w:pPr>
    <w:rPr>
      <w:rFonts w:ascii="Times Armenian" w:eastAsia="Times New Roman" w:hAnsi="Times Armenian" w:cs="Times New Roman"/>
      <w:b/>
      <w:sz w:val="20"/>
      <w:szCs w:val="20"/>
      <w:lang w:val="en" w:eastAsia="ru-RU"/>
    </w:rPr>
  </w:style>
  <w:style w:type="paragraph" w:styleId="8">
    <w:name w:val="heading 8"/>
    <w:basedOn w:val="a"/>
    <w:next w:val="a"/>
    <w:link w:val="80"/>
    <w:qFormat/>
    <w:rsid w:val="00532D6C"/>
    <w:pPr>
      <w:keepNext/>
      <w:spacing w:after="0" w:line="240" w:lineRule="auto"/>
      <w:outlineLvl w:val="7"/>
    </w:pPr>
    <w:rPr>
      <w:rFonts w:ascii="Times Armenian" w:eastAsia="Times New Roman" w:hAnsi="Times Armenian" w:cs="Times New Roman"/>
      <w:i/>
      <w:sz w:val="20"/>
      <w:szCs w:val="20"/>
      <w:lang w:val="en"/>
    </w:rPr>
  </w:style>
  <w:style w:type="paragraph" w:styleId="9">
    <w:name w:val="heading 9"/>
    <w:basedOn w:val="a"/>
    <w:next w:val="a"/>
    <w:link w:val="90"/>
    <w:qFormat/>
    <w:rsid w:val="00532D6C"/>
    <w:pPr>
      <w:keepNext/>
      <w:spacing w:after="0" w:line="240" w:lineRule="auto"/>
      <w:jc w:val="center"/>
      <w:outlineLvl w:val="8"/>
    </w:pPr>
    <w:rPr>
      <w:rFonts w:ascii="Times Armenian" w:eastAsia="Times New Roman" w:hAnsi="Times Armenian" w:cs="Times New Roman"/>
      <w:b/>
      <w:color w:val="000000"/>
      <w:szCs w:val="20"/>
      <w:lang w:val="en"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2D6C"/>
    <w:rPr>
      <w:rFonts w:ascii="Arial Armenian" w:eastAsia="Times New Roman" w:hAnsi="Arial Armenian" w:cs="Times New Roman"/>
      <w:sz w:val="28"/>
      <w:szCs w:val="20"/>
      <w:lang w:val="en" w:eastAsia="ru-RU"/>
    </w:rPr>
  </w:style>
  <w:style w:type="character" w:customStyle="1" w:styleId="20">
    <w:name w:val="Заголовок 2 Знак"/>
    <w:basedOn w:val="a0"/>
    <w:link w:val="2"/>
    <w:rsid w:val="00532D6C"/>
    <w:rPr>
      <w:rFonts w:ascii="Arial LatArm" w:eastAsia="Times New Roman" w:hAnsi="Arial LatArm" w:cs="Times New Roman"/>
      <w:b/>
      <w:color w:val="0000FF"/>
      <w:sz w:val="20"/>
      <w:szCs w:val="20"/>
      <w:lang w:val="en" w:eastAsia="ru-RU"/>
    </w:rPr>
  </w:style>
  <w:style w:type="character" w:customStyle="1" w:styleId="30">
    <w:name w:val="Заголовок 3 Знак"/>
    <w:basedOn w:val="a0"/>
    <w:link w:val="3"/>
    <w:rsid w:val="00532D6C"/>
    <w:rPr>
      <w:rFonts w:ascii="Arial LatArm" w:eastAsia="Times New Roman" w:hAnsi="Arial LatArm" w:cs="Times New Roman"/>
      <w:i/>
      <w:sz w:val="20"/>
      <w:szCs w:val="20"/>
      <w:lang w:val="en"/>
    </w:rPr>
  </w:style>
  <w:style w:type="character" w:customStyle="1" w:styleId="40">
    <w:name w:val="Заголовок 4 Знак"/>
    <w:basedOn w:val="a0"/>
    <w:link w:val="4"/>
    <w:rsid w:val="00532D6C"/>
    <w:rPr>
      <w:rFonts w:ascii="Arial LatArm" w:eastAsia="Times New Roman" w:hAnsi="Arial LatArm" w:cs="Times New Roman"/>
      <w:i/>
      <w:sz w:val="18"/>
      <w:szCs w:val="20"/>
      <w:lang w:val="en"/>
    </w:rPr>
  </w:style>
  <w:style w:type="character" w:customStyle="1" w:styleId="50">
    <w:name w:val="Заголовок 5 Знак"/>
    <w:basedOn w:val="a0"/>
    <w:link w:val="5"/>
    <w:rsid w:val="00532D6C"/>
    <w:rPr>
      <w:rFonts w:ascii="Arial LatArm" w:eastAsia="Times New Roman" w:hAnsi="Arial LatArm" w:cs="Times New Roman"/>
      <w:b/>
      <w:sz w:val="26"/>
      <w:szCs w:val="20"/>
      <w:lang w:val="en" w:eastAsia="ru-RU"/>
    </w:rPr>
  </w:style>
  <w:style w:type="character" w:customStyle="1" w:styleId="60">
    <w:name w:val="Заголовок 6 Знак"/>
    <w:basedOn w:val="a0"/>
    <w:link w:val="6"/>
    <w:rsid w:val="00532D6C"/>
    <w:rPr>
      <w:rFonts w:ascii="Arial LatArm" w:eastAsia="Times New Roman" w:hAnsi="Arial LatArm" w:cs="Times New Roman"/>
      <w:b/>
      <w:color w:val="000000"/>
      <w:szCs w:val="20"/>
      <w:lang w:val="en" w:eastAsia="ru-RU"/>
    </w:rPr>
  </w:style>
  <w:style w:type="character" w:customStyle="1" w:styleId="70">
    <w:name w:val="Заголовок 7 Знак"/>
    <w:basedOn w:val="a0"/>
    <w:link w:val="7"/>
    <w:rsid w:val="00532D6C"/>
    <w:rPr>
      <w:rFonts w:ascii="Times Armenian" w:eastAsia="Times New Roman" w:hAnsi="Times Armenian" w:cs="Times New Roman"/>
      <w:b/>
      <w:sz w:val="20"/>
      <w:szCs w:val="20"/>
      <w:lang w:val="en" w:eastAsia="ru-RU"/>
    </w:rPr>
  </w:style>
  <w:style w:type="character" w:customStyle="1" w:styleId="80">
    <w:name w:val="Заголовок 8 Знак"/>
    <w:basedOn w:val="a0"/>
    <w:link w:val="8"/>
    <w:rsid w:val="00532D6C"/>
    <w:rPr>
      <w:rFonts w:ascii="Times Armenian" w:eastAsia="Times New Roman" w:hAnsi="Times Armenian" w:cs="Times New Roman"/>
      <w:i/>
      <w:sz w:val="20"/>
      <w:szCs w:val="20"/>
      <w:lang w:val="en"/>
    </w:rPr>
  </w:style>
  <w:style w:type="character" w:customStyle="1" w:styleId="90">
    <w:name w:val="Заголовок 9 Знак"/>
    <w:basedOn w:val="a0"/>
    <w:link w:val="9"/>
    <w:rsid w:val="00532D6C"/>
    <w:rPr>
      <w:rFonts w:ascii="Times Armenian" w:eastAsia="Times New Roman" w:hAnsi="Times Armenian" w:cs="Times New Roman"/>
      <w:b/>
      <w:color w:val="000000"/>
      <w:szCs w:val="20"/>
      <w:lang w:val="en" w:eastAsia="ru-RU"/>
    </w:rPr>
  </w:style>
  <w:style w:type="numbering" w:customStyle="1" w:styleId="11">
    <w:name w:val="Нет списка1"/>
    <w:next w:val="a2"/>
    <w:semiHidden/>
    <w:unhideWhenUsed/>
    <w:rsid w:val="00532D6C"/>
  </w:style>
  <w:style w:type="paragraph" w:styleId="a3">
    <w:name w:val="Body Text Indent"/>
    <w:aliases w:val=" Char, Char Char Char Char,Char Char Char Char"/>
    <w:basedOn w:val="a"/>
    <w:link w:val="a4"/>
    <w:rsid w:val="00532D6C"/>
    <w:pPr>
      <w:spacing w:after="0" w:line="360" w:lineRule="auto"/>
      <w:ind w:firstLine="720"/>
      <w:jc w:val="both"/>
    </w:pPr>
    <w:rPr>
      <w:rFonts w:ascii="Arial LatArm" w:eastAsia="Times New Roman" w:hAnsi="Arial LatArm" w:cs="Times New Roman"/>
      <w:i/>
      <w:sz w:val="20"/>
      <w:szCs w:val="20"/>
      <w:lang w:val="en"/>
    </w:rPr>
  </w:style>
  <w:style w:type="character" w:customStyle="1" w:styleId="a4">
    <w:name w:val="Основной текст с отступом Знак"/>
    <w:aliases w:val=" Char Знак, Char Char Char Char Знак,Char Char Char Char Знак"/>
    <w:basedOn w:val="a0"/>
    <w:link w:val="a3"/>
    <w:rsid w:val="00532D6C"/>
    <w:rPr>
      <w:rFonts w:ascii="Arial LatArm" w:eastAsia="Times New Roman" w:hAnsi="Arial LatArm" w:cs="Times New Roman"/>
      <w:i/>
      <w:sz w:val="20"/>
      <w:szCs w:val="20"/>
      <w:lang w:val="en"/>
    </w:rPr>
  </w:style>
  <w:style w:type="paragraph" w:styleId="a5">
    <w:name w:val="footer"/>
    <w:basedOn w:val="a"/>
    <w:link w:val="a6"/>
    <w:rsid w:val="00532D6C"/>
    <w:pPr>
      <w:tabs>
        <w:tab w:val="center" w:pos="4320"/>
        <w:tab w:val="right" w:pos="8640"/>
      </w:tabs>
      <w:spacing w:after="0" w:line="240" w:lineRule="auto"/>
    </w:pPr>
    <w:rPr>
      <w:rFonts w:ascii="Times New Roman" w:eastAsia="Times New Roman" w:hAnsi="Times New Roman" w:cs="Times New Roman"/>
      <w:sz w:val="20"/>
      <w:szCs w:val="20"/>
      <w:lang w:val="en"/>
    </w:rPr>
  </w:style>
  <w:style w:type="character" w:customStyle="1" w:styleId="a6">
    <w:name w:val="Нижний колонтитул Знак"/>
    <w:basedOn w:val="a0"/>
    <w:link w:val="a5"/>
    <w:rsid w:val="00532D6C"/>
    <w:rPr>
      <w:rFonts w:ascii="Times New Roman" w:eastAsia="Times New Roman" w:hAnsi="Times New Roman" w:cs="Times New Roman"/>
      <w:sz w:val="20"/>
      <w:szCs w:val="20"/>
      <w:lang w:val="en"/>
    </w:rPr>
  </w:style>
  <w:style w:type="paragraph" w:styleId="31">
    <w:name w:val="Body Text Indent 3"/>
    <w:basedOn w:val="a"/>
    <w:link w:val="32"/>
    <w:rsid w:val="00532D6C"/>
    <w:pPr>
      <w:spacing w:after="0" w:line="360" w:lineRule="auto"/>
      <w:ind w:firstLine="567"/>
      <w:jc w:val="both"/>
    </w:pPr>
    <w:rPr>
      <w:rFonts w:ascii="Times Armenian" w:eastAsia="Times New Roman" w:hAnsi="Times Armenian" w:cs="Times New Roman"/>
      <w:sz w:val="20"/>
      <w:szCs w:val="20"/>
    </w:rPr>
  </w:style>
  <w:style w:type="character" w:customStyle="1" w:styleId="32">
    <w:name w:val="Основной текст с отступом 3 Знак"/>
    <w:basedOn w:val="a0"/>
    <w:link w:val="31"/>
    <w:rsid w:val="00532D6C"/>
    <w:rPr>
      <w:rFonts w:ascii="Times Armenian" w:eastAsia="Times New Roman" w:hAnsi="Times Armenian" w:cs="Times New Roman"/>
      <w:sz w:val="20"/>
      <w:szCs w:val="20"/>
    </w:rPr>
  </w:style>
  <w:style w:type="paragraph" w:styleId="21">
    <w:name w:val="Body Text 2"/>
    <w:basedOn w:val="a"/>
    <w:link w:val="22"/>
    <w:rsid w:val="00532D6C"/>
    <w:pPr>
      <w:tabs>
        <w:tab w:val="left" w:pos="720"/>
      </w:tabs>
      <w:spacing w:after="0" w:line="360" w:lineRule="auto"/>
    </w:pPr>
    <w:rPr>
      <w:rFonts w:ascii="Arial LatArm" w:eastAsia="Times New Roman" w:hAnsi="Arial LatArm" w:cs="Times New Roman"/>
      <w:sz w:val="20"/>
      <w:szCs w:val="20"/>
      <w:lang w:val="en"/>
    </w:rPr>
  </w:style>
  <w:style w:type="character" w:customStyle="1" w:styleId="22">
    <w:name w:val="Основной текст 2 Знак"/>
    <w:basedOn w:val="a0"/>
    <w:link w:val="21"/>
    <w:rsid w:val="00532D6C"/>
    <w:rPr>
      <w:rFonts w:ascii="Arial LatArm" w:eastAsia="Times New Roman" w:hAnsi="Arial LatArm" w:cs="Times New Roman"/>
      <w:sz w:val="20"/>
      <w:szCs w:val="20"/>
      <w:lang w:val="en"/>
    </w:rPr>
  </w:style>
  <w:style w:type="paragraph" w:styleId="23">
    <w:name w:val="Body Text Indent 2"/>
    <w:basedOn w:val="a"/>
    <w:link w:val="24"/>
    <w:rsid w:val="00532D6C"/>
    <w:pPr>
      <w:spacing w:after="0" w:line="360" w:lineRule="auto"/>
      <w:ind w:firstLine="540"/>
      <w:jc w:val="both"/>
    </w:pPr>
    <w:rPr>
      <w:rFonts w:ascii="Baltica" w:eastAsia="Times New Roman" w:hAnsi="Baltica" w:cs="Times New Roman"/>
      <w:sz w:val="20"/>
      <w:szCs w:val="20"/>
      <w:lang w:val="en"/>
    </w:rPr>
  </w:style>
  <w:style w:type="character" w:customStyle="1" w:styleId="24">
    <w:name w:val="Основной текст с отступом 2 Знак"/>
    <w:basedOn w:val="a0"/>
    <w:link w:val="23"/>
    <w:rsid w:val="00532D6C"/>
    <w:rPr>
      <w:rFonts w:ascii="Baltica" w:eastAsia="Times New Roman" w:hAnsi="Baltica" w:cs="Times New Roman"/>
      <w:sz w:val="20"/>
      <w:szCs w:val="20"/>
      <w:lang w:val="en"/>
    </w:rPr>
  </w:style>
  <w:style w:type="paragraph" w:customStyle="1" w:styleId="Char">
    <w:name w:val="Char"/>
    <w:basedOn w:val="a"/>
    <w:semiHidden/>
    <w:rsid w:val="00532D6C"/>
    <w:pPr>
      <w:spacing w:line="360" w:lineRule="auto"/>
      <w:ind w:firstLine="709"/>
      <w:jc w:val="both"/>
    </w:pPr>
    <w:rPr>
      <w:rFonts w:ascii="Arial AMU" w:eastAsia="Times New Roman" w:hAnsi="Arial AMU" w:cs="Arial"/>
      <w:szCs w:val="20"/>
      <w:lang w:val="en"/>
    </w:rPr>
  </w:style>
  <w:style w:type="paragraph" w:customStyle="1" w:styleId="Default">
    <w:name w:val="Default"/>
    <w:rsid w:val="00532D6C"/>
    <w:pPr>
      <w:autoSpaceDE w:val="0"/>
      <w:autoSpaceDN w:val="0"/>
      <w:adjustRightInd w:val="0"/>
      <w:spacing w:after="0" w:line="240" w:lineRule="auto"/>
    </w:pPr>
    <w:rPr>
      <w:rFonts w:ascii="Arial Unicode" w:eastAsia="Times New Roman" w:hAnsi="Arial Unicode" w:cs="Arial Unicode"/>
      <w:color w:val="000000"/>
      <w:sz w:val="24"/>
      <w:szCs w:val="24"/>
      <w:lang w:eastAsia="ru-RU" w:val="en"/>
    </w:rPr>
  </w:style>
  <w:style w:type="paragraph" w:styleId="a7">
    <w:name w:val="Balloon Text"/>
    <w:basedOn w:val="a"/>
    <w:link w:val="a8"/>
    <w:rsid w:val="00532D6C"/>
    <w:pPr>
      <w:spacing w:after="0" w:line="240" w:lineRule="auto"/>
    </w:pPr>
    <w:rPr>
      <w:rFonts w:ascii="Tahoma" w:eastAsia="Times New Roman" w:hAnsi="Tahoma" w:cs="Times New Roman"/>
      <w:sz w:val="16"/>
      <w:szCs w:val="16"/>
    </w:rPr>
  </w:style>
  <w:style w:type="character" w:customStyle="1" w:styleId="a8">
    <w:name w:val="Текст выноски Знак"/>
    <w:basedOn w:val="a0"/>
    <w:link w:val="a7"/>
    <w:rsid w:val="00532D6C"/>
    <w:rPr>
      <w:rFonts w:ascii="Tahoma" w:eastAsia="Times New Roman" w:hAnsi="Tahoma" w:cs="Times New Roman"/>
      <w:sz w:val="16"/>
      <w:szCs w:val="16"/>
    </w:rPr>
  </w:style>
  <w:style w:type="character" w:styleId="a9">
    <w:name w:val="Hyperlink"/>
    <w:rsid w:val="00532D6C"/>
    <w:rPr>
      <w:color w:val="0000FF"/>
      <w:u w:val="single"/>
    </w:rPr>
  </w:style>
  <w:style w:type="character" w:customStyle="1" w:styleId="CharChar1">
    <w:name w:val="Char Char1"/>
    <w:locked/>
    <w:rsid w:val="00532D6C"/>
    <w:rPr>
      <w:rFonts w:ascii="Arial LatArm" w:hAnsi="Arial LatArm"/>
      <w:i/>
      <w:lang w:val="en" w:eastAsia="en-US" w:bidi="ar-SA"/>
    </w:rPr>
  </w:style>
  <w:style w:type="paragraph" w:styleId="aa">
    <w:name w:val="Body Text"/>
    <w:basedOn w:val="a"/>
    <w:link w:val="ab"/>
    <w:rsid w:val="00532D6C"/>
    <w:pPr>
      <w:spacing w:after="120" w:line="240" w:lineRule="auto"/>
    </w:pPr>
    <w:rPr>
      <w:rFonts w:ascii="Times New Roman" w:eastAsia="Times New Roman" w:hAnsi="Times New Roman" w:cs="Times New Roman"/>
      <w:sz w:val="24"/>
      <w:szCs w:val="24"/>
      <w:lang w:val="en"/>
    </w:rPr>
  </w:style>
  <w:style w:type="character" w:customStyle="1" w:styleId="ab">
    <w:name w:val="Основной текст Знак"/>
    <w:basedOn w:val="a0"/>
    <w:link w:val="aa"/>
    <w:rsid w:val="00532D6C"/>
    <w:rPr>
      <w:rFonts w:ascii="Times New Roman" w:eastAsia="Times New Roman" w:hAnsi="Times New Roman" w:cs="Times New Roman"/>
      <w:sz w:val="24"/>
      <w:szCs w:val="24"/>
      <w:lang w:val="en"/>
    </w:rPr>
  </w:style>
  <w:style w:type="paragraph" w:styleId="12">
    <w:name w:val="index 1"/>
    <w:basedOn w:val="a"/>
    <w:next w:val="a"/>
    <w:autoRedefine/>
    <w:semiHidden/>
    <w:rsid w:val="00532D6C"/>
    <w:pPr>
      <w:spacing w:after="0" w:line="240" w:lineRule="auto"/>
      <w:ind w:left="240" w:hanging="240"/>
    </w:pPr>
    <w:rPr>
      <w:rFonts w:ascii="Times New Roman" w:eastAsia="Times New Roman" w:hAnsi="Times New Roman" w:cs="Times New Roman"/>
      <w:sz w:val="24"/>
      <w:szCs w:val="24"/>
      <w:lang w:val="en"/>
    </w:rPr>
  </w:style>
  <w:style w:type="paragraph" w:styleId="ac">
    <w:name w:val="index heading"/>
    <w:basedOn w:val="a"/>
    <w:next w:val="12"/>
    <w:semiHidden/>
    <w:rsid w:val="00532D6C"/>
    <w:pPr>
      <w:spacing w:after="0" w:line="240" w:lineRule="auto"/>
    </w:pPr>
    <w:rPr>
      <w:rFonts w:ascii="Times New Roman" w:eastAsia="Times New Roman" w:hAnsi="Times New Roman" w:cs="Times New Roman"/>
      <w:sz w:val="20"/>
      <w:szCs w:val="20"/>
      <w:lang w:val="en" w:eastAsia="ru-RU"/>
    </w:rPr>
  </w:style>
  <w:style w:type="paragraph" w:styleId="ad">
    <w:name w:val="header"/>
    <w:basedOn w:val="a"/>
    <w:link w:val="ae"/>
    <w:rsid w:val="00532D6C"/>
    <w:pPr>
      <w:tabs>
        <w:tab w:val="center" w:pos="4153"/>
        <w:tab w:val="right" w:pos="8306"/>
      </w:tabs>
      <w:spacing w:after="0" w:line="240" w:lineRule="auto"/>
    </w:pPr>
    <w:rPr>
      <w:rFonts w:ascii="Times New Roman" w:eastAsia="Times New Roman" w:hAnsi="Times New Roman" w:cs="Times New Roman"/>
      <w:sz w:val="20"/>
      <w:szCs w:val="20"/>
      <w:lang w:val="en" w:eastAsia="ru-RU"/>
    </w:rPr>
  </w:style>
  <w:style w:type="character" w:customStyle="1" w:styleId="ae">
    <w:name w:val="Верхний колонтитул Знак"/>
    <w:basedOn w:val="a0"/>
    <w:link w:val="ad"/>
    <w:rsid w:val="00532D6C"/>
    <w:rPr>
      <w:rFonts w:ascii="Times New Roman" w:eastAsia="Times New Roman" w:hAnsi="Times New Roman" w:cs="Times New Roman"/>
      <w:sz w:val="20"/>
      <w:szCs w:val="20"/>
      <w:lang w:val="en" w:eastAsia="ru-RU"/>
    </w:rPr>
  </w:style>
  <w:style w:type="paragraph" w:styleId="33">
    <w:name w:val="Body Text 3"/>
    <w:basedOn w:val="a"/>
    <w:link w:val="34"/>
    <w:rsid w:val="00532D6C"/>
    <w:pPr>
      <w:spacing w:after="0" w:line="240" w:lineRule="auto"/>
      <w:jc w:val="both"/>
    </w:pPr>
    <w:rPr>
      <w:rFonts w:ascii="Arial LatArm" w:eastAsia="Times New Roman" w:hAnsi="Arial LatArm" w:cs="Times New Roman"/>
      <w:sz w:val="20"/>
      <w:szCs w:val="20"/>
      <w:lang w:val="en" w:eastAsia="ru-RU"/>
    </w:rPr>
  </w:style>
  <w:style w:type="character" w:customStyle="1" w:styleId="34">
    <w:name w:val="Основной текст 3 Знак"/>
    <w:basedOn w:val="a0"/>
    <w:link w:val="33"/>
    <w:rsid w:val="00532D6C"/>
    <w:rPr>
      <w:rFonts w:ascii="Arial LatArm" w:eastAsia="Times New Roman" w:hAnsi="Arial LatArm" w:cs="Times New Roman"/>
      <w:sz w:val="20"/>
      <w:szCs w:val="20"/>
      <w:lang w:val="en" w:eastAsia="ru-RU"/>
    </w:rPr>
  </w:style>
  <w:style w:type="paragraph" w:styleId="af">
    <w:name w:val="Title"/>
    <w:basedOn w:val="a"/>
    <w:link w:val="af0"/>
    <w:qFormat/>
    <w:rsid w:val="00532D6C"/>
    <w:pPr>
      <w:spacing w:after="0" w:line="240" w:lineRule="auto"/>
      <w:jc w:val="center"/>
    </w:pPr>
    <w:rPr>
      <w:rFonts w:ascii="Arial Armenian" w:eastAsia="Times New Roman" w:hAnsi="Arial Armenian" w:cs="Times New Roman"/>
      <w:sz w:val="24"/>
      <w:szCs w:val="20"/>
      <w:lang w:val="en"/>
    </w:rPr>
  </w:style>
  <w:style w:type="character" w:customStyle="1" w:styleId="af0">
    <w:name w:val="Название Знак"/>
    <w:basedOn w:val="a0"/>
    <w:link w:val="af"/>
    <w:rsid w:val="00532D6C"/>
    <w:rPr>
      <w:rFonts w:ascii="Arial Armenian" w:eastAsia="Times New Roman" w:hAnsi="Arial Armenian" w:cs="Times New Roman"/>
      <w:sz w:val="24"/>
      <w:szCs w:val="20"/>
      <w:lang w:val="en"/>
    </w:rPr>
  </w:style>
  <w:style w:type="character" w:styleId="af1">
    <w:name w:val="page number"/>
    <w:basedOn w:val="a0"/>
    <w:rsid w:val="00532D6C"/>
  </w:style>
  <w:style w:type="paragraph" w:styleId="af2">
    <w:name w:val="footnote text"/>
    <w:basedOn w:val="a"/>
    <w:link w:val="af3"/>
    <w:semiHidden/>
    <w:rsid w:val="00532D6C"/>
    <w:pPr>
      <w:spacing w:after="0" w:line="240" w:lineRule="auto"/>
    </w:pPr>
    <w:rPr>
      <w:rFonts w:ascii="Times Armenian" w:eastAsia="Times New Roman" w:hAnsi="Times Armenian" w:cs="Times New Roman"/>
      <w:sz w:val="20"/>
      <w:szCs w:val="20"/>
      <w:lang w:eastAsia="ru-RU" w:val="en"/>
    </w:rPr>
  </w:style>
  <w:style w:type="character" w:customStyle="1" w:styleId="af3">
    <w:name w:val="Текст сноски Знак"/>
    <w:basedOn w:val="a0"/>
    <w:link w:val="af2"/>
    <w:semiHidden/>
    <w:rsid w:val="00532D6C"/>
    <w:rPr>
      <w:rFonts w:ascii="Times Armenian" w:eastAsia="Times New Roman" w:hAnsi="Times Armenian" w:cs="Times New Roman"/>
      <w:sz w:val="20"/>
      <w:szCs w:val="20"/>
      <w:lang w:eastAsia="ru-RU" w:val="en"/>
    </w:rPr>
  </w:style>
  <w:style w:type="paragraph" w:customStyle="1" w:styleId="CharCharCharCharCharCharCharCharCharCharCharChar">
    <w:name w:val="Char Char Char Char Char Char Char Char Char Char Char Char"/>
    <w:basedOn w:val="a"/>
    <w:rsid w:val="00532D6C"/>
    <w:pPr>
      <w:spacing w:line="240" w:lineRule="exact"/>
    </w:pPr>
    <w:rPr>
      <w:rFonts w:ascii="Arial" w:eastAsia="Times New Roman" w:hAnsi="Arial" w:cs="Arial"/>
      <w:sz w:val="20"/>
      <w:szCs w:val="20"/>
      <w:lang w:val="en"/>
    </w:rPr>
  </w:style>
  <w:style w:type="paragraph" w:customStyle="1" w:styleId="norm">
    <w:name w:val="norm"/>
    <w:basedOn w:val="a"/>
    <w:rsid w:val="00532D6C"/>
    <w:pPr>
      <w:spacing w:after="0" w:line="480" w:lineRule="auto"/>
      <w:ind w:firstLine="709"/>
      <w:jc w:val="both"/>
    </w:pPr>
    <w:rPr>
      <w:rFonts w:ascii="Arial Armenian" w:eastAsia="Times New Roman" w:hAnsi="Arial Armenian" w:cs="Times New Roman"/>
      <w:szCs w:val="20"/>
      <w:lang w:val="en" w:eastAsia="ru-RU"/>
    </w:rPr>
  </w:style>
  <w:style w:type="character" w:customStyle="1" w:styleId="normChar">
    <w:name w:val="norm Char"/>
    <w:locked/>
    <w:rsid w:val="00532D6C"/>
    <w:rPr>
      <w:rFonts w:ascii="Arial Armenian" w:hAnsi="Arial Armenian"/>
      <w:sz w:val="22"/>
      <w:lang w:val="en" w:eastAsia="ru-RU" w:bidi="ar-SA"/>
    </w:rPr>
  </w:style>
  <w:style w:type="character" w:customStyle="1" w:styleId="CharCharChar">
    <w:name w:val="Char Char Char"/>
    <w:rsid w:val="00532D6C"/>
    <w:rPr>
      <w:rFonts w:ascii="Arial LatArm" w:hAnsi="Arial LatArm"/>
      <w:sz w:val="24"/>
      <w:lang w:eastAsia="ru-RU" w:val="en"/>
    </w:rPr>
  </w:style>
  <w:style w:type="paragraph" w:styleId="af4">
    <w:name w:val="Normal (Web)"/>
    <w:basedOn w:val="a"/>
    <w:uiPriority w:val="99"/>
    <w:rsid w:val="00532D6C"/>
    <w:pPr>
      <w:spacing w:before="100" w:beforeAutospacing="1" w:after="100" w:afterAutospacing="1" w:line="240" w:lineRule="auto"/>
    </w:pPr>
    <w:rPr>
      <w:rFonts w:ascii="Times New Roman" w:eastAsia="Times New Roman" w:hAnsi="Times New Roman" w:cs="Times New Roman"/>
      <w:sz w:val="24"/>
      <w:szCs w:val="24"/>
      <w:lang w:val="en"/>
    </w:rPr>
  </w:style>
  <w:style w:type="character" w:styleId="af5">
    <w:name w:val="Strong"/>
    <w:uiPriority w:val="22"/>
    <w:qFormat/>
    <w:rsid w:val="00532D6C"/>
    <w:rPr>
      <w:b/>
      <w:bCs/>
    </w:rPr>
  </w:style>
  <w:style w:type="character" w:styleId="af6">
    <w:name w:val="footnote reference"/>
    <w:semiHidden/>
    <w:rsid w:val="00532D6C"/>
    <w:rPr>
      <w:vertAlign w:val="superscript"/>
    </w:rPr>
  </w:style>
  <w:style w:type="character" w:customStyle="1" w:styleId="CharChar22">
    <w:name w:val="Char Char22"/>
    <w:rsid w:val="00532D6C"/>
    <w:rPr>
      <w:rFonts w:ascii="Arial Armenian" w:hAnsi="Arial Armenian"/>
      <w:sz w:val="28"/>
      <w:lang w:val="en"/>
    </w:rPr>
  </w:style>
  <w:style w:type="character" w:customStyle="1" w:styleId="CharChar20">
    <w:name w:val="Char Char20"/>
    <w:rsid w:val="00532D6C"/>
    <w:rPr>
      <w:rFonts w:ascii="Times LatArm" w:hAnsi="Times LatArm"/>
      <w:b/>
      <w:sz w:val="28"/>
      <w:lang w:val="en"/>
    </w:rPr>
  </w:style>
  <w:style w:type="character" w:customStyle="1" w:styleId="CharChar16">
    <w:name w:val="Char Char16"/>
    <w:rsid w:val="00532D6C"/>
    <w:rPr>
      <w:rFonts w:ascii="Times Armenian" w:hAnsi="Times Armenian"/>
      <w:b/>
      <w:lang w:val="en"/>
    </w:rPr>
  </w:style>
  <w:style w:type="character" w:customStyle="1" w:styleId="CharChar15">
    <w:name w:val="Char Char15"/>
    <w:rsid w:val="00532D6C"/>
    <w:rPr>
      <w:rFonts w:ascii="Times Armenian" w:hAnsi="Times Armenian"/>
      <w:i/>
      <w:lang w:val="en"/>
    </w:rPr>
  </w:style>
  <w:style w:type="character" w:customStyle="1" w:styleId="CharChar13">
    <w:name w:val="Char Char13"/>
    <w:rsid w:val="00532D6C"/>
    <w:rPr>
      <w:rFonts w:ascii="Arial Armenian" w:hAnsi="Arial Armenian"/>
      <w:lang w:val="en"/>
    </w:rPr>
  </w:style>
  <w:style w:type="character" w:styleId="af7">
    <w:name w:val="annotation reference"/>
    <w:semiHidden/>
    <w:rsid w:val="00532D6C"/>
    <w:rPr>
      <w:sz w:val="16"/>
      <w:szCs w:val="16"/>
    </w:rPr>
  </w:style>
  <w:style w:type="paragraph" w:styleId="af8">
    <w:name w:val="annotation text"/>
    <w:basedOn w:val="a"/>
    <w:link w:val="af9"/>
    <w:semiHidden/>
    <w:rsid w:val="00532D6C"/>
    <w:pPr>
      <w:spacing w:after="0" w:line="240" w:lineRule="auto"/>
    </w:pPr>
    <w:rPr>
      <w:rFonts w:ascii="Times Armenian" w:eastAsia="Times New Roman" w:hAnsi="Times Armenian" w:cs="Times New Roman"/>
      <w:sz w:val="20"/>
      <w:szCs w:val="20"/>
      <w:lang w:val="en" w:eastAsia="ru-RU"/>
    </w:rPr>
  </w:style>
  <w:style w:type="character" w:customStyle="1" w:styleId="af9">
    <w:name w:val="Текст примечания Знак"/>
    <w:basedOn w:val="a0"/>
    <w:link w:val="af8"/>
    <w:semiHidden/>
    <w:rsid w:val="00532D6C"/>
    <w:rPr>
      <w:rFonts w:ascii="Times Armenian" w:eastAsia="Times New Roman" w:hAnsi="Times Armenian" w:cs="Times New Roman"/>
      <w:sz w:val="20"/>
      <w:szCs w:val="20"/>
      <w:lang w:val="en" w:eastAsia="ru-RU"/>
    </w:rPr>
  </w:style>
  <w:style w:type="paragraph" w:styleId="afa">
    <w:name w:val="annotation subject"/>
    <w:basedOn w:val="af8"/>
    <w:next w:val="af8"/>
    <w:link w:val="afb"/>
    <w:semiHidden/>
    <w:rsid w:val="00532D6C"/>
    <w:rPr>
      <w:b/>
      <w:bCs/>
    </w:rPr>
  </w:style>
  <w:style w:type="character" w:customStyle="1" w:styleId="afb">
    <w:name w:val="Тема примечания Знак"/>
    <w:basedOn w:val="af9"/>
    <w:link w:val="afa"/>
    <w:semiHidden/>
    <w:rsid w:val="00532D6C"/>
    <w:rPr>
      <w:rFonts w:ascii="Times Armenian" w:eastAsia="Times New Roman" w:hAnsi="Times Armenian" w:cs="Times New Roman"/>
      <w:b/>
      <w:bCs/>
      <w:sz w:val="20"/>
      <w:szCs w:val="20"/>
      <w:lang w:val="en" w:eastAsia="ru-RU"/>
    </w:rPr>
  </w:style>
  <w:style w:type="paragraph" w:styleId="afc">
    <w:name w:val="endnote text"/>
    <w:basedOn w:val="a"/>
    <w:link w:val="afd"/>
    <w:semiHidden/>
    <w:rsid w:val="00532D6C"/>
    <w:pPr>
      <w:spacing w:after="0" w:line="240" w:lineRule="auto"/>
    </w:pPr>
    <w:rPr>
      <w:rFonts w:ascii="Times Armenian" w:eastAsia="Times New Roman" w:hAnsi="Times Armenian" w:cs="Times New Roman"/>
      <w:sz w:val="20"/>
      <w:szCs w:val="20"/>
      <w:lang w:val="en" w:eastAsia="ru-RU"/>
    </w:rPr>
  </w:style>
  <w:style w:type="character" w:customStyle="1" w:styleId="afd">
    <w:name w:val="Текст концевой сноски Знак"/>
    <w:basedOn w:val="a0"/>
    <w:link w:val="afc"/>
    <w:semiHidden/>
    <w:rsid w:val="00532D6C"/>
    <w:rPr>
      <w:rFonts w:ascii="Times Armenian" w:eastAsia="Times New Roman" w:hAnsi="Times Armenian" w:cs="Times New Roman"/>
      <w:sz w:val="20"/>
      <w:szCs w:val="20"/>
      <w:lang w:val="en" w:eastAsia="ru-RU"/>
    </w:rPr>
  </w:style>
  <w:style w:type="character" w:styleId="afe">
    <w:name w:val="endnote reference"/>
    <w:semiHidden/>
    <w:rsid w:val="00532D6C"/>
    <w:rPr>
      <w:vertAlign w:val="superscript"/>
    </w:rPr>
  </w:style>
  <w:style w:type="paragraph" w:styleId="aff">
    <w:name w:val="Document Map"/>
    <w:basedOn w:val="a"/>
    <w:link w:val="aff0"/>
    <w:semiHidden/>
    <w:rsid w:val="00532D6C"/>
    <w:pPr>
      <w:shd w:val="clear" w:color="auto" w:fill="000080"/>
      <w:spacing w:after="0" w:line="240" w:lineRule="auto"/>
    </w:pPr>
    <w:rPr>
      <w:rFonts w:ascii="Tahoma" w:eastAsia="Times New Roman" w:hAnsi="Tahoma" w:cs="Tahoma"/>
      <w:sz w:val="20"/>
      <w:szCs w:val="20"/>
      <w:lang w:val="en" w:eastAsia="ru-RU"/>
    </w:rPr>
  </w:style>
  <w:style w:type="character" w:customStyle="1" w:styleId="aff0">
    <w:name w:val="Схема документа Знак"/>
    <w:basedOn w:val="a0"/>
    <w:link w:val="aff"/>
    <w:semiHidden/>
    <w:rsid w:val="00532D6C"/>
    <w:rPr>
      <w:rFonts w:ascii="Tahoma" w:eastAsia="Times New Roman" w:hAnsi="Tahoma" w:cs="Tahoma"/>
      <w:sz w:val="20"/>
      <w:szCs w:val="20"/>
      <w:shd w:val="clear" w:color="auto" w:fill="000080"/>
      <w:lang w:val="en" w:eastAsia="ru-RU"/>
    </w:rPr>
  </w:style>
  <w:style w:type="paragraph" w:styleId="aff1">
    <w:name w:val="Revision"/>
    <w:hidden/>
    <w:semiHidden/>
    <w:rsid w:val="00532D6C"/>
    <w:pPr>
      <w:spacing w:after="0" w:line="240" w:lineRule="auto"/>
    </w:pPr>
    <w:rPr>
      <w:rFonts w:ascii="Times Armenian" w:eastAsia="Times New Roman" w:hAnsi="Times Armenian" w:cs="Times New Roman"/>
      <w:sz w:val="24"/>
      <w:szCs w:val="20"/>
      <w:lang w:val="en" w:eastAsia="ru-RU"/>
    </w:rPr>
  </w:style>
  <w:style w:type="table" w:styleId="aff2">
    <w:name w:val="Table Grid"/>
    <w:basedOn w:val="a1"/>
    <w:uiPriority w:val="39"/>
    <w:rsid w:val="00532D6C"/>
    <w:pPr>
      <w:spacing w:after="0" w:line="240" w:lineRule="auto"/>
    </w:pPr>
    <w:rPr>
      <w:rFonts w:ascii="Times New Roman" w:eastAsia="Times New Roman" w:hAnsi="Times New Roman" w:cs="Times New Roman"/>
      <w:sz w:val="20"/>
      <w:szCs w:val="20"/>
      <w:lang w:eastAsia="ru-RU" w:val="e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532D6C"/>
    <w:pPr>
      <w:spacing w:line="240" w:lineRule="exact"/>
    </w:pPr>
    <w:rPr>
      <w:rFonts w:ascii="Verdana" w:eastAsia="Times New Roman" w:hAnsi="Verdana" w:cs="Times New Roman"/>
      <w:sz w:val="20"/>
      <w:szCs w:val="20"/>
      <w:lang w:val="en"/>
    </w:rPr>
  </w:style>
  <w:style w:type="paragraph" w:customStyle="1" w:styleId="Style2">
    <w:name w:val="Style2"/>
    <w:basedOn w:val="a"/>
    <w:rsid w:val="00532D6C"/>
    <w:pPr>
      <w:spacing w:after="0" w:line="240" w:lineRule="auto"/>
      <w:jc w:val="center"/>
    </w:pPr>
    <w:rPr>
      <w:rFonts w:ascii="Arial Armenian" w:eastAsia="Times New Roman" w:hAnsi="Arial Armenian" w:cs="Times New Roman"/>
      <w:w w:val="90"/>
      <w:szCs w:val="20"/>
      <w:lang w:val="en" w:eastAsia="ru-RU"/>
    </w:rPr>
  </w:style>
  <w:style w:type="character" w:customStyle="1" w:styleId="CharChar23">
    <w:name w:val="Char Char23"/>
    <w:rsid w:val="00532D6C"/>
    <w:rPr>
      <w:rFonts w:ascii="Arial Armenian" w:hAnsi="Arial Armenian"/>
      <w:sz w:val="28"/>
      <w:lang w:val="en" w:eastAsia="ru-RU" w:bidi="ar-SA"/>
    </w:rPr>
  </w:style>
  <w:style w:type="character" w:customStyle="1" w:styleId="CharChar21">
    <w:name w:val="Char Char21"/>
    <w:rsid w:val="00532D6C"/>
    <w:rPr>
      <w:rFonts w:ascii="Arial LatArm" w:hAnsi="Arial LatArm"/>
      <w:b/>
      <w:color w:val="0000FF"/>
      <w:lang w:val="en" w:eastAsia="ru-RU" w:bidi="ar-SA"/>
    </w:rPr>
  </w:style>
  <w:style w:type="paragraph" w:styleId="aff3">
    <w:name w:val="List Paragraph"/>
    <w:basedOn w:val="a"/>
    <w:link w:val="aff4"/>
    <w:uiPriority w:val="34"/>
    <w:qFormat/>
    <w:rsid w:val="00532D6C"/>
    <w:pPr>
      <w:spacing w:after="0" w:line="240" w:lineRule="auto"/>
      <w:ind w:left="720"/>
    </w:pPr>
    <w:rPr>
      <w:rFonts w:ascii="Times Armenian" w:eastAsia="Times New Roman" w:hAnsi="Times Armenian" w:cs="Times New Roman"/>
      <w:sz w:val="24"/>
      <w:szCs w:val="24"/>
      <w:lang w:eastAsia="ru-RU" w:val="en"/>
    </w:rPr>
  </w:style>
  <w:style w:type="character" w:customStyle="1" w:styleId="CharChar25">
    <w:name w:val="Char Char25"/>
    <w:rsid w:val="00532D6C"/>
    <w:rPr>
      <w:rFonts w:ascii="Arial Armenian" w:hAnsi="Arial Armenian"/>
      <w:sz w:val="28"/>
      <w:lang w:val="en" w:eastAsia="ru-RU" w:bidi="ar-SA"/>
    </w:rPr>
  </w:style>
  <w:style w:type="character" w:customStyle="1" w:styleId="CharChar24">
    <w:name w:val="Char Char24"/>
    <w:rsid w:val="00532D6C"/>
    <w:rPr>
      <w:rFonts w:ascii="Arial LatArm" w:hAnsi="Arial LatArm"/>
      <w:b/>
      <w:color w:val="0000FF"/>
      <w:lang w:val="en" w:eastAsia="ru-RU" w:bidi="ar-SA"/>
    </w:rPr>
  </w:style>
  <w:style w:type="paragraph" w:styleId="aff5">
    <w:name w:val="Block Text"/>
    <w:basedOn w:val="a"/>
    <w:rsid w:val="00532D6C"/>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n"/>
    </w:rPr>
  </w:style>
  <w:style w:type="paragraph" w:customStyle="1" w:styleId="BodyTextIndent22">
    <w:name w:val="Body Text Indent 2+2"/>
    <w:basedOn w:val="a"/>
    <w:next w:val="a"/>
    <w:rsid w:val="00532D6C"/>
    <w:pPr>
      <w:autoSpaceDE w:val="0"/>
      <w:autoSpaceDN w:val="0"/>
      <w:adjustRightInd w:val="0"/>
      <w:spacing w:after="0" w:line="240" w:lineRule="auto"/>
    </w:pPr>
    <w:rPr>
      <w:rFonts w:ascii="Times Armenian" w:eastAsia="Times New Roman" w:hAnsi="Times Armenian" w:cs="Times New Roman"/>
      <w:sz w:val="24"/>
      <w:szCs w:val="24"/>
      <w:lang w:eastAsia="ru-RU" w:val="en"/>
    </w:rPr>
  </w:style>
  <w:style w:type="paragraph" w:customStyle="1" w:styleId="Normal2">
    <w:name w:val="Normal+2"/>
    <w:basedOn w:val="a"/>
    <w:next w:val="a"/>
    <w:rsid w:val="00532D6C"/>
    <w:pPr>
      <w:autoSpaceDE w:val="0"/>
      <w:autoSpaceDN w:val="0"/>
      <w:adjustRightInd w:val="0"/>
      <w:spacing w:after="0" w:line="240" w:lineRule="auto"/>
    </w:pPr>
    <w:rPr>
      <w:rFonts w:ascii="Times Armenian" w:eastAsia="Times New Roman" w:hAnsi="Times Armenian" w:cs="Times New Roman"/>
      <w:sz w:val="24"/>
      <w:szCs w:val="24"/>
      <w:lang w:eastAsia="ru-RU" w:val="en"/>
    </w:rPr>
  </w:style>
  <w:style w:type="paragraph" w:customStyle="1" w:styleId="CharCharCharChar">
    <w:name w:val="Знак Знак Знак Char Char Char Char Знак Знак Знак"/>
    <w:basedOn w:val="a"/>
    <w:rsid w:val="00532D6C"/>
    <w:pPr>
      <w:widowControl w:val="0"/>
      <w:bidi/>
      <w:adjustRightInd w:val="0"/>
      <w:spacing w:line="240" w:lineRule="exact"/>
    </w:pPr>
    <w:rPr>
      <w:rFonts w:ascii="Times New Roman" w:eastAsia="Times New Roman" w:hAnsi="Times New Roman" w:cs="Times New Roman"/>
      <w:sz w:val="20"/>
      <w:szCs w:val="20"/>
      <w:lang w:val="en" w:eastAsia="ru-RU" w:bidi="he-IL"/>
    </w:rPr>
  </w:style>
  <w:style w:type="paragraph" w:customStyle="1" w:styleId="xl63">
    <w:name w:val="xl63"/>
    <w:basedOn w:val="a"/>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en"/>
    </w:rPr>
  </w:style>
  <w:style w:type="paragraph" w:customStyle="1" w:styleId="xl64">
    <w:name w:val="xl64"/>
    <w:basedOn w:val="a"/>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
    </w:rPr>
  </w:style>
  <w:style w:type="paragraph" w:customStyle="1" w:styleId="xl65">
    <w:name w:val="xl65"/>
    <w:basedOn w:val="a"/>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en"/>
    </w:rPr>
  </w:style>
  <w:style w:type="paragraph" w:customStyle="1" w:styleId="xl66">
    <w:name w:val="xl66"/>
    <w:basedOn w:val="a"/>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en"/>
    </w:rPr>
  </w:style>
  <w:style w:type="paragraph" w:customStyle="1" w:styleId="xl67">
    <w:name w:val="xl67"/>
    <w:basedOn w:val="a"/>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
    </w:rPr>
  </w:style>
  <w:style w:type="paragraph" w:customStyle="1" w:styleId="xl68">
    <w:name w:val="xl68"/>
    <w:basedOn w:val="a"/>
    <w:rsid w:val="00532D6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
    </w:rPr>
  </w:style>
  <w:style w:type="paragraph" w:customStyle="1" w:styleId="xl69">
    <w:name w:val="xl69"/>
    <w:basedOn w:val="a"/>
    <w:rsid w:val="00532D6C"/>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
    </w:rPr>
  </w:style>
  <w:style w:type="paragraph" w:customStyle="1" w:styleId="xl70">
    <w:name w:val="xl70"/>
    <w:basedOn w:val="a"/>
    <w:rsid w:val="00532D6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
    </w:rPr>
  </w:style>
  <w:style w:type="paragraph" w:customStyle="1" w:styleId="xl71">
    <w:name w:val="xl71"/>
    <w:basedOn w:val="a"/>
    <w:rsid w:val="00532D6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
    </w:rPr>
  </w:style>
  <w:style w:type="paragraph" w:customStyle="1" w:styleId="xl72">
    <w:name w:val="xl72"/>
    <w:basedOn w:val="a"/>
    <w:rsid w:val="00532D6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
    </w:rPr>
  </w:style>
  <w:style w:type="paragraph" w:customStyle="1" w:styleId="font5">
    <w:name w:val="font5"/>
    <w:basedOn w:val="a"/>
    <w:rsid w:val="00532D6C"/>
    <w:pPr>
      <w:spacing w:before="100" w:beforeAutospacing="1" w:after="100" w:afterAutospacing="1" w:line="240" w:lineRule="auto"/>
    </w:pPr>
    <w:rPr>
      <w:rFonts w:ascii="Times Armenian" w:eastAsia="Arial Unicode MS" w:hAnsi="Times Armenian" w:cs="Arial Unicode MS"/>
      <w:sz w:val="16"/>
      <w:szCs w:val="16"/>
      <w:lang w:val="en"/>
    </w:rPr>
  </w:style>
  <w:style w:type="paragraph" w:customStyle="1" w:styleId="font6">
    <w:name w:val="font6"/>
    <w:basedOn w:val="a"/>
    <w:rsid w:val="00532D6C"/>
    <w:pPr>
      <w:spacing w:before="100" w:beforeAutospacing="1" w:after="100" w:afterAutospacing="1" w:line="240" w:lineRule="auto"/>
    </w:pPr>
    <w:rPr>
      <w:rFonts w:ascii="Times Armenian" w:eastAsia="Arial Unicode MS" w:hAnsi="Times Armenian" w:cs="Arial Unicode MS"/>
      <w:i/>
      <w:iCs/>
      <w:sz w:val="16"/>
      <w:szCs w:val="16"/>
      <w:lang w:val="en"/>
    </w:rPr>
  </w:style>
  <w:style w:type="paragraph" w:customStyle="1" w:styleId="font7">
    <w:name w:val="font7"/>
    <w:basedOn w:val="a"/>
    <w:rsid w:val="00532D6C"/>
    <w:pPr>
      <w:spacing w:before="100" w:beforeAutospacing="1" w:after="100" w:afterAutospacing="1" w:line="240" w:lineRule="auto"/>
    </w:pPr>
    <w:rPr>
      <w:rFonts w:ascii="Times LatArm" w:eastAsia="Arial Unicode MS" w:hAnsi="Times LatArm" w:cs="Arial Unicode MS"/>
      <w:sz w:val="16"/>
      <w:szCs w:val="16"/>
      <w:lang w:val="en"/>
    </w:rPr>
  </w:style>
  <w:style w:type="paragraph" w:customStyle="1" w:styleId="font8">
    <w:name w:val="font8"/>
    <w:basedOn w:val="a"/>
    <w:rsid w:val="00532D6C"/>
    <w:pPr>
      <w:spacing w:before="100" w:beforeAutospacing="1" w:after="100" w:afterAutospacing="1" w:line="240" w:lineRule="auto"/>
    </w:pPr>
    <w:rPr>
      <w:rFonts w:ascii="Times LatRus" w:eastAsia="Arial Unicode MS" w:hAnsi="Times LatRus" w:cs="Arial Unicode MS"/>
      <w:sz w:val="16"/>
      <w:szCs w:val="16"/>
      <w:lang w:val="en"/>
    </w:rPr>
  </w:style>
  <w:style w:type="paragraph" w:customStyle="1" w:styleId="font9">
    <w:name w:val="font9"/>
    <w:basedOn w:val="a"/>
    <w:rsid w:val="00532D6C"/>
    <w:pPr>
      <w:spacing w:before="100" w:beforeAutospacing="1" w:after="100" w:afterAutospacing="1" w:line="240" w:lineRule="auto"/>
    </w:pPr>
    <w:rPr>
      <w:rFonts w:ascii="Times LatRus" w:eastAsia="Arial Unicode MS" w:hAnsi="Times LatRus" w:cs="Arial Unicode MS"/>
      <w:i/>
      <w:iCs/>
      <w:sz w:val="16"/>
      <w:szCs w:val="16"/>
      <w:lang w:val="en"/>
    </w:rPr>
  </w:style>
  <w:style w:type="paragraph" w:customStyle="1" w:styleId="font10">
    <w:name w:val="font10"/>
    <w:basedOn w:val="a"/>
    <w:rsid w:val="00532D6C"/>
    <w:pPr>
      <w:spacing w:before="100" w:beforeAutospacing="1" w:after="100" w:afterAutospacing="1" w:line="240" w:lineRule="auto"/>
    </w:pPr>
    <w:rPr>
      <w:rFonts w:ascii="Times LatArm" w:eastAsia="Arial Unicode MS" w:hAnsi="Times LatArm" w:cs="Arial Unicode MS"/>
      <w:sz w:val="16"/>
      <w:szCs w:val="16"/>
      <w:lang w:val="en"/>
    </w:rPr>
  </w:style>
  <w:style w:type="paragraph" w:customStyle="1" w:styleId="font11">
    <w:name w:val="font11"/>
    <w:basedOn w:val="a"/>
    <w:rsid w:val="00532D6C"/>
    <w:pPr>
      <w:spacing w:before="100" w:beforeAutospacing="1" w:after="100" w:afterAutospacing="1" w:line="240" w:lineRule="auto"/>
    </w:pPr>
    <w:rPr>
      <w:rFonts w:ascii="Times LatRus" w:eastAsia="Arial Unicode MS" w:hAnsi="Times LatRus" w:cs="Arial Unicode MS"/>
      <w:sz w:val="16"/>
      <w:szCs w:val="16"/>
      <w:lang w:val="en"/>
    </w:rPr>
  </w:style>
  <w:style w:type="paragraph" w:customStyle="1" w:styleId="font12">
    <w:name w:val="font12"/>
    <w:basedOn w:val="a"/>
    <w:rsid w:val="00532D6C"/>
    <w:pPr>
      <w:spacing w:before="100" w:beforeAutospacing="1" w:after="100" w:afterAutospacing="1" w:line="240" w:lineRule="auto"/>
    </w:pPr>
    <w:rPr>
      <w:rFonts w:ascii="Times New Roman" w:eastAsia="Arial Unicode MS" w:hAnsi="Times New Roman" w:cs="Times New Roman"/>
      <w:sz w:val="16"/>
      <w:szCs w:val="16"/>
      <w:lang w:val="en"/>
    </w:rPr>
  </w:style>
  <w:style w:type="paragraph" w:customStyle="1" w:styleId="font13">
    <w:name w:val="font13"/>
    <w:basedOn w:val="a"/>
    <w:rsid w:val="00532D6C"/>
    <w:pPr>
      <w:spacing w:before="100" w:beforeAutospacing="1" w:after="100" w:afterAutospacing="1" w:line="240" w:lineRule="auto"/>
    </w:pPr>
    <w:rPr>
      <w:rFonts w:ascii="Times Armenian" w:eastAsia="Arial Unicode MS" w:hAnsi="Times Armenian" w:cs="Arial Unicode MS"/>
      <w:color w:val="000000"/>
      <w:sz w:val="20"/>
      <w:szCs w:val="20"/>
      <w:lang w:val="en"/>
    </w:rPr>
  </w:style>
  <w:style w:type="paragraph" w:customStyle="1" w:styleId="xl73">
    <w:name w:val="xl73"/>
    <w:basedOn w:val="a"/>
    <w:rsid w:val="00532D6C"/>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
    </w:rPr>
  </w:style>
  <w:style w:type="paragraph" w:customStyle="1" w:styleId="xl74">
    <w:name w:val="xl74"/>
    <w:basedOn w:val="a"/>
    <w:rsid w:val="00532D6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
    </w:rPr>
  </w:style>
  <w:style w:type="paragraph" w:customStyle="1" w:styleId="xl75">
    <w:name w:val="xl75"/>
    <w:basedOn w:val="a"/>
    <w:rsid w:val="00532D6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
    </w:rPr>
  </w:style>
  <w:style w:type="paragraph" w:customStyle="1" w:styleId="110">
    <w:name w:val="Указатель 11"/>
    <w:basedOn w:val="a"/>
    <w:rsid w:val="00532D6C"/>
    <w:pPr>
      <w:suppressAutoHyphens/>
      <w:spacing w:after="0" w:line="100" w:lineRule="atLeast"/>
      <w:ind w:left="240" w:hanging="240"/>
    </w:pPr>
    <w:rPr>
      <w:rFonts w:ascii="Times Armenian" w:eastAsia="Times New Roman" w:hAnsi="Times Armenian" w:cs="Times New Roman"/>
      <w:kern w:val="1"/>
      <w:sz w:val="16"/>
      <w:szCs w:val="16"/>
      <w:lang w:val="en" w:eastAsia="ar-SA"/>
    </w:rPr>
  </w:style>
  <w:style w:type="paragraph" w:customStyle="1" w:styleId="13">
    <w:name w:val="Указатель1"/>
    <w:basedOn w:val="a"/>
    <w:rsid w:val="00532D6C"/>
    <w:pPr>
      <w:suppressAutoHyphens/>
      <w:spacing w:after="0" w:line="100" w:lineRule="atLeast"/>
    </w:pPr>
    <w:rPr>
      <w:rFonts w:ascii="Times New Roman" w:eastAsia="Times New Roman" w:hAnsi="Times New Roman" w:cs="Times New Roman"/>
      <w:kern w:val="1"/>
      <w:sz w:val="20"/>
      <w:szCs w:val="20"/>
      <w:lang w:val="en" w:eastAsia="ar-SA"/>
    </w:rPr>
  </w:style>
  <w:style w:type="character" w:styleId="aff6">
    <w:name w:val="FollowedHyperlink"/>
    <w:rsid w:val="00532D6C"/>
    <w:rPr>
      <w:color w:val="800080"/>
      <w:u w:val="single"/>
    </w:rPr>
  </w:style>
  <w:style w:type="character" w:customStyle="1" w:styleId="CharCharCharChar1">
    <w:name w:val="Char Char Char Char1"/>
    <w:aliases w:val=" Char Char Char Char Char Char"/>
    <w:rsid w:val="00532D6C"/>
    <w:rPr>
      <w:rFonts w:ascii="Arial LatArm" w:hAnsi="Arial LatArm"/>
      <w:sz w:val="24"/>
      <w:lang w:val="en" w:eastAsia="ru-RU" w:bidi="ar-SA"/>
    </w:rPr>
  </w:style>
  <w:style w:type="character" w:customStyle="1" w:styleId="CharChar">
    <w:name w:val="Char Char"/>
    <w:locked/>
    <w:rsid w:val="00532D6C"/>
    <w:rPr>
      <w:lang w:val="en" w:eastAsia="en-US" w:bidi="ar-SA"/>
    </w:rPr>
  </w:style>
  <w:style w:type="paragraph" w:customStyle="1" w:styleId="Char3CharCharChar">
    <w:name w:val="Char3 Char Char Char"/>
    <w:basedOn w:val="a"/>
    <w:next w:val="a"/>
    <w:semiHidden/>
    <w:rsid w:val="00532D6C"/>
    <w:pPr>
      <w:spacing w:line="240" w:lineRule="exact"/>
      <w:jc w:val="both"/>
    </w:pPr>
    <w:rPr>
      <w:rFonts w:ascii="Arial" w:eastAsia="Times New Roman" w:hAnsi="Arial" w:cs="Arial"/>
      <w:b/>
      <w:sz w:val="20"/>
      <w:szCs w:val="20"/>
      <w:lang w:val="en"/>
    </w:rPr>
  </w:style>
  <w:style w:type="character" w:customStyle="1" w:styleId="aff4">
    <w:name w:val="Абзац списка Знак"/>
    <w:link w:val="aff3"/>
    <w:uiPriority w:val="34"/>
    <w:locked/>
    <w:rsid w:val="00532D6C"/>
    <w:rPr>
      <w:rFonts w:ascii="Times Armenian" w:eastAsia="Times New Roman" w:hAnsi="Times Armenian" w:cs="Times New Roman"/>
      <w:sz w:val="24"/>
      <w:szCs w:val="24"/>
      <w:lang w:eastAsia="ru-RU" w:val="en"/>
    </w:rPr>
  </w:style>
  <w:style w:type="character" w:styleId="aff7">
    <w:name w:val="Emphasis"/>
    <w:qFormat/>
    <w:rsid w:val="00532D6C"/>
    <w:rPr>
      <w:i/>
      <w:iCs/>
    </w:rPr>
  </w:style>
  <w:style w:type="character" w:customStyle="1" w:styleId="UnresolvedMention">
    <w:name w:val="Unresolved Mention"/>
    <w:uiPriority w:val="99"/>
    <w:semiHidden/>
    <w:unhideWhenUsed/>
    <w:rsid w:val="00532D6C"/>
    <w:rPr>
      <w:color w:val="605E5C"/>
      <w:shd w:val="clear" w:color="auto" w:fill="E1DFDD"/>
    </w:rPr>
  </w:style>
  <w:style w:type="paragraph" w:styleId="HTML">
    <w:name w:val="HTML Preformatted"/>
    <w:basedOn w:val="a"/>
    <w:link w:val="HTML0"/>
    <w:uiPriority w:val="99"/>
    <w:unhideWhenUsed/>
    <w:rsid w:val="00532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532D6C"/>
    <w:rPr>
      <w:rFonts w:ascii="Courier New" w:eastAsia="Times New Roman" w:hAnsi="Courier New" w:cs="Times New Roman"/>
      <w:sz w:val="20"/>
      <w:szCs w:val="20"/>
    </w:rPr>
  </w:style>
  <w:style w:type="character" w:customStyle="1" w:styleId="y2iqfc">
    <w:name w:val="y2iqfc"/>
    <w:rsid w:val="00532D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252970">
      <w:bodyDiv w:val="1"/>
      <w:marLeft w:val="0"/>
      <w:marRight w:val="0"/>
      <w:marTop w:val="0"/>
      <w:marBottom w:val="0"/>
      <w:divBdr>
        <w:top w:val="none" w:sz="0" w:space="0" w:color="auto"/>
        <w:left w:val="none" w:sz="0" w:space="0" w:color="auto"/>
        <w:bottom w:val="none" w:sz="0" w:space="0" w:color="auto"/>
        <w:right w:val="none" w:sz="0" w:space="0" w:color="auto"/>
      </w:divBdr>
    </w:div>
    <w:div w:id="1294753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9038E8-7CC9-4C7A-BC99-C8D49443E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65</Pages>
  <Words>19862</Words>
  <Characters>113220</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132817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 Chatinyan</dc:creator>
  <cp:keywords/>
  <dc:description/>
  <cp:lastModifiedBy>Пользователь Windows</cp:lastModifiedBy>
  <cp:revision>22</cp:revision>
  <dcterms:created xsi:type="dcterms:W3CDTF">2022-08-29T13:35:00Z</dcterms:created>
  <dcterms:modified xsi:type="dcterms:W3CDTF">2024-12-06T07:13:00Z</dcterms:modified>
</cp:coreProperties>
</file>